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7E3094" w:rsidRPr="0056171A" w:rsidP="0056171A" w14:paraId="7EFB997F" w14:textId="77777777">
      <w:pPr>
        <w:jc w:val="right"/>
        <w:rPr>
          <w:rFonts w:ascii="Arial" w:hAnsi="Arial" w:cs="Arial"/>
          <w:color w:val="000000"/>
          <w:sz w:val="22"/>
          <w:szCs w:val="22"/>
        </w:rPr>
      </w:pPr>
      <w:r w:rsidRPr="0056171A">
        <w:rPr>
          <w:rFonts w:ascii="Arial" w:hAnsi="Arial" w:cs="Arial"/>
          <w:color w:val="000000"/>
          <w:sz w:val="22"/>
          <w:szCs w:val="22"/>
        </w:rPr>
        <w:t>III.</w:t>
      </w:r>
    </w:p>
    <w:p w:rsidR="005E237D" w:rsidRPr="0056171A" w:rsidP="0056171A" w14:paraId="153CA848" w14:textId="77777777">
      <w:pPr>
        <w:jc w:val="center"/>
        <w:rPr>
          <w:rFonts w:ascii="Arial" w:hAnsi="Arial" w:cs="Arial"/>
          <w:color w:val="000000"/>
          <w:sz w:val="22"/>
          <w:szCs w:val="22"/>
        </w:rPr>
      </w:pPr>
      <w:r w:rsidRPr="0056171A">
        <w:rPr>
          <w:rFonts w:ascii="Arial" w:hAnsi="Arial" w:cs="Arial"/>
          <w:color w:val="000000"/>
          <w:sz w:val="22"/>
          <w:szCs w:val="22"/>
        </w:rPr>
        <w:t>Návrh skupiny grantových projektů</w:t>
      </w:r>
    </w:p>
    <w:p w:rsidR="00DD2CDE" w:rsidRPr="00733794" w:rsidP="0056171A" w14:paraId="53109178" w14:textId="77777777">
      <w:pPr>
        <w:jc w:val="center"/>
        <w:outlineLvl w:val="0"/>
        <w:rPr>
          <w:rFonts w:ascii="Arial" w:hAnsi="Arial" w:cs="Arial"/>
          <w:b/>
          <w:color w:val="000000"/>
          <w:sz w:val="36"/>
          <w:szCs w:val="36"/>
        </w:rPr>
      </w:pPr>
      <w:r w:rsidRPr="00733794">
        <w:rPr>
          <w:rFonts w:ascii="Arial" w:hAnsi="Arial" w:cs="Arial"/>
          <w:b/>
          <w:color w:val="000000"/>
          <w:sz w:val="36"/>
          <w:szCs w:val="36"/>
        </w:rPr>
        <w:t>Návratové granty</w:t>
      </w:r>
    </w:p>
    <w:p w:rsidR="00617366" w:rsidRPr="0056171A" w:rsidP="008A02CA" w14:paraId="3DA99517" w14:textId="1FF9858D"/>
    <w:p w:rsidR="007F307C" w:rsidRPr="0056171A" w:rsidP="008A02CA" w14:paraId="2DC96DCC" w14:textId="77777777"/>
    <w:p w:rsidR="007F307C" w:rsidRPr="0056171A" w:rsidP="008A02CA" w14:paraId="2385E7CE" w14:textId="77777777"/>
    <w:p w:rsidR="007F307C" w:rsidRPr="0056171A" w:rsidP="008A02CA" w14:paraId="631A8241" w14:textId="77777777"/>
    <w:p w:rsidR="00DD2CDE" w:rsidRPr="00C7291A" w:rsidP="0056171A" w14:paraId="0B03EF34" w14:textId="77777777">
      <w:pPr>
        <w:numPr>
          <w:ilvl w:val="0"/>
          <w:numId w:val="33"/>
        </w:numPr>
        <w:outlineLvl w:val="0"/>
        <w:rPr>
          <w:rFonts w:ascii="Arial" w:hAnsi="Arial" w:cs="Arial"/>
          <w:color w:val="000000"/>
          <w:sz w:val="22"/>
          <w:szCs w:val="22"/>
        </w:rPr>
      </w:pPr>
      <w:r w:rsidRPr="0056171A">
        <w:rPr>
          <w:rFonts w:ascii="Arial" w:hAnsi="Arial" w:cs="Arial"/>
          <w:color w:val="000000"/>
          <w:sz w:val="22"/>
          <w:szCs w:val="22"/>
          <w:u w:val="single"/>
        </w:rPr>
        <w:t xml:space="preserve">Název </w:t>
      </w:r>
      <w:r w:rsidRPr="0056171A" w:rsidR="005E237D">
        <w:rPr>
          <w:rFonts w:ascii="Arial" w:hAnsi="Arial" w:cs="Arial"/>
          <w:color w:val="000000"/>
          <w:sz w:val="22"/>
          <w:szCs w:val="22"/>
          <w:u w:val="single"/>
        </w:rPr>
        <w:t>skupiny grantových projektů</w:t>
      </w:r>
      <w:r w:rsidRPr="0056171A">
        <w:rPr>
          <w:rFonts w:ascii="Arial" w:hAnsi="Arial" w:cs="Arial"/>
          <w:color w:val="000000"/>
          <w:sz w:val="22"/>
          <w:szCs w:val="22"/>
          <w:u w:val="single"/>
        </w:rPr>
        <w:t>:</w:t>
      </w:r>
    </w:p>
    <w:p w:rsidR="00C7291A" w:rsidRPr="0056171A" w:rsidP="008A02CA" w14:paraId="30FC4D79" w14:textId="77777777"/>
    <w:p w:rsidR="005E237D" w:rsidRPr="0056171A" w:rsidP="0056171A" w14:paraId="5A34DB8B" w14:textId="77777777">
      <w:pPr>
        <w:rPr>
          <w:rFonts w:ascii="Arial" w:hAnsi="Arial" w:cs="Arial"/>
          <w:color w:val="000000"/>
          <w:sz w:val="22"/>
          <w:szCs w:val="22"/>
        </w:rPr>
      </w:pPr>
      <w:r w:rsidRPr="0056171A">
        <w:rPr>
          <w:rFonts w:ascii="Arial" w:hAnsi="Arial" w:cs="Arial"/>
          <w:b/>
          <w:color w:val="000000"/>
          <w:sz w:val="22"/>
          <w:szCs w:val="22"/>
        </w:rPr>
        <w:t>Návratové granty</w:t>
      </w:r>
      <w:r w:rsidRPr="0056171A" w:rsidR="005D2649">
        <w:rPr>
          <w:rFonts w:ascii="Arial" w:hAnsi="Arial" w:cs="Arial"/>
          <w:color w:val="000000"/>
          <w:sz w:val="22"/>
          <w:szCs w:val="22"/>
        </w:rPr>
        <w:t>.</w:t>
      </w:r>
    </w:p>
    <w:p w:rsidR="00DD2CDE" w:rsidRPr="0056171A" w:rsidP="008A02CA" w14:paraId="38D7535D" w14:textId="77777777"/>
    <w:p w:rsidR="00821DBA" w:rsidRPr="0056171A" w:rsidP="008A02CA" w14:paraId="37A5F7E5" w14:textId="77777777"/>
    <w:p w:rsidR="00DD2CDE" w:rsidRPr="00C7291A" w:rsidP="0056171A" w14:paraId="7523CF40" w14:textId="77777777">
      <w:pPr>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 xml:space="preserve">Právní rámec </w:t>
      </w:r>
      <w:r w:rsidRPr="0056171A" w:rsidR="005E237D">
        <w:rPr>
          <w:rFonts w:ascii="Arial" w:hAnsi="Arial" w:cs="Arial"/>
          <w:color w:val="000000"/>
          <w:sz w:val="22"/>
          <w:szCs w:val="22"/>
          <w:u w:val="single"/>
        </w:rPr>
        <w:t>skupiny grantových projektů</w:t>
      </w:r>
      <w:r w:rsidRPr="0056171A" w:rsidR="00E9062D">
        <w:rPr>
          <w:rFonts w:ascii="Arial" w:hAnsi="Arial" w:cs="Arial"/>
          <w:color w:val="000000"/>
          <w:sz w:val="22"/>
          <w:szCs w:val="22"/>
          <w:u w:val="single"/>
        </w:rPr>
        <w:t xml:space="preserve"> a soulad s pravidly pro </w:t>
      </w:r>
      <w:r w:rsidRPr="0056171A" w:rsidR="00FD662A">
        <w:rPr>
          <w:rFonts w:ascii="Arial" w:hAnsi="Arial" w:cs="Arial"/>
          <w:color w:val="000000"/>
          <w:sz w:val="22"/>
          <w:szCs w:val="22"/>
          <w:u w:val="single"/>
        </w:rPr>
        <w:t>veřejn</w:t>
      </w:r>
      <w:r w:rsidRPr="0056171A" w:rsidR="00E9062D">
        <w:rPr>
          <w:rFonts w:ascii="Arial" w:hAnsi="Arial" w:cs="Arial"/>
          <w:color w:val="000000"/>
          <w:sz w:val="22"/>
          <w:szCs w:val="22"/>
          <w:u w:val="single"/>
        </w:rPr>
        <w:t>ou podporu</w:t>
      </w:r>
      <w:r w:rsidRPr="0056171A">
        <w:rPr>
          <w:rFonts w:ascii="Arial" w:hAnsi="Arial" w:cs="Arial"/>
          <w:color w:val="000000"/>
          <w:sz w:val="22"/>
          <w:szCs w:val="22"/>
          <w:u w:val="single"/>
        </w:rPr>
        <w:t>:</w:t>
      </w:r>
    </w:p>
    <w:p w:rsidR="00C7291A" w:rsidRPr="0056171A" w:rsidP="008A02CA" w14:paraId="79D2B9E4" w14:textId="77777777"/>
    <w:p w:rsidR="00DD2CDE" w:rsidRPr="0056171A" w:rsidP="0056171A" w14:paraId="2432528C" w14:textId="77777777">
      <w:pPr>
        <w:jc w:val="both"/>
        <w:rPr>
          <w:rFonts w:ascii="Arial" w:hAnsi="Arial" w:cs="Arial"/>
          <w:color w:val="000000"/>
          <w:sz w:val="22"/>
          <w:szCs w:val="22"/>
        </w:rPr>
      </w:pPr>
      <w:bookmarkStart w:id="0" w:name="OLE_LINK6"/>
      <w:bookmarkStart w:id="1" w:name="OLE_LINK7"/>
      <w:r w:rsidRPr="0056171A">
        <w:rPr>
          <w:rFonts w:ascii="Arial" w:hAnsi="Arial" w:cs="Arial"/>
          <w:color w:val="000000"/>
          <w:sz w:val="22"/>
          <w:szCs w:val="22"/>
        </w:rPr>
        <w:t xml:space="preserve">Skupina grantových projektů </w:t>
      </w:r>
      <w:bookmarkEnd w:id="0"/>
      <w:bookmarkEnd w:id="1"/>
      <w:r w:rsidRPr="0056171A" w:rsidR="007352A4">
        <w:rPr>
          <w:rFonts w:ascii="Arial" w:hAnsi="Arial" w:cs="Arial"/>
          <w:color w:val="000000"/>
          <w:sz w:val="22"/>
          <w:szCs w:val="22"/>
        </w:rPr>
        <w:t>Návratové granty</w:t>
      </w:r>
      <w:r w:rsidRPr="0056171A" w:rsidR="00F806F3">
        <w:rPr>
          <w:rFonts w:ascii="Arial" w:hAnsi="Arial" w:cs="Arial"/>
          <w:color w:val="000000"/>
          <w:sz w:val="22"/>
          <w:szCs w:val="22"/>
        </w:rPr>
        <w:t xml:space="preserve"> </w:t>
      </w:r>
      <w:r w:rsidRPr="0056171A">
        <w:rPr>
          <w:rFonts w:ascii="Arial" w:hAnsi="Arial" w:cs="Arial"/>
          <w:color w:val="000000"/>
          <w:sz w:val="22"/>
          <w:szCs w:val="22"/>
        </w:rPr>
        <w:t>bude realizována podle:</w:t>
      </w:r>
    </w:p>
    <w:p w:rsidR="005C6815" w:rsidRPr="0056171A" w:rsidP="0056171A" w14:paraId="39957BEF" w14:textId="77777777">
      <w:pPr>
        <w:numPr>
          <w:ilvl w:val="0"/>
          <w:numId w:val="27"/>
        </w:numPr>
        <w:ind w:left="567"/>
        <w:jc w:val="both"/>
        <w:rPr>
          <w:rFonts w:ascii="Arial" w:hAnsi="Arial" w:cs="Arial"/>
          <w:color w:val="000000"/>
          <w:sz w:val="22"/>
          <w:szCs w:val="22"/>
        </w:rPr>
      </w:pPr>
      <w:r w:rsidRPr="0056171A">
        <w:rPr>
          <w:rFonts w:ascii="Arial" w:hAnsi="Arial" w:cs="Arial"/>
          <w:sz w:val="22"/>
          <w:szCs w:val="22"/>
        </w:rPr>
        <w:t>nařízení Komise (EU) č. 651/2014 ze dne 17. června 2014, kterým se v souladu s články 107 a 108 Smlouvy prohlašují určité kategorie podpory za slučitelné s vnitřním trhem, Úřední věstník EU L 187 ze dne 26. června 2014</w:t>
      </w:r>
      <w:r w:rsidRPr="0056171A" w:rsidR="001D0D35">
        <w:rPr>
          <w:rFonts w:ascii="Arial" w:hAnsi="Arial" w:cs="Arial"/>
          <w:sz w:val="22"/>
          <w:szCs w:val="22"/>
        </w:rPr>
        <w:t>, v</w:t>
      </w:r>
      <w:r w:rsidR="00A73105">
        <w:rPr>
          <w:rFonts w:ascii="Arial" w:hAnsi="Arial" w:cs="Arial"/>
          <w:sz w:val="22"/>
          <w:szCs w:val="22"/>
        </w:rPr>
        <w:t> platném</w:t>
      </w:r>
      <w:r w:rsidRPr="0056171A" w:rsidR="001D0D35">
        <w:rPr>
          <w:rFonts w:ascii="Arial" w:hAnsi="Arial" w:cs="Arial"/>
          <w:sz w:val="22"/>
          <w:szCs w:val="22"/>
        </w:rPr>
        <w:t xml:space="preserve"> znění </w:t>
      </w:r>
      <w:r w:rsidRPr="0056171A">
        <w:rPr>
          <w:rFonts w:ascii="Arial" w:hAnsi="Arial" w:cs="Arial"/>
          <w:sz w:val="22"/>
          <w:szCs w:val="22"/>
        </w:rPr>
        <w:t>(dále jen „Nařízení“);</w:t>
      </w:r>
    </w:p>
    <w:p w:rsidR="00DD2CDE" w:rsidRPr="0056171A" w:rsidP="0056171A" w14:paraId="36C046B5" w14:textId="77777777">
      <w:pPr>
        <w:numPr>
          <w:ilvl w:val="0"/>
          <w:numId w:val="27"/>
        </w:numPr>
        <w:ind w:left="567"/>
        <w:jc w:val="both"/>
        <w:rPr>
          <w:rFonts w:ascii="Arial" w:hAnsi="Arial" w:cs="Arial"/>
          <w:sz w:val="22"/>
          <w:szCs w:val="22"/>
        </w:rPr>
      </w:pPr>
      <w:r w:rsidRPr="0056171A">
        <w:rPr>
          <w:rFonts w:ascii="Arial" w:hAnsi="Arial" w:cs="Arial"/>
          <w:sz w:val="22"/>
          <w:szCs w:val="22"/>
        </w:rPr>
        <w:t>z</w:t>
      </w:r>
      <w:r w:rsidRPr="0056171A" w:rsidR="00F85652">
        <w:rPr>
          <w:rFonts w:ascii="Arial" w:hAnsi="Arial" w:cs="Arial"/>
          <w:sz w:val="22"/>
          <w:szCs w:val="22"/>
        </w:rPr>
        <w:t>ákona č. 130/2002 Sb., o podpoře výzkumu, experimentálního vývoje a inovací z veřejných prostředků a o změně některých souvisejících zákonů</w:t>
      </w:r>
      <w:r w:rsidRPr="0056171A" w:rsidR="00ED2696">
        <w:rPr>
          <w:rFonts w:ascii="Arial" w:hAnsi="Arial" w:cs="Arial"/>
          <w:sz w:val="22"/>
          <w:szCs w:val="22"/>
        </w:rPr>
        <w:t xml:space="preserve"> (zákon o podpoře výzkumu, experimentálního vývoje a inovací)</w:t>
      </w:r>
      <w:r w:rsidRPr="0056171A" w:rsidR="00F85652">
        <w:rPr>
          <w:rFonts w:ascii="Arial" w:hAnsi="Arial" w:cs="Arial"/>
          <w:sz w:val="22"/>
          <w:szCs w:val="22"/>
        </w:rPr>
        <w:t>, ve znění pozdějších předpisů (dále jen „</w:t>
      </w:r>
      <w:r w:rsidRPr="0056171A" w:rsidR="00D25D2E">
        <w:rPr>
          <w:rFonts w:ascii="Arial" w:hAnsi="Arial" w:cs="Arial"/>
          <w:sz w:val="22"/>
          <w:szCs w:val="22"/>
        </w:rPr>
        <w:t>Zákon</w:t>
      </w:r>
      <w:r w:rsidRPr="0056171A" w:rsidR="00F85652">
        <w:rPr>
          <w:rFonts w:ascii="Arial" w:hAnsi="Arial" w:cs="Arial"/>
          <w:sz w:val="22"/>
          <w:szCs w:val="22"/>
        </w:rPr>
        <w:t>“);</w:t>
      </w:r>
    </w:p>
    <w:p w:rsidR="00DD2CDE" w:rsidRPr="0056171A" w:rsidP="0056171A" w14:paraId="09656127" w14:textId="6922DC46">
      <w:pPr>
        <w:numPr>
          <w:ilvl w:val="0"/>
          <w:numId w:val="27"/>
        </w:numPr>
        <w:ind w:left="567"/>
        <w:jc w:val="both"/>
        <w:rPr>
          <w:rFonts w:ascii="Arial" w:hAnsi="Arial" w:cs="Arial"/>
          <w:sz w:val="22"/>
          <w:szCs w:val="22"/>
        </w:rPr>
      </w:pPr>
      <w:r w:rsidRPr="0056171A">
        <w:rPr>
          <w:rFonts w:ascii="Arial" w:hAnsi="Arial" w:cs="Arial"/>
          <w:sz w:val="22"/>
          <w:szCs w:val="22"/>
        </w:rPr>
        <w:t xml:space="preserve">sdělení </w:t>
      </w:r>
      <w:r w:rsidRPr="0056171A" w:rsidR="00E339A0">
        <w:rPr>
          <w:rFonts w:ascii="Arial" w:hAnsi="Arial" w:cs="Arial"/>
          <w:sz w:val="22"/>
          <w:szCs w:val="22"/>
        </w:rPr>
        <w:t>Komise – Rámec</w:t>
      </w:r>
      <w:r w:rsidRPr="0056171A">
        <w:rPr>
          <w:rFonts w:ascii="Arial" w:hAnsi="Arial" w:cs="Arial"/>
          <w:sz w:val="22"/>
          <w:szCs w:val="22"/>
        </w:rPr>
        <w:t xml:space="preserve"> </w:t>
      </w:r>
      <w:r w:rsidRPr="0056171A" w:rsidR="007E33DC">
        <w:rPr>
          <w:rFonts w:ascii="Arial" w:hAnsi="Arial" w:cs="Arial"/>
          <w:sz w:val="22"/>
          <w:szCs w:val="22"/>
        </w:rPr>
        <w:t>pro státní podporu výzkumu, vývoje a inovací</w:t>
      </w:r>
      <w:r w:rsidRPr="00333F9D" w:rsidR="00333F9D">
        <w:t xml:space="preserve"> </w:t>
      </w:r>
      <w:r w:rsidRPr="00333F9D" w:rsidR="00333F9D">
        <w:rPr>
          <w:rFonts w:ascii="Arial" w:hAnsi="Arial" w:cs="Arial"/>
          <w:sz w:val="22"/>
          <w:szCs w:val="22"/>
        </w:rPr>
        <w:t>2022/C 414/01</w:t>
      </w:r>
      <w:r w:rsidRPr="0056171A" w:rsidR="007E33DC">
        <w:rPr>
          <w:rFonts w:ascii="Arial" w:hAnsi="Arial" w:cs="Arial"/>
          <w:sz w:val="22"/>
          <w:szCs w:val="22"/>
        </w:rPr>
        <w:t xml:space="preserve"> ze dne </w:t>
      </w:r>
      <w:r w:rsidRPr="00554B37" w:rsidR="00554B37">
        <w:rPr>
          <w:rFonts w:ascii="Arial" w:hAnsi="Arial" w:cs="Arial"/>
          <w:sz w:val="22"/>
          <w:szCs w:val="22"/>
        </w:rPr>
        <w:t>28.</w:t>
      </w:r>
      <w:r w:rsidR="00AD7510">
        <w:rPr>
          <w:rFonts w:ascii="Arial" w:hAnsi="Arial" w:cs="Arial"/>
          <w:sz w:val="22"/>
          <w:szCs w:val="22"/>
        </w:rPr>
        <w:t xml:space="preserve"> října </w:t>
      </w:r>
      <w:r w:rsidRPr="00554B37" w:rsidR="00554B37">
        <w:rPr>
          <w:rFonts w:ascii="Arial" w:hAnsi="Arial" w:cs="Arial"/>
          <w:sz w:val="22"/>
          <w:szCs w:val="22"/>
        </w:rPr>
        <w:t xml:space="preserve">2022 </w:t>
      </w:r>
      <w:r w:rsidRPr="0056171A">
        <w:rPr>
          <w:rFonts w:ascii="Arial" w:hAnsi="Arial" w:cs="Arial"/>
          <w:sz w:val="22"/>
          <w:szCs w:val="22"/>
        </w:rPr>
        <w:t xml:space="preserve">(dále jen </w:t>
      </w:r>
      <w:r w:rsidRPr="0056171A" w:rsidR="003A521F">
        <w:rPr>
          <w:rFonts w:ascii="Arial" w:hAnsi="Arial" w:cs="Arial"/>
          <w:sz w:val="22"/>
          <w:szCs w:val="22"/>
        </w:rPr>
        <w:t>„</w:t>
      </w:r>
      <w:r w:rsidRPr="0056171A">
        <w:rPr>
          <w:rFonts w:ascii="Arial" w:hAnsi="Arial" w:cs="Arial"/>
          <w:sz w:val="22"/>
          <w:szCs w:val="22"/>
        </w:rPr>
        <w:t>Rámec</w:t>
      </w:r>
      <w:r w:rsidRPr="0056171A" w:rsidR="003A521F">
        <w:rPr>
          <w:rFonts w:ascii="Arial" w:hAnsi="Arial" w:cs="Arial"/>
          <w:sz w:val="22"/>
          <w:szCs w:val="22"/>
        </w:rPr>
        <w:t>“</w:t>
      </w:r>
      <w:r w:rsidRPr="0056171A">
        <w:rPr>
          <w:rFonts w:ascii="Arial" w:hAnsi="Arial" w:cs="Arial"/>
          <w:sz w:val="22"/>
          <w:szCs w:val="22"/>
        </w:rPr>
        <w:t>)</w:t>
      </w:r>
      <w:r w:rsidRPr="0056171A" w:rsidR="007F307C">
        <w:rPr>
          <w:rFonts w:ascii="Arial" w:hAnsi="Arial" w:cs="Arial"/>
          <w:sz w:val="22"/>
          <w:szCs w:val="22"/>
        </w:rPr>
        <w:t>,</w:t>
      </w:r>
      <w:r w:rsidRPr="0056171A" w:rsidR="00DB2D9E">
        <w:rPr>
          <w:rFonts w:ascii="Arial" w:hAnsi="Arial" w:cs="Arial"/>
          <w:sz w:val="22"/>
          <w:szCs w:val="22"/>
        </w:rPr>
        <w:t xml:space="preserve"> a</w:t>
      </w:r>
    </w:p>
    <w:p w:rsidR="00E403A4" w:rsidRPr="0056171A" w:rsidP="0056171A" w14:paraId="114CCF04" w14:textId="77777777">
      <w:pPr>
        <w:numPr>
          <w:ilvl w:val="0"/>
          <w:numId w:val="27"/>
        </w:numPr>
        <w:ind w:left="567"/>
        <w:jc w:val="both"/>
        <w:rPr>
          <w:rFonts w:ascii="Arial" w:hAnsi="Arial" w:cs="Arial"/>
          <w:sz w:val="22"/>
          <w:szCs w:val="22"/>
        </w:rPr>
      </w:pPr>
      <w:r w:rsidRPr="0056171A">
        <w:rPr>
          <w:rFonts w:ascii="Arial" w:hAnsi="Arial" w:cs="Arial"/>
          <w:sz w:val="22"/>
          <w:szCs w:val="22"/>
        </w:rPr>
        <w:t>ostatních souvisejících předpisů.</w:t>
      </w:r>
    </w:p>
    <w:p w:rsidR="00E403A4" w:rsidRPr="0056171A" w:rsidP="0056171A" w14:paraId="4AAE889F" w14:textId="77777777">
      <w:pPr>
        <w:jc w:val="both"/>
        <w:rPr>
          <w:rFonts w:ascii="Arial" w:hAnsi="Arial" w:cs="Arial"/>
          <w:color w:val="000000"/>
          <w:sz w:val="22"/>
          <w:szCs w:val="22"/>
        </w:rPr>
      </w:pPr>
      <w:r w:rsidRPr="0056171A">
        <w:rPr>
          <w:rFonts w:ascii="Arial" w:hAnsi="Arial" w:cs="Arial"/>
          <w:color w:val="000000"/>
          <w:sz w:val="22"/>
          <w:szCs w:val="22"/>
        </w:rPr>
        <w:t xml:space="preserve">Skupina grantových projektů </w:t>
      </w:r>
      <w:r w:rsidRPr="0056171A" w:rsidR="007352A4">
        <w:rPr>
          <w:rFonts w:ascii="Arial" w:hAnsi="Arial" w:cs="Arial"/>
          <w:color w:val="000000"/>
          <w:sz w:val="22"/>
          <w:szCs w:val="22"/>
        </w:rPr>
        <w:t>Návratové granty</w:t>
      </w:r>
      <w:r w:rsidRPr="0056171A" w:rsidR="000B5EBC">
        <w:rPr>
          <w:rFonts w:ascii="Arial" w:hAnsi="Arial" w:cs="Arial"/>
          <w:color w:val="000000"/>
          <w:sz w:val="22"/>
          <w:szCs w:val="22"/>
        </w:rPr>
        <w:t xml:space="preserve"> </w:t>
      </w:r>
      <w:r w:rsidRPr="0056171A">
        <w:rPr>
          <w:rFonts w:ascii="Arial" w:hAnsi="Arial" w:cs="Arial"/>
          <w:color w:val="000000"/>
          <w:sz w:val="22"/>
          <w:szCs w:val="22"/>
        </w:rPr>
        <w:t xml:space="preserve">je </w:t>
      </w:r>
      <w:r w:rsidRPr="0056171A" w:rsidR="0004606C">
        <w:rPr>
          <w:rFonts w:ascii="Arial" w:hAnsi="Arial" w:cs="Arial"/>
          <w:color w:val="000000"/>
          <w:sz w:val="22"/>
          <w:szCs w:val="22"/>
        </w:rPr>
        <w:t xml:space="preserve">vyňata z oznamovací povinnosti </w:t>
      </w:r>
      <w:r w:rsidRPr="0056171A">
        <w:rPr>
          <w:rFonts w:ascii="Arial" w:hAnsi="Arial" w:cs="Arial"/>
          <w:color w:val="000000"/>
          <w:sz w:val="22"/>
          <w:szCs w:val="22"/>
        </w:rPr>
        <w:t>podle článku 108</w:t>
      </w:r>
      <w:r w:rsidRPr="0056171A" w:rsidR="00310188">
        <w:rPr>
          <w:rFonts w:ascii="Arial" w:hAnsi="Arial" w:cs="Arial"/>
          <w:color w:val="000000"/>
          <w:sz w:val="22"/>
          <w:szCs w:val="22"/>
        </w:rPr>
        <w:t> </w:t>
      </w:r>
      <w:r w:rsidRPr="0056171A">
        <w:rPr>
          <w:rFonts w:ascii="Arial" w:hAnsi="Arial" w:cs="Arial"/>
          <w:color w:val="000000"/>
          <w:sz w:val="22"/>
          <w:szCs w:val="22"/>
        </w:rPr>
        <w:t xml:space="preserve">odst. 3 Smlouvy o fungování EU, neboť splňuje podmínky </w:t>
      </w:r>
      <w:r w:rsidRPr="0056171A" w:rsidR="00C03D24">
        <w:rPr>
          <w:rFonts w:ascii="Arial" w:hAnsi="Arial" w:cs="Arial"/>
          <w:color w:val="000000"/>
          <w:sz w:val="22"/>
          <w:szCs w:val="22"/>
        </w:rPr>
        <w:t>kapitoly I. a článku 25</w:t>
      </w:r>
      <w:r w:rsidRPr="0056171A" w:rsidR="00310188">
        <w:rPr>
          <w:rFonts w:ascii="Arial" w:hAnsi="Arial" w:cs="Arial"/>
          <w:color w:val="000000"/>
          <w:sz w:val="22"/>
          <w:szCs w:val="22"/>
        </w:rPr>
        <w:t> </w:t>
      </w:r>
      <w:r w:rsidRPr="0056171A">
        <w:rPr>
          <w:rFonts w:ascii="Arial" w:hAnsi="Arial" w:cs="Arial"/>
          <w:color w:val="000000"/>
          <w:sz w:val="22"/>
          <w:szCs w:val="22"/>
        </w:rPr>
        <w:t>Nařízení.</w:t>
      </w:r>
    </w:p>
    <w:p w:rsidR="00DD2CDE" w:rsidRPr="0056171A" w:rsidP="0056171A" w14:paraId="24BC1022" w14:textId="77777777">
      <w:pPr>
        <w:jc w:val="both"/>
        <w:rPr>
          <w:rFonts w:ascii="Arial" w:hAnsi="Arial" w:cs="Arial"/>
          <w:color w:val="000000"/>
          <w:sz w:val="22"/>
          <w:szCs w:val="22"/>
        </w:rPr>
      </w:pPr>
    </w:p>
    <w:p w:rsidR="00821DBA" w:rsidRPr="0056171A" w:rsidP="0056171A" w14:paraId="5DC3B00E" w14:textId="77777777">
      <w:pPr>
        <w:jc w:val="both"/>
        <w:rPr>
          <w:rFonts w:ascii="Arial" w:hAnsi="Arial" w:cs="Arial"/>
          <w:color w:val="000000"/>
          <w:sz w:val="22"/>
          <w:szCs w:val="22"/>
        </w:rPr>
      </w:pPr>
    </w:p>
    <w:p w:rsidR="00DD2CDE" w:rsidP="0056171A" w14:paraId="374602C5" w14:textId="77777777">
      <w:pPr>
        <w:numPr>
          <w:ilvl w:val="0"/>
          <w:numId w:val="33"/>
        </w:numPr>
        <w:jc w:val="both"/>
        <w:outlineLvl w:val="0"/>
        <w:rPr>
          <w:rFonts w:ascii="Arial" w:hAnsi="Arial" w:cs="Arial"/>
          <w:color w:val="000000"/>
          <w:sz w:val="22"/>
          <w:szCs w:val="22"/>
          <w:u w:val="single"/>
        </w:rPr>
      </w:pPr>
      <w:r w:rsidRPr="0056171A">
        <w:rPr>
          <w:rFonts w:ascii="Arial" w:hAnsi="Arial" w:cs="Arial"/>
          <w:color w:val="000000"/>
          <w:sz w:val="22"/>
          <w:szCs w:val="22"/>
          <w:u w:val="single"/>
        </w:rPr>
        <w:t>Poskytovatel:</w:t>
      </w:r>
    </w:p>
    <w:p w:rsidR="00C7291A" w:rsidRPr="0056171A" w:rsidP="008A02CA" w14:paraId="13E518CF" w14:textId="77777777"/>
    <w:p w:rsidR="00DD2CDE" w:rsidRPr="0056171A" w:rsidP="0056171A" w14:paraId="56F57D7D" w14:textId="77777777">
      <w:pPr>
        <w:jc w:val="both"/>
        <w:rPr>
          <w:rFonts w:ascii="Arial" w:hAnsi="Arial" w:cs="Arial"/>
          <w:color w:val="000000"/>
          <w:sz w:val="22"/>
          <w:szCs w:val="22"/>
        </w:rPr>
      </w:pPr>
      <w:r w:rsidRPr="0056171A">
        <w:rPr>
          <w:rFonts w:ascii="Arial" w:hAnsi="Arial" w:cs="Arial"/>
          <w:color w:val="000000"/>
          <w:sz w:val="22"/>
          <w:szCs w:val="22"/>
        </w:rPr>
        <w:t xml:space="preserve">Poskytovatelem podpory je </w:t>
      </w:r>
      <w:r w:rsidRPr="0056171A" w:rsidR="005E237D">
        <w:rPr>
          <w:rFonts w:ascii="Arial" w:hAnsi="Arial" w:cs="Arial"/>
          <w:color w:val="000000"/>
          <w:sz w:val="22"/>
          <w:szCs w:val="22"/>
        </w:rPr>
        <w:t>Grantová</w:t>
      </w:r>
      <w:r w:rsidRPr="0056171A">
        <w:rPr>
          <w:rFonts w:ascii="Arial" w:hAnsi="Arial" w:cs="Arial"/>
          <w:color w:val="000000"/>
          <w:sz w:val="22"/>
          <w:szCs w:val="22"/>
        </w:rPr>
        <w:t xml:space="preserve"> agentura České republiky (</w:t>
      </w:r>
      <w:r w:rsidRPr="0056171A" w:rsidR="003A521F">
        <w:rPr>
          <w:rFonts w:ascii="Arial" w:hAnsi="Arial" w:cs="Arial"/>
          <w:color w:val="000000"/>
          <w:sz w:val="22"/>
          <w:szCs w:val="22"/>
        </w:rPr>
        <w:t>dále jen „</w:t>
      </w:r>
      <w:r w:rsidRPr="0056171A" w:rsidR="005E237D">
        <w:rPr>
          <w:rFonts w:ascii="Arial" w:hAnsi="Arial" w:cs="Arial"/>
          <w:color w:val="000000"/>
          <w:sz w:val="22"/>
          <w:szCs w:val="22"/>
        </w:rPr>
        <w:t>GA</w:t>
      </w:r>
      <w:r w:rsidRPr="0056171A">
        <w:rPr>
          <w:rFonts w:ascii="Arial" w:hAnsi="Arial" w:cs="Arial"/>
          <w:color w:val="000000"/>
          <w:sz w:val="22"/>
          <w:szCs w:val="22"/>
        </w:rPr>
        <w:t xml:space="preserve"> ČR</w:t>
      </w:r>
      <w:r w:rsidRPr="0056171A" w:rsidR="003A521F">
        <w:rPr>
          <w:rFonts w:ascii="Arial" w:hAnsi="Arial" w:cs="Arial"/>
          <w:color w:val="000000"/>
          <w:sz w:val="22"/>
          <w:szCs w:val="22"/>
        </w:rPr>
        <w:t>“</w:t>
      </w:r>
      <w:r w:rsidRPr="0056171A">
        <w:rPr>
          <w:rFonts w:ascii="Arial" w:hAnsi="Arial" w:cs="Arial"/>
          <w:color w:val="000000"/>
          <w:sz w:val="22"/>
          <w:szCs w:val="22"/>
        </w:rPr>
        <w:t>) se</w:t>
      </w:r>
      <w:r w:rsidRPr="0056171A" w:rsidR="00A432C0">
        <w:rPr>
          <w:rFonts w:ascii="Arial" w:hAnsi="Arial" w:cs="Arial"/>
          <w:color w:val="000000"/>
          <w:sz w:val="22"/>
          <w:szCs w:val="22"/>
        </w:rPr>
        <w:t> </w:t>
      </w:r>
      <w:r w:rsidRPr="0056171A">
        <w:rPr>
          <w:rFonts w:ascii="Arial" w:hAnsi="Arial" w:cs="Arial"/>
          <w:color w:val="000000"/>
          <w:sz w:val="22"/>
          <w:szCs w:val="22"/>
        </w:rPr>
        <w:t>sídlem v</w:t>
      </w:r>
      <w:r w:rsidRPr="0056171A" w:rsidR="00443AA7">
        <w:rPr>
          <w:rFonts w:ascii="Arial" w:hAnsi="Arial" w:cs="Arial"/>
          <w:color w:val="000000"/>
          <w:sz w:val="22"/>
          <w:szCs w:val="22"/>
        </w:rPr>
        <w:t> </w:t>
      </w:r>
      <w:r w:rsidRPr="0056171A">
        <w:rPr>
          <w:rFonts w:ascii="Arial" w:hAnsi="Arial" w:cs="Arial"/>
          <w:color w:val="000000"/>
          <w:sz w:val="22"/>
          <w:szCs w:val="22"/>
        </w:rPr>
        <w:t>Praze</w:t>
      </w:r>
      <w:r w:rsidRPr="0056171A" w:rsidR="00443AA7">
        <w:rPr>
          <w:rFonts w:ascii="Arial" w:hAnsi="Arial" w:cs="Arial"/>
          <w:color w:val="000000"/>
          <w:sz w:val="22"/>
          <w:szCs w:val="22"/>
        </w:rPr>
        <w:t>.</w:t>
      </w:r>
    </w:p>
    <w:p w:rsidR="00DD2CDE" w:rsidRPr="0056171A" w:rsidP="0056171A" w14:paraId="22DBF868" w14:textId="77777777">
      <w:pPr>
        <w:jc w:val="both"/>
        <w:rPr>
          <w:rFonts w:ascii="Arial" w:hAnsi="Arial" w:cs="Arial"/>
          <w:color w:val="000000"/>
          <w:sz w:val="22"/>
          <w:szCs w:val="22"/>
        </w:rPr>
      </w:pPr>
    </w:p>
    <w:p w:rsidR="00821DBA" w:rsidRPr="0056171A" w:rsidP="0056171A" w14:paraId="6BD57902" w14:textId="77777777">
      <w:pPr>
        <w:jc w:val="both"/>
        <w:rPr>
          <w:rFonts w:ascii="Arial" w:hAnsi="Arial" w:cs="Arial"/>
          <w:color w:val="000000"/>
          <w:sz w:val="22"/>
          <w:szCs w:val="22"/>
        </w:rPr>
      </w:pPr>
    </w:p>
    <w:p w:rsidR="00DD2CDE" w:rsidRPr="00C7291A" w:rsidP="0056171A" w14:paraId="779029A6" w14:textId="77777777">
      <w:pPr>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 xml:space="preserve">Identifikační kód </w:t>
      </w:r>
      <w:r w:rsidRPr="0056171A" w:rsidR="008764F6">
        <w:rPr>
          <w:rFonts w:ascii="Arial" w:hAnsi="Arial" w:cs="Arial"/>
          <w:color w:val="000000"/>
          <w:sz w:val="22"/>
          <w:szCs w:val="22"/>
          <w:u w:val="single"/>
        </w:rPr>
        <w:t>skupiny grantových projektů</w:t>
      </w:r>
      <w:r w:rsidRPr="0056171A">
        <w:rPr>
          <w:rFonts w:ascii="Arial" w:hAnsi="Arial" w:cs="Arial"/>
          <w:color w:val="000000"/>
          <w:sz w:val="22"/>
          <w:szCs w:val="22"/>
          <w:u w:val="single"/>
        </w:rPr>
        <w:t>:</w:t>
      </w:r>
    </w:p>
    <w:p w:rsidR="00C7291A" w:rsidRPr="0056171A" w:rsidP="008A02CA" w14:paraId="709AC31B" w14:textId="77777777"/>
    <w:p w:rsidR="00DD2CDE" w:rsidRPr="0056171A" w:rsidP="0056171A" w14:paraId="7C3BE21C" w14:textId="17048897">
      <w:pPr>
        <w:jc w:val="both"/>
        <w:rPr>
          <w:rFonts w:ascii="Arial" w:hAnsi="Arial" w:cs="Arial"/>
          <w:i/>
          <w:color w:val="000000"/>
          <w:sz w:val="22"/>
          <w:szCs w:val="22"/>
        </w:rPr>
      </w:pPr>
      <w:r w:rsidRPr="0056171A">
        <w:rPr>
          <w:rFonts w:ascii="Arial" w:hAnsi="Arial" w:cs="Arial"/>
          <w:color w:val="000000"/>
          <w:sz w:val="22"/>
          <w:szCs w:val="22"/>
        </w:rPr>
        <w:t xml:space="preserve">Pro účely evidence v informačním systému výzkumu, experimentálního vývoje a inovací </w:t>
      </w:r>
      <w:r w:rsidRPr="0056171A" w:rsidR="00807C30">
        <w:rPr>
          <w:rFonts w:ascii="Arial" w:hAnsi="Arial" w:cs="Arial"/>
          <w:color w:val="000000"/>
          <w:sz w:val="22"/>
          <w:szCs w:val="22"/>
        </w:rPr>
        <w:t>bude</w:t>
      </w:r>
      <w:r w:rsidRPr="0056171A">
        <w:rPr>
          <w:rFonts w:ascii="Arial" w:hAnsi="Arial" w:cs="Arial"/>
          <w:color w:val="000000"/>
          <w:sz w:val="22"/>
          <w:szCs w:val="22"/>
        </w:rPr>
        <w:t xml:space="preserve"> </w:t>
      </w:r>
      <w:r w:rsidRPr="0056171A" w:rsidR="00002904">
        <w:rPr>
          <w:rFonts w:ascii="Arial" w:hAnsi="Arial" w:cs="Arial"/>
          <w:color w:val="000000"/>
          <w:sz w:val="22"/>
          <w:szCs w:val="22"/>
        </w:rPr>
        <w:t xml:space="preserve">skupině grantových </w:t>
      </w:r>
      <w:r w:rsidRPr="0056171A" w:rsidR="005A3780">
        <w:rPr>
          <w:rFonts w:ascii="Arial" w:hAnsi="Arial" w:cs="Arial"/>
          <w:color w:val="000000"/>
          <w:sz w:val="22"/>
          <w:szCs w:val="22"/>
        </w:rPr>
        <w:t>p</w:t>
      </w:r>
      <w:r w:rsidRPr="0056171A" w:rsidR="00002904">
        <w:rPr>
          <w:rFonts w:ascii="Arial" w:hAnsi="Arial" w:cs="Arial"/>
          <w:color w:val="000000"/>
          <w:sz w:val="22"/>
          <w:szCs w:val="22"/>
        </w:rPr>
        <w:t>rojektů</w:t>
      </w:r>
      <w:r w:rsidRPr="0056171A">
        <w:rPr>
          <w:rFonts w:ascii="Arial" w:hAnsi="Arial" w:cs="Arial"/>
          <w:color w:val="000000"/>
          <w:sz w:val="22"/>
          <w:szCs w:val="22"/>
        </w:rPr>
        <w:t xml:space="preserve"> </w:t>
      </w:r>
      <w:r w:rsidRPr="0056171A" w:rsidR="007352A4">
        <w:rPr>
          <w:rFonts w:ascii="Arial" w:hAnsi="Arial" w:cs="Arial"/>
          <w:color w:val="000000"/>
          <w:sz w:val="22"/>
          <w:szCs w:val="22"/>
        </w:rPr>
        <w:t>Návratové granty</w:t>
      </w:r>
      <w:r w:rsidRPr="0056171A" w:rsidR="006E0F65">
        <w:rPr>
          <w:rFonts w:ascii="Arial" w:hAnsi="Arial" w:cs="Arial"/>
          <w:color w:val="000000"/>
          <w:sz w:val="22"/>
          <w:szCs w:val="22"/>
        </w:rPr>
        <w:t xml:space="preserve"> </w:t>
      </w:r>
      <w:r w:rsidRPr="0056171A">
        <w:rPr>
          <w:rFonts w:ascii="Arial" w:hAnsi="Arial" w:cs="Arial"/>
          <w:color w:val="000000"/>
          <w:sz w:val="22"/>
          <w:szCs w:val="22"/>
        </w:rPr>
        <w:t>přidělen kód</w:t>
      </w:r>
      <w:r w:rsidRPr="0056171A" w:rsidR="009302E4">
        <w:rPr>
          <w:rFonts w:ascii="Arial" w:hAnsi="Arial" w:cs="Arial"/>
          <w:color w:val="000000"/>
          <w:sz w:val="22"/>
          <w:szCs w:val="22"/>
        </w:rPr>
        <w:t xml:space="preserve"> </w:t>
      </w:r>
      <w:r w:rsidRPr="0056171A" w:rsidR="00ED2696">
        <w:rPr>
          <w:rFonts w:ascii="Arial" w:hAnsi="Arial" w:cs="Arial"/>
          <w:color w:val="000000"/>
          <w:sz w:val="22"/>
          <w:szCs w:val="22"/>
        </w:rPr>
        <w:t>„</w:t>
      </w:r>
      <w:r w:rsidRPr="0056171A" w:rsidR="005B0E98">
        <w:rPr>
          <w:rFonts w:ascii="Arial" w:hAnsi="Arial" w:cs="Arial"/>
          <w:color w:val="000000"/>
          <w:sz w:val="22"/>
          <w:szCs w:val="22"/>
          <w:highlight w:val="yellow"/>
        </w:rPr>
        <w:t>G</w:t>
      </w:r>
      <w:r w:rsidR="00267F39">
        <w:rPr>
          <w:rFonts w:ascii="Arial" w:hAnsi="Arial" w:cs="Arial"/>
          <w:color w:val="000000"/>
          <w:sz w:val="22"/>
          <w:szCs w:val="22"/>
          <w:highlight w:val="yellow"/>
        </w:rPr>
        <w:t>Y</w:t>
      </w:r>
      <w:bookmarkStart w:id="2" w:name="_GoBack"/>
      <w:bookmarkEnd w:id="2"/>
      <w:r w:rsidRPr="0056171A" w:rsidR="00ED2696">
        <w:rPr>
          <w:rFonts w:ascii="Arial" w:hAnsi="Arial" w:cs="Arial"/>
          <w:color w:val="000000"/>
          <w:sz w:val="22"/>
          <w:szCs w:val="22"/>
        </w:rPr>
        <w:t>“</w:t>
      </w:r>
      <w:r w:rsidRPr="0056171A" w:rsidR="009302E4">
        <w:rPr>
          <w:rFonts w:ascii="Arial" w:hAnsi="Arial" w:cs="Arial"/>
          <w:color w:val="000000"/>
          <w:sz w:val="22"/>
          <w:szCs w:val="22"/>
        </w:rPr>
        <w:t>.</w:t>
      </w:r>
      <w:r w:rsidRPr="0056171A">
        <w:rPr>
          <w:rFonts w:ascii="Arial" w:hAnsi="Arial" w:cs="Arial"/>
          <w:color w:val="000000"/>
          <w:sz w:val="22"/>
          <w:szCs w:val="22"/>
        </w:rPr>
        <w:t xml:space="preserve"> </w:t>
      </w:r>
    </w:p>
    <w:p w:rsidR="00DD2CDE" w:rsidRPr="0056171A" w:rsidP="0056171A" w14:paraId="205E3D64" w14:textId="77777777">
      <w:pPr>
        <w:jc w:val="both"/>
        <w:rPr>
          <w:rFonts w:ascii="Arial" w:hAnsi="Arial" w:cs="Arial"/>
          <w:color w:val="000000"/>
          <w:sz w:val="22"/>
          <w:szCs w:val="22"/>
        </w:rPr>
      </w:pPr>
    </w:p>
    <w:p w:rsidR="003A655B" w:rsidRPr="0056171A" w:rsidP="0056171A" w14:paraId="5A65EA7C" w14:textId="77777777">
      <w:pPr>
        <w:jc w:val="both"/>
        <w:rPr>
          <w:rFonts w:ascii="Arial" w:hAnsi="Arial" w:cs="Arial"/>
          <w:color w:val="000000"/>
          <w:sz w:val="22"/>
          <w:szCs w:val="22"/>
        </w:rPr>
      </w:pPr>
    </w:p>
    <w:p w:rsidR="00DD2CDE" w:rsidRPr="00C7291A" w:rsidP="0056171A" w14:paraId="12E189FD" w14:textId="77777777">
      <w:pPr>
        <w:numPr>
          <w:ilvl w:val="0"/>
          <w:numId w:val="33"/>
        </w:numPr>
        <w:jc w:val="both"/>
        <w:outlineLvl w:val="0"/>
        <w:rPr>
          <w:rFonts w:ascii="Arial" w:hAnsi="Arial" w:cs="Arial"/>
          <w:color w:val="000000"/>
          <w:sz w:val="22"/>
          <w:szCs w:val="22"/>
        </w:rPr>
      </w:pPr>
      <w:r w:rsidRPr="0056171A">
        <w:rPr>
          <w:rFonts w:ascii="Arial" w:hAnsi="Arial" w:cs="Arial"/>
          <w:color w:val="000000" w:themeColor="text1"/>
          <w:sz w:val="22"/>
          <w:szCs w:val="22"/>
          <w:u w:val="single"/>
        </w:rPr>
        <w:t xml:space="preserve">Způsob </w:t>
      </w:r>
      <w:r w:rsidRPr="0056171A" w:rsidR="00892F16">
        <w:rPr>
          <w:rFonts w:ascii="Arial" w:hAnsi="Arial" w:cs="Arial"/>
          <w:color w:val="000000" w:themeColor="text1"/>
          <w:sz w:val="22"/>
          <w:szCs w:val="22"/>
          <w:u w:val="single"/>
        </w:rPr>
        <w:t>realizace – doba</w:t>
      </w:r>
      <w:r w:rsidRPr="0056171A">
        <w:rPr>
          <w:rFonts w:ascii="Arial" w:hAnsi="Arial" w:cs="Arial"/>
          <w:color w:val="000000" w:themeColor="text1"/>
          <w:sz w:val="22"/>
          <w:szCs w:val="22"/>
          <w:u w:val="single"/>
        </w:rPr>
        <w:t xml:space="preserve"> </w:t>
      </w:r>
      <w:r w:rsidRPr="0056171A" w:rsidR="008764F6">
        <w:rPr>
          <w:rFonts w:ascii="Arial" w:hAnsi="Arial" w:cs="Arial"/>
          <w:color w:val="000000" w:themeColor="text1"/>
          <w:sz w:val="22"/>
          <w:szCs w:val="22"/>
          <w:u w:val="single"/>
        </w:rPr>
        <w:t>trvání skupiny grantových projektů</w:t>
      </w:r>
      <w:r w:rsidRPr="0056171A">
        <w:rPr>
          <w:rFonts w:ascii="Arial" w:hAnsi="Arial" w:cs="Arial"/>
          <w:color w:val="000000" w:themeColor="text1"/>
          <w:sz w:val="22"/>
          <w:szCs w:val="22"/>
          <w:u w:val="single"/>
        </w:rPr>
        <w:t>:</w:t>
      </w:r>
    </w:p>
    <w:p w:rsidR="00C7291A" w:rsidRPr="0056171A" w:rsidP="008A02CA" w14:paraId="71777ACF" w14:textId="77777777"/>
    <w:p w:rsidR="007352A4" w:rsidRPr="00A73F4F" w:rsidP="0056171A" w14:paraId="0FAF577B" w14:textId="4E96C890">
      <w:pPr>
        <w:jc w:val="both"/>
        <w:rPr>
          <w:rFonts w:ascii="Arial" w:hAnsi="Arial" w:cs="Arial"/>
          <w:sz w:val="22"/>
          <w:szCs w:val="22"/>
        </w:rPr>
      </w:pPr>
      <w:r w:rsidRPr="00A73F4F">
        <w:rPr>
          <w:rFonts w:ascii="Arial" w:hAnsi="Arial" w:cs="Arial"/>
          <w:sz w:val="22"/>
          <w:szCs w:val="22"/>
        </w:rPr>
        <w:t xml:space="preserve">Podpora skupiny grantových projektů </w:t>
      </w:r>
      <w:r w:rsidRPr="00A73F4F">
        <w:rPr>
          <w:rFonts w:ascii="Arial" w:hAnsi="Arial" w:cs="Arial"/>
          <w:sz w:val="22"/>
          <w:szCs w:val="22"/>
        </w:rPr>
        <w:t>Návratové granty</w:t>
      </w:r>
      <w:r w:rsidRPr="00A73F4F" w:rsidR="003A460B">
        <w:rPr>
          <w:rFonts w:ascii="Arial" w:hAnsi="Arial" w:cs="Arial"/>
          <w:sz w:val="22"/>
          <w:szCs w:val="22"/>
        </w:rPr>
        <w:t xml:space="preserve"> </w:t>
      </w:r>
      <w:r w:rsidRPr="00A73F4F">
        <w:rPr>
          <w:rFonts w:ascii="Arial" w:hAnsi="Arial" w:cs="Arial"/>
          <w:sz w:val="22"/>
          <w:szCs w:val="22"/>
        </w:rPr>
        <w:t xml:space="preserve">začne být poskytována </w:t>
      </w:r>
      <w:r w:rsidRPr="00A73F4F" w:rsidR="002420A2">
        <w:rPr>
          <w:rFonts w:ascii="Arial" w:hAnsi="Arial" w:cs="Arial"/>
          <w:sz w:val="22"/>
          <w:szCs w:val="22"/>
        </w:rPr>
        <w:t xml:space="preserve">v souladu s Koncepcí činnosti Grantové agentury České republiky 2021+ (schválenou usnesením vlády ze dne 15. listopadu 2021 č. 1021) </w:t>
      </w:r>
      <w:r w:rsidRPr="00A73F4F" w:rsidR="006F4575">
        <w:rPr>
          <w:rFonts w:ascii="Arial" w:hAnsi="Arial" w:cs="Arial"/>
          <w:sz w:val="22"/>
          <w:szCs w:val="22"/>
        </w:rPr>
        <w:t xml:space="preserve">nejdříve </w:t>
      </w:r>
      <w:r w:rsidRPr="00A73F4F">
        <w:rPr>
          <w:rFonts w:ascii="Arial" w:hAnsi="Arial" w:cs="Arial"/>
          <w:sz w:val="22"/>
          <w:szCs w:val="22"/>
        </w:rPr>
        <w:t xml:space="preserve">od roku </w:t>
      </w:r>
      <w:r w:rsidRPr="00A73F4F" w:rsidR="00AD4EB7">
        <w:rPr>
          <w:rFonts w:ascii="Arial" w:hAnsi="Arial" w:cs="Arial"/>
          <w:sz w:val="22"/>
          <w:szCs w:val="22"/>
        </w:rPr>
        <w:t>202</w:t>
      </w:r>
      <w:r w:rsidR="00AD4EB7">
        <w:rPr>
          <w:rFonts w:ascii="Arial" w:hAnsi="Arial" w:cs="Arial"/>
          <w:sz w:val="22"/>
          <w:szCs w:val="22"/>
        </w:rPr>
        <w:t>6</w:t>
      </w:r>
      <w:r w:rsidRPr="00A73F4F" w:rsidR="000E3773">
        <w:rPr>
          <w:rFonts w:ascii="Arial" w:hAnsi="Arial" w:cs="Arial"/>
          <w:sz w:val="22"/>
          <w:szCs w:val="22"/>
        </w:rPr>
        <w:t xml:space="preserve">, a to pro projekty </w:t>
      </w:r>
      <w:r w:rsidRPr="00A73F4F" w:rsidR="00B41DA8">
        <w:rPr>
          <w:rFonts w:ascii="Arial" w:hAnsi="Arial" w:cs="Arial"/>
          <w:sz w:val="22"/>
          <w:szCs w:val="22"/>
        </w:rPr>
        <w:t>vybra</w:t>
      </w:r>
      <w:r w:rsidRPr="00A73F4F" w:rsidR="000E3773">
        <w:rPr>
          <w:rFonts w:ascii="Arial" w:hAnsi="Arial" w:cs="Arial"/>
          <w:sz w:val="22"/>
          <w:szCs w:val="22"/>
        </w:rPr>
        <w:t xml:space="preserve">né v rámci soutěže vyhlášené v roce </w:t>
      </w:r>
      <w:r w:rsidRPr="00A73F4F" w:rsidR="00AD4EB7">
        <w:rPr>
          <w:rFonts w:ascii="Arial" w:hAnsi="Arial" w:cs="Arial"/>
          <w:sz w:val="22"/>
          <w:szCs w:val="22"/>
        </w:rPr>
        <w:t>202</w:t>
      </w:r>
      <w:r w:rsidR="00AD4EB7">
        <w:rPr>
          <w:rFonts w:ascii="Arial" w:hAnsi="Arial" w:cs="Arial"/>
          <w:sz w:val="22"/>
          <w:szCs w:val="22"/>
        </w:rPr>
        <w:t>5</w:t>
      </w:r>
      <w:r w:rsidRPr="00A73F4F">
        <w:rPr>
          <w:rFonts w:ascii="Arial" w:hAnsi="Arial" w:cs="Arial"/>
          <w:sz w:val="22"/>
          <w:szCs w:val="22"/>
        </w:rPr>
        <w:t>. Následně se</w:t>
      </w:r>
      <w:r w:rsidRPr="00A73F4F" w:rsidR="00DA7797">
        <w:rPr>
          <w:rFonts w:ascii="Arial" w:hAnsi="Arial" w:cs="Arial"/>
          <w:sz w:val="22"/>
          <w:szCs w:val="22"/>
        </w:rPr>
        <w:t xml:space="preserve"> v případě dostatku finančních prostředků</w:t>
      </w:r>
      <w:r w:rsidRPr="00A73F4F">
        <w:rPr>
          <w:rFonts w:ascii="Arial" w:hAnsi="Arial" w:cs="Arial"/>
          <w:sz w:val="22"/>
          <w:szCs w:val="22"/>
        </w:rPr>
        <w:t xml:space="preserve"> </w:t>
      </w:r>
      <w:ins w:id="3" w:author="Petr Chorošenin" w:date="2024-06-03T14:04:00Z">
        <w:r w:rsidR="00465D62">
          <w:rPr>
            <w:rFonts w:ascii="Arial" w:hAnsi="Arial" w:cs="Arial"/>
            <w:sz w:val="22"/>
            <w:szCs w:val="22"/>
          </w:rPr>
          <w:t>(</w:t>
        </w:r>
      </w:ins>
      <w:ins w:id="4" w:author="Petr Chorošenin" w:date="2024-06-03T14:05:00Z">
        <w:r w:rsidR="00465D62">
          <w:rPr>
            <w:rFonts w:ascii="Arial" w:hAnsi="Arial" w:cs="Arial"/>
            <w:sz w:val="22"/>
            <w:szCs w:val="22"/>
          </w:rPr>
          <w:t xml:space="preserve">účelových i </w:t>
        </w:r>
      </w:ins>
      <w:ins w:id="5" w:author="Petr Chorošenin" w:date="2024-06-03T14:04:00Z">
        <w:r w:rsidR="00465D62">
          <w:rPr>
            <w:rFonts w:ascii="Arial" w:hAnsi="Arial" w:cs="Arial"/>
            <w:sz w:val="22"/>
            <w:szCs w:val="22"/>
          </w:rPr>
          <w:t>institucionálních</w:t>
        </w:r>
      </w:ins>
      <w:ins w:id="6" w:author="Petr Chorošenin" w:date="2024-06-03T14:05:00Z">
        <w:r w:rsidR="00465D62">
          <w:rPr>
            <w:rFonts w:ascii="Arial" w:hAnsi="Arial" w:cs="Arial"/>
            <w:sz w:val="22"/>
            <w:szCs w:val="22"/>
          </w:rPr>
          <w:t xml:space="preserve">) </w:t>
        </w:r>
      </w:ins>
      <w:r w:rsidRPr="00A73F4F">
        <w:rPr>
          <w:rFonts w:ascii="Arial" w:hAnsi="Arial" w:cs="Arial"/>
          <w:sz w:val="22"/>
          <w:szCs w:val="22"/>
        </w:rPr>
        <w:t>předpokládá vyhl</w:t>
      </w:r>
      <w:r w:rsidRPr="00A73F4F" w:rsidR="00FB710F">
        <w:rPr>
          <w:rFonts w:ascii="Arial" w:hAnsi="Arial" w:cs="Arial"/>
          <w:sz w:val="22"/>
          <w:szCs w:val="22"/>
        </w:rPr>
        <w:t>ášení</w:t>
      </w:r>
      <w:r w:rsidRPr="00A73F4F">
        <w:rPr>
          <w:rFonts w:ascii="Arial" w:hAnsi="Arial" w:cs="Arial"/>
          <w:sz w:val="22"/>
          <w:szCs w:val="22"/>
        </w:rPr>
        <w:t xml:space="preserve"> </w:t>
      </w:r>
      <w:r w:rsidRPr="00A73F4F" w:rsidR="00FD662A">
        <w:rPr>
          <w:rFonts w:ascii="Arial" w:hAnsi="Arial" w:cs="Arial"/>
          <w:sz w:val="22"/>
          <w:szCs w:val="22"/>
        </w:rPr>
        <w:t>veřejn</w:t>
      </w:r>
      <w:r w:rsidRPr="00A73F4F">
        <w:rPr>
          <w:rFonts w:ascii="Arial" w:hAnsi="Arial" w:cs="Arial"/>
          <w:sz w:val="22"/>
          <w:szCs w:val="22"/>
        </w:rPr>
        <w:t>é soutěže pro tuto skupinu grantových projektů</w:t>
      </w:r>
      <w:r w:rsidRPr="00A73F4F" w:rsidR="4580D064">
        <w:rPr>
          <w:rFonts w:ascii="Arial" w:hAnsi="Arial" w:cs="Arial"/>
          <w:sz w:val="22"/>
          <w:szCs w:val="22"/>
        </w:rPr>
        <w:t xml:space="preserve"> </w:t>
      </w:r>
      <w:r w:rsidRPr="00A73F4F">
        <w:rPr>
          <w:rFonts w:ascii="Arial" w:hAnsi="Arial" w:cs="Arial"/>
          <w:sz w:val="22"/>
          <w:szCs w:val="22"/>
        </w:rPr>
        <w:t xml:space="preserve">každý rok. </w:t>
      </w:r>
      <w:ins w:id="7" w:author="Petr Chorošenin" w:date="2024-06-03T13:42:00Z">
        <w:r w:rsidR="009E3E1C">
          <w:rPr>
            <w:rFonts w:ascii="Arial" w:hAnsi="Arial" w:cs="Arial"/>
            <w:sz w:val="22"/>
            <w:szCs w:val="22"/>
          </w:rPr>
          <w:t xml:space="preserve">Poslední vyhlášení veřejných soutěží </w:t>
        </w:r>
      </w:ins>
      <w:ins w:id="8" w:author="Petr Chorošenin" w:date="2024-06-03T13:42:00Z">
        <w:r w:rsidR="000C7527">
          <w:rPr>
            <w:rFonts w:ascii="Arial" w:hAnsi="Arial" w:cs="Arial"/>
            <w:sz w:val="22"/>
            <w:szCs w:val="22"/>
          </w:rPr>
          <w:t>pro tuto skupinu grantových projektů</w:t>
        </w:r>
      </w:ins>
      <w:ins w:id="9" w:author="Petr Chorošenin" w:date="2024-06-03T13:42:00Z">
        <w:r w:rsidR="003914D8">
          <w:rPr>
            <w:rFonts w:ascii="Arial" w:hAnsi="Arial" w:cs="Arial"/>
            <w:sz w:val="22"/>
            <w:szCs w:val="22"/>
          </w:rPr>
          <w:t xml:space="preserve"> </w:t>
        </w:r>
      </w:ins>
      <w:ins w:id="10" w:author="Petr Chorošenin" w:date="2024-06-03T13:42:00Z">
        <w:r w:rsidR="00E76B0A">
          <w:rPr>
            <w:rFonts w:ascii="Arial" w:hAnsi="Arial" w:cs="Arial"/>
            <w:sz w:val="22"/>
            <w:szCs w:val="22"/>
          </w:rPr>
          <w:t>se předpoklá</w:t>
        </w:r>
      </w:ins>
      <w:ins w:id="11" w:author="Petr Chorošenin" w:date="2024-06-03T13:43:00Z">
        <w:r w:rsidR="00E76B0A">
          <w:rPr>
            <w:rFonts w:ascii="Arial" w:hAnsi="Arial" w:cs="Arial"/>
            <w:sz w:val="22"/>
            <w:szCs w:val="22"/>
          </w:rPr>
          <w:t xml:space="preserve">dá v roce </w:t>
        </w:r>
      </w:ins>
      <w:ins w:id="12" w:author="Petr Chorošenin" w:date="2024-06-03T13:43:00Z">
        <w:r w:rsidR="007044C0">
          <w:rPr>
            <w:rFonts w:ascii="Arial" w:hAnsi="Arial" w:cs="Arial"/>
            <w:sz w:val="22"/>
            <w:szCs w:val="22"/>
          </w:rPr>
          <w:t>2045</w:t>
        </w:r>
      </w:ins>
      <w:ins w:id="13" w:author="Petr Chorošenin" w:date="2024-06-03T13:45:00Z">
        <w:r w:rsidR="00034387">
          <w:rPr>
            <w:rFonts w:ascii="Arial" w:hAnsi="Arial" w:cs="Arial"/>
            <w:sz w:val="22"/>
            <w:szCs w:val="22"/>
          </w:rPr>
          <w:t xml:space="preserve"> pro </w:t>
        </w:r>
      </w:ins>
      <w:ins w:id="14" w:author="Petr Chorošenin" w:date="2024-06-03T13:45:00Z">
        <w:r w:rsidR="009B4210">
          <w:rPr>
            <w:rFonts w:ascii="Arial" w:hAnsi="Arial" w:cs="Arial"/>
            <w:sz w:val="22"/>
            <w:szCs w:val="22"/>
          </w:rPr>
          <w:t>projekty s počátkem řešení v roce 2046</w:t>
        </w:r>
      </w:ins>
      <w:ins w:id="15" w:author="Petr Chorošenin" w:date="2024-06-03T13:43:00Z">
        <w:r w:rsidR="007044C0">
          <w:rPr>
            <w:rFonts w:ascii="Arial" w:hAnsi="Arial" w:cs="Arial"/>
            <w:sz w:val="22"/>
            <w:szCs w:val="22"/>
          </w:rPr>
          <w:t>.</w:t>
        </w:r>
      </w:ins>
      <w:del w:id="16" w:author="Petr Chorošenin" w:date="2024-06-03T13:43:00Z">
        <w:r w:rsidRPr="00A73F4F">
          <w:rPr>
            <w:rFonts w:ascii="Arial" w:hAnsi="Arial" w:cs="Arial"/>
            <w:sz w:val="22"/>
            <w:szCs w:val="22"/>
          </w:rPr>
          <w:delText xml:space="preserve">Doba trvání skupiny grantových projektů je plánována na dobu </w:delText>
        </w:r>
      </w:del>
      <w:del w:id="17" w:author="Petr Chorošenin" w:date="2024-06-03T13:40:00Z">
        <w:r w:rsidRPr="00A73F4F">
          <w:rPr>
            <w:rFonts w:ascii="Arial" w:hAnsi="Arial" w:cs="Arial"/>
            <w:sz w:val="22"/>
            <w:szCs w:val="22"/>
          </w:rPr>
          <w:delText>neurčitou</w:delText>
        </w:r>
      </w:del>
      <w:del w:id="18" w:author="Petr Chorošenin" w:date="2024-06-03T13:43:00Z">
        <w:r w:rsidRPr="00A73F4F">
          <w:rPr>
            <w:rFonts w:ascii="Arial" w:hAnsi="Arial" w:cs="Arial"/>
            <w:sz w:val="22"/>
            <w:szCs w:val="22"/>
          </w:rPr>
          <w:delText>.</w:delText>
        </w:r>
      </w:del>
      <w:ins w:id="19" w:author="Petr Chorošenin" w:date="2024-06-03T13:44:00Z">
        <w:r w:rsidR="004B40CD">
          <w:rPr>
            <w:rFonts w:ascii="Arial" w:hAnsi="Arial" w:cs="Arial"/>
            <w:sz w:val="22"/>
            <w:szCs w:val="22"/>
          </w:rPr>
          <w:t xml:space="preserve"> </w:t>
        </w:r>
      </w:ins>
    </w:p>
    <w:p w:rsidR="007352A4" w:rsidRPr="00A73F4F" w:rsidP="0056171A" w14:paraId="54BBBBF6" w14:textId="77777777">
      <w:pPr>
        <w:jc w:val="both"/>
        <w:rPr>
          <w:rFonts w:ascii="Arial" w:hAnsi="Arial" w:cs="Arial"/>
          <w:sz w:val="22"/>
          <w:szCs w:val="22"/>
        </w:rPr>
      </w:pPr>
    </w:p>
    <w:p w:rsidR="007352A4" w:rsidRPr="00A73F4F" w:rsidP="0056171A" w14:paraId="4126A1A3" w14:textId="066FF386">
      <w:pPr>
        <w:jc w:val="both"/>
        <w:rPr>
          <w:rFonts w:ascii="Arial" w:hAnsi="Arial" w:cs="Arial"/>
          <w:sz w:val="22"/>
          <w:szCs w:val="22"/>
        </w:rPr>
      </w:pPr>
      <w:ins w:id="20" w:author="Petr Chorošenin" w:date="2024-06-03T14:07:00Z">
        <w:r w:rsidRPr="0056171A">
          <w:rPr>
            <w:rFonts w:ascii="Arial" w:hAnsi="Arial" w:cs="Arial"/>
            <w:sz w:val="22"/>
            <w:szCs w:val="22"/>
          </w:rPr>
          <w:t xml:space="preserve">Na základě průběžného vyhodnocení </w:t>
        </w:r>
      </w:ins>
      <w:ins w:id="21" w:author="Petr Chorošenin" w:date="2024-06-03T14:09:00Z">
        <w:r w:rsidR="002B44C7">
          <w:rPr>
            <w:rFonts w:ascii="Arial" w:hAnsi="Arial" w:cs="Arial"/>
            <w:sz w:val="22"/>
            <w:szCs w:val="22"/>
          </w:rPr>
          <w:t xml:space="preserve">skupiny grantových projektů Návratové granty </w:t>
        </w:r>
      </w:ins>
      <w:ins w:id="22" w:author="Petr Chorošenin" w:date="2024-06-03T14:07:00Z">
        <w:r w:rsidRPr="0056171A">
          <w:rPr>
            <w:rFonts w:ascii="Arial" w:hAnsi="Arial" w:cs="Arial"/>
            <w:sz w:val="22"/>
            <w:szCs w:val="22"/>
          </w:rPr>
          <w:t>bude možné provést případnou modifikaci skupiny grantových projektů Návratové granty, včetně úpravy délky trvání nebo doby řešení projektů.</w:t>
        </w:r>
      </w:ins>
      <w:del w:id="23" w:author="Petr Chorošenin" w:date="2024-06-03T14:06:00Z">
        <w:r w:rsidRPr="00A73F4F">
          <w:rPr>
            <w:rFonts w:ascii="Arial" w:hAnsi="Arial" w:cs="Arial"/>
            <w:sz w:val="22"/>
            <w:szCs w:val="22"/>
          </w:rPr>
          <w:delText>Po prvních třech veřejných soutěžích bude stanoven termín průběžného vyhodnocení skupiny grantových projektů provedeného na základě monitorování projektů. Na základě tohoto průběžného vyhodnocení bude možné provést případnou modifikaci skupiny grantových projektů Návratové granty, včetně úpravy délky trvání nebo doby řešení projektů.</w:delText>
        </w:r>
      </w:del>
    </w:p>
    <w:p w:rsidR="007352A4" w:rsidRPr="00A73F4F" w:rsidP="0056171A" w14:paraId="0213B8D2" w14:textId="77777777">
      <w:pPr>
        <w:jc w:val="both"/>
        <w:rPr>
          <w:rFonts w:ascii="Arial" w:hAnsi="Arial" w:cs="Arial"/>
          <w:sz w:val="22"/>
          <w:szCs w:val="22"/>
        </w:rPr>
      </w:pPr>
    </w:p>
    <w:p w:rsidR="00DD2CDE" w:rsidRPr="00A73F4F" w:rsidP="0056171A" w14:paraId="49A5F228" w14:textId="66B57AA1">
      <w:pPr>
        <w:jc w:val="both"/>
        <w:rPr>
          <w:rFonts w:ascii="Arial" w:hAnsi="Arial" w:cs="Arial"/>
          <w:sz w:val="22"/>
          <w:szCs w:val="22"/>
        </w:rPr>
      </w:pPr>
      <w:r w:rsidRPr="00A73F4F">
        <w:rPr>
          <w:rFonts w:ascii="Arial" w:hAnsi="Arial" w:cs="Arial"/>
          <w:sz w:val="22"/>
          <w:szCs w:val="22"/>
        </w:rPr>
        <w:t xml:space="preserve">V zájmu vytvoření podmínek pro splnění zaměření a cílů skupiny grantových projektů </w:t>
      </w:r>
      <w:r w:rsidRPr="00A73F4F" w:rsidR="007352A4">
        <w:rPr>
          <w:rFonts w:ascii="Arial" w:hAnsi="Arial" w:cs="Arial"/>
          <w:sz w:val="22"/>
          <w:szCs w:val="22"/>
        </w:rPr>
        <w:t>Návratové granty,</w:t>
      </w:r>
      <w:r w:rsidRPr="00A73F4F" w:rsidR="00CE6245">
        <w:rPr>
          <w:rFonts w:ascii="Arial" w:hAnsi="Arial" w:cs="Arial"/>
          <w:sz w:val="22"/>
          <w:szCs w:val="22"/>
        </w:rPr>
        <w:t xml:space="preserve"> tj.</w:t>
      </w:r>
      <w:r w:rsidRPr="00A73F4F" w:rsidR="007352A4">
        <w:rPr>
          <w:rFonts w:ascii="Arial" w:hAnsi="Arial" w:cs="Arial"/>
          <w:sz w:val="22"/>
          <w:szCs w:val="22"/>
        </w:rPr>
        <w:t xml:space="preserve"> poskytnout pracovní příležitosti ve vědě pro vědkyně a vědce bezprostředně po kariérní přestávce a umožnit znovu „nastartovat“ kariéru úspěšných vědkyň a vědců a její další rozvoj,</w:t>
      </w:r>
      <w:r w:rsidRPr="00A73F4F">
        <w:rPr>
          <w:rFonts w:ascii="Arial" w:hAnsi="Arial" w:cs="Arial"/>
          <w:sz w:val="22"/>
          <w:szCs w:val="22"/>
        </w:rPr>
        <w:t xml:space="preserve"> </w:t>
      </w:r>
      <w:r w:rsidRPr="00A73F4F" w:rsidR="00582200">
        <w:rPr>
          <w:rFonts w:ascii="Arial" w:hAnsi="Arial" w:cs="Arial"/>
          <w:sz w:val="22"/>
          <w:szCs w:val="22"/>
        </w:rPr>
        <w:t>je doba řešení projektu v</w:t>
      </w:r>
      <w:r w:rsidRPr="00A73F4F" w:rsidR="00163E48">
        <w:rPr>
          <w:rFonts w:ascii="Arial" w:hAnsi="Arial" w:cs="Arial"/>
          <w:sz w:val="22"/>
          <w:szCs w:val="22"/>
        </w:rPr>
        <w:t> </w:t>
      </w:r>
      <w:r w:rsidRPr="00A73F4F" w:rsidR="00582200">
        <w:rPr>
          <w:rFonts w:ascii="Arial" w:hAnsi="Arial" w:cs="Arial"/>
          <w:sz w:val="22"/>
          <w:szCs w:val="22"/>
        </w:rPr>
        <w:t xml:space="preserve">této skupině grantových projektů stanovena </w:t>
      </w:r>
      <w:r w:rsidR="00CC2809">
        <w:rPr>
          <w:rFonts w:ascii="Arial" w:hAnsi="Arial" w:cs="Arial"/>
          <w:sz w:val="22"/>
          <w:szCs w:val="22"/>
        </w:rPr>
        <w:t>v rozmezí od 2 let</w:t>
      </w:r>
      <w:r w:rsidR="00F85253">
        <w:rPr>
          <w:rFonts w:ascii="Arial" w:hAnsi="Arial" w:cs="Arial"/>
          <w:sz w:val="22"/>
          <w:szCs w:val="22"/>
        </w:rPr>
        <w:t xml:space="preserve"> </w:t>
      </w:r>
      <w:r w:rsidR="008D027A">
        <w:rPr>
          <w:rFonts w:ascii="Arial" w:hAnsi="Arial" w:cs="Arial"/>
          <w:sz w:val="22"/>
          <w:szCs w:val="22"/>
        </w:rPr>
        <w:t xml:space="preserve">do </w:t>
      </w:r>
      <w:r w:rsidR="0070111B">
        <w:rPr>
          <w:rFonts w:ascii="Arial" w:hAnsi="Arial" w:cs="Arial"/>
          <w:sz w:val="22"/>
          <w:szCs w:val="22"/>
        </w:rPr>
        <w:t>4 let v závislosti na výši plánovaného „projektového“ úvazku řešitele</w:t>
      </w:r>
      <w:r w:rsidR="004D5EDE">
        <w:rPr>
          <w:rFonts w:ascii="Arial" w:hAnsi="Arial" w:cs="Arial"/>
          <w:sz w:val="22"/>
          <w:szCs w:val="22"/>
        </w:rPr>
        <w:t>/</w:t>
      </w:r>
      <w:r w:rsidR="004D5EDE">
        <w:rPr>
          <w:rFonts w:ascii="Arial" w:hAnsi="Arial" w:cs="Arial"/>
          <w:sz w:val="22"/>
          <w:szCs w:val="22"/>
        </w:rPr>
        <w:t>ky</w:t>
      </w:r>
      <w:r w:rsidR="0070111B">
        <w:rPr>
          <w:rFonts w:ascii="Arial" w:hAnsi="Arial" w:cs="Arial"/>
          <w:sz w:val="22"/>
          <w:szCs w:val="22"/>
        </w:rPr>
        <w:t>.</w:t>
      </w:r>
      <w:r w:rsidRPr="00A73F4F" w:rsidR="00D44486">
        <w:rPr>
          <w:rFonts w:ascii="Arial" w:hAnsi="Arial" w:cs="Arial"/>
          <w:sz w:val="22"/>
          <w:szCs w:val="22"/>
        </w:rPr>
        <w:t xml:space="preserve"> </w:t>
      </w:r>
      <w:r w:rsidR="00E429DC">
        <w:rPr>
          <w:rFonts w:ascii="Arial" w:hAnsi="Arial" w:cs="Arial"/>
          <w:sz w:val="22"/>
          <w:szCs w:val="22"/>
        </w:rPr>
        <w:t>Začátek řešení projektu si bude moci uchazeč, resp. příjemce zvolit flexibilně v průběhu celého roku.</w:t>
      </w:r>
      <w:r w:rsidR="00CC2809">
        <w:rPr>
          <w:rFonts w:ascii="Arial" w:hAnsi="Arial" w:cs="Arial"/>
          <w:sz w:val="22"/>
          <w:szCs w:val="22"/>
        </w:rPr>
        <w:t xml:space="preserve"> V průběhu řešení se předpokládá možnost úpravy doby řešení projektu v závislosti na výši úvazku. </w:t>
      </w:r>
    </w:p>
    <w:p w:rsidR="00DD2CDE" w:rsidRPr="00A73F4F" w:rsidP="0056171A" w14:paraId="7E47C644" w14:textId="77777777">
      <w:pPr>
        <w:rPr>
          <w:rFonts w:ascii="Arial" w:hAnsi="Arial" w:cs="Arial"/>
          <w:sz w:val="22"/>
          <w:szCs w:val="22"/>
        </w:rPr>
      </w:pPr>
    </w:p>
    <w:p w:rsidR="00821DBA" w:rsidRPr="00A73F4F" w:rsidP="0056171A" w14:paraId="228E1877" w14:textId="77777777">
      <w:pPr>
        <w:rPr>
          <w:rFonts w:ascii="Arial" w:hAnsi="Arial" w:cs="Arial"/>
          <w:sz w:val="22"/>
          <w:szCs w:val="22"/>
        </w:rPr>
      </w:pPr>
    </w:p>
    <w:p w:rsidR="00F76369" w:rsidRPr="00A73F4F" w:rsidP="0056171A" w14:paraId="404D4726" w14:textId="77777777">
      <w:pPr>
        <w:keepNext/>
        <w:widowControl w:val="0"/>
        <w:numPr>
          <w:ilvl w:val="0"/>
          <w:numId w:val="33"/>
        </w:numPr>
        <w:jc w:val="both"/>
        <w:outlineLvl w:val="0"/>
        <w:rPr>
          <w:rFonts w:ascii="Arial" w:hAnsi="Arial" w:cs="Arial"/>
          <w:color w:val="000000"/>
          <w:sz w:val="22"/>
          <w:szCs w:val="22"/>
          <w:u w:val="single"/>
        </w:rPr>
      </w:pPr>
      <w:r w:rsidRPr="00A73F4F">
        <w:rPr>
          <w:rFonts w:ascii="Arial" w:hAnsi="Arial" w:cs="Arial"/>
          <w:color w:val="000000"/>
          <w:sz w:val="22"/>
          <w:szCs w:val="22"/>
          <w:u w:val="single"/>
        </w:rPr>
        <w:t xml:space="preserve">Termín vyhlášení </w:t>
      </w:r>
      <w:r w:rsidRPr="00A73F4F" w:rsidR="00FD662A">
        <w:rPr>
          <w:rFonts w:ascii="Arial" w:hAnsi="Arial" w:cs="Arial"/>
          <w:color w:val="000000"/>
          <w:sz w:val="22"/>
          <w:szCs w:val="22"/>
          <w:u w:val="single"/>
        </w:rPr>
        <w:t>veřejn</w:t>
      </w:r>
      <w:r w:rsidRPr="00A73F4F">
        <w:rPr>
          <w:rFonts w:ascii="Arial" w:hAnsi="Arial" w:cs="Arial"/>
          <w:color w:val="000000"/>
          <w:sz w:val="22"/>
          <w:szCs w:val="22"/>
          <w:u w:val="single"/>
        </w:rPr>
        <w:t xml:space="preserve">é soutěže na podporu </w:t>
      </w:r>
      <w:r w:rsidRPr="00A73F4F" w:rsidR="00EB0D6B">
        <w:rPr>
          <w:rFonts w:ascii="Arial" w:hAnsi="Arial" w:cs="Arial"/>
          <w:color w:val="000000"/>
          <w:sz w:val="22"/>
          <w:szCs w:val="22"/>
          <w:u w:val="single"/>
        </w:rPr>
        <w:t xml:space="preserve">projektů </w:t>
      </w:r>
      <w:r w:rsidRPr="00A73F4F" w:rsidR="005C3538">
        <w:rPr>
          <w:rFonts w:ascii="Arial" w:hAnsi="Arial" w:cs="Arial"/>
          <w:color w:val="000000"/>
          <w:sz w:val="22"/>
          <w:szCs w:val="22"/>
          <w:u w:val="single"/>
        </w:rPr>
        <w:t>Návratové granty</w:t>
      </w:r>
      <w:r w:rsidRPr="00A73F4F" w:rsidR="00807C30">
        <w:rPr>
          <w:rFonts w:ascii="Arial" w:hAnsi="Arial" w:cs="Arial"/>
          <w:color w:val="000000"/>
          <w:sz w:val="22"/>
          <w:szCs w:val="22"/>
          <w:u w:val="single"/>
        </w:rPr>
        <w:t>:</w:t>
      </w:r>
    </w:p>
    <w:p w:rsidR="00C7291A" w:rsidRPr="00A73F4F" w:rsidP="008A02CA" w14:paraId="6FAF664D" w14:textId="77777777"/>
    <w:p w:rsidR="0098245F" w:rsidRPr="00A73F4F" w:rsidP="0056171A" w14:paraId="36F48E96" w14:textId="3AD7EA25">
      <w:pPr>
        <w:jc w:val="both"/>
        <w:rPr>
          <w:rFonts w:ascii="Arial" w:hAnsi="Arial" w:cs="Arial"/>
          <w:color w:val="000000" w:themeColor="text1"/>
          <w:sz w:val="22"/>
          <w:szCs w:val="22"/>
        </w:rPr>
      </w:pPr>
      <w:r w:rsidRPr="00A73F4F">
        <w:rPr>
          <w:rFonts w:ascii="Arial" w:hAnsi="Arial" w:cs="Arial"/>
          <w:color w:val="000000" w:themeColor="text1"/>
          <w:sz w:val="22"/>
          <w:szCs w:val="22"/>
        </w:rPr>
        <w:t xml:space="preserve">Předpokládáme, že veřejná soutěž ve výzkumu, experimentálním vývoji a inovacích (dále jen „Veřejná soutěž“) na podporu skupiny grantových projektů </w:t>
      </w:r>
      <w:r w:rsidRPr="00A73F4F">
        <w:rPr>
          <w:rFonts w:ascii="Arial" w:hAnsi="Arial" w:cs="Arial"/>
          <w:color w:val="000000" w:themeColor="text1"/>
          <w:sz w:val="22"/>
          <w:szCs w:val="22"/>
        </w:rPr>
        <w:t>Návratové granty</w:t>
      </w:r>
      <w:r w:rsidRPr="00A73F4F" w:rsidR="00C12441">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bude vyhlášena </w:t>
      </w:r>
      <w:r w:rsidRPr="00A73F4F" w:rsidR="001725C1">
        <w:rPr>
          <w:rFonts w:ascii="Arial" w:hAnsi="Arial" w:cs="Arial"/>
          <w:color w:val="000000" w:themeColor="text1"/>
          <w:sz w:val="22"/>
          <w:szCs w:val="22"/>
        </w:rPr>
        <w:t xml:space="preserve">nejdříve </w:t>
      </w:r>
      <w:r w:rsidRPr="00A73F4F">
        <w:rPr>
          <w:rFonts w:ascii="Arial" w:hAnsi="Arial" w:cs="Arial"/>
          <w:color w:val="000000" w:themeColor="text1"/>
          <w:sz w:val="22"/>
          <w:szCs w:val="22"/>
        </w:rPr>
        <w:t xml:space="preserve">v roce </w:t>
      </w:r>
      <w:r w:rsidRPr="00A73F4F" w:rsidR="003D50DB">
        <w:rPr>
          <w:rFonts w:ascii="Arial" w:hAnsi="Arial" w:cs="Arial"/>
          <w:sz w:val="22"/>
          <w:szCs w:val="22"/>
        </w:rPr>
        <w:t>202</w:t>
      </w:r>
      <w:r w:rsidR="003D50DB">
        <w:rPr>
          <w:rFonts w:ascii="Arial" w:hAnsi="Arial" w:cs="Arial"/>
          <w:sz w:val="22"/>
          <w:szCs w:val="22"/>
        </w:rPr>
        <w:t>5</w:t>
      </w:r>
      <w:r w:rsidRPr="00A73F4F" w:rsidR="003D50DB">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se zahájením poskytování podpory v roce </w:t>
      </w:r>
      <w:r w:rsidRPr="00A73F4F" w:rsidR="003D50DB">
        <w:rPr>
          <w:rFonts w:ascii="Arial" w:hAnsi="Arial" w:cs="Arial"/>
          <w:sz w:val="22"/>
          <w:szCs w:val="22"/>
        </w:rPr>
        <w:t>202</w:t>
      </w:r>
      <w:r w:rsidR="003D50DB">
        <w:rPr>
          <w:rFonts w:ascii="Arial" w:hAnsi="Arial" w:cs="Arial"/>
          <w:sz w:val="22"/>
          <w:szCs w:val="22"/>
        </w:rPr>
        <w:t>6</w:t>
      </w:r>
      <w:r w:rsidRPr="00A73F4F" w:rsidR="00C12441">
        <w:rPr>
          <w:rFonts w:ascii="Arial" w:hAnsi="Arial" w:cs="Arial"/>
          <w:sz w:val="22"/>
          <w:szCs w:val="22"/>
        </w:rPr>
        <w:t>.</w:t>
      </w:r>
      <w:r w:rsidRPr="00A73F4F" w:rsidR="00C12441">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Následně se předpokládá vyhlašování Veřejné soutěže pravidelně každý rok. </w:t>
      </w:r>
    </w:p>
    <w:p w:rsidR="00F76369" w:rsidRPr="00A73F4F" w:rsidP="0056171A" w14:paraId="5F0ED8A6" w14:textId="77777777">
      <w:pPr>
        <w:autoSpaceDE w:val="0"/>
        <w:autoSpaceDN w:val="0"/>
        <w:adjustRightInd w:val="0"/>
        <w:jc w:val="both"/>
        <w:rPr>
          <w:rFonts w:ascii="Arial" w:hAnsi="Arial" w:cs="Arial"/>
          <w:color w:val="000000"/>
          <w:sz w:val="22"/>
          <w:szCs w:val="22"/>
        </w:rPr>
      </w:pPr>
    </w:p>
    <w:p w:rsidR="00821DBA" w:rsidRPr="00A73F4F" w:rsidP="0056171A" w14:paraId="579A2F12" w14:textId="77777777">
      <w:pPr>
        <w:autoSpaceDE w:val="0"/>
        <w:autoSpaceDN w:val="0"/>
        <w:adjustRightInd w:val="0"/>
        <w:jc w:val="both"/>
        <w:rPr>
          <w:rFonts w:ascii="Arial" w:hAnsi="Arial" w:cs="Arial"/>
          <w:color w:val="000000"/>
          <w:sz w:val="22"/>
          <w:szCs w:val="22"/>
        </w:rPr>
      </w:pPr>
    </w:p>
    <w:p w:rsidR="00F76369" w:rsidRPr="00A73F4F" w:rsidP="0056171A" w14:paraId="510CAC6A" w14:textId="59A4048F">
      <w:pPr>
        <w:numPr>
          <w:ilvl w:val="0"/>
          <w:numId w:val="33"/>
        </w:numPr>
        <w:jc w:val="both"/>
        <w:outlineLvl w:val="0"/>
        <w:rPr>
          <w:rFonts w:ascii="Arial" w:hAnsi="Arial" w:cs="Arial"/>
          <w:color w:val="000000"/>
          <w:sz w:val="22"/>
          <w:szCs w:val="22"/>
          <w:u w:val="single"/>
        </w:rPr>
      </w:pPr>
      <w:r w:rsidRPr="00A73F4F">
        <w:rPr>
          <w:rFonts w:ascii="Arial" w:hAnsi="Arial" w:cs="Arial"/>
          <w:color w:val="000000"/>
          <w:sz w:val="22"/>
          <w:szCs w:val="22"/>
          <w:u w:val="single"/>
        </w:rPr>
        <w:t xml:space="preserve">Celkové výdaje na skupinu grantových projektů, analýza absorpční kapacity </w:t>
      </w:r>
      <w:del w:id="24" w:author="Petr Chorošenin" w:date="2024-06-03T14:10:00Z">
        <w:r w:rsidRPr="00A73F4F">
          <w:rPr>
            <w:rFonts w:ascii="Arial" w:hAnsi="Arial" w:cs="Arial"/>
            <w:color w:val="000000"/>
            <w:sz w:val="22"/>
            <w:szCs w:val="22"/>
            <w:u w:val="single"/>
          </w:rPr>
          <w:delText xml:space="preserve">a odhadované náklady v institucionálních prostředcích </w:delText>
        </w:r>
      </w:del>
      <w:r w:rsidRPr="00A73F4F">
        <w:rPr>
          <w:rFonts w:ascii="Arial" w:hAnsi="Arial" w:cs="Arial"/>
          <w:color w:val="000000"/>
          <w:sz w:val="22"/>
          <w:szCs w:val="22"/>
          <w:u w:val="single"/>
        </w:rPr>
        <w:t>na Návratové granty</w:t>
      </w:r>
      <w:r w:rsidRPr="00A73F4F" w:rsidR="003953AC">
        <w:rPr>
          <w:rFonts w:ascii="Arial" w:hAnsi="Arial" w:cs="Arial"/>
          <w:color w:val="000000"/>
          <w:sz w:val="22"/>
          <w:szCs w:val="22"/>
          <w:u w:val="single"/>
        </w:rPr>
        <w:t>:</w:t>
      </w:r>
    </w:p>
    <w:p w:rsidR="00C7291A" w:rsidRPr="00A73F4F" w:rsidP="008A02CA" w14:paraId="6E3F4768" w14:textId="77777777"/>
    <w:p w:rsidR="00325433" w:rsidRPr="00A73F4F" w:rsidP="0056171A" w14:paraId="0CA34603" w14:textId="2C5FB89D">
      <w:pPr>
        <w:jc w:val="both"/>
        <w:rPr>
          <w:rFonts w:ascii="Arial" w:hAnsi="Arial" w:cs="Arial"/>
          <w:color w:val="000000" w:themeColor="text1"/>
          <w:sz w:val="22"/>
          <w:szCs w:val="22"/>
        </w:rPr>
      </w:pPr>
      <w:r w:rsidRPr="00A73F4F">
        <w:rPr>
          <w:rFonts w:ascii="Arial" w:hAnsi="Arial" w:cs="Arial"/>
          <w:color w:val="000000" w:themeColor="text1"/>
          <w:sz w:val="22"/>
          <w:szCs w:val="22"/>
        </w:rPr>
        <w:t xml:space="preserve">Celkové výdaje na novou skupinu grantových projektů se předpokládají v objemu </w:t>
      </w:r>
      <w:r w:rsidRPr="00A73F4F" w:rsidR="56B92E63">
        <w:rPr>
          <w:rFonts w:ascii="Arial" w:hAnsi="Arial" w:cs="Arial"/>
          <w:color w:val="000000" w:themeColor="text1"/>
          <w:sz w:val="22"/>
          <w:szCs w:val="22"/>
        </w:rPr>
        <w:t>cca </w:t>
      </w:r>
      <w:r w:rsidRPr="00A73F4F" w:rsidR="000F46E7">
        <w:rPr>
          <w:rFonts w:ascii="Arial" w:hAnsi="Arial" w:cs="Arial"/>
          <w:color w:val="000000" w:themeColor="text1"/>
          <w:sz w:val="22"/>
          <w:szCs w:val="22"/>
        </w:rPr>
        <w:t>10</w:t>
      </w:r>
      <w:r w:rsidRPr="00A73F4F" w:rsidR="00A77DE4">
        <w:rPr>
          <w:rFonts w:ascii="Arial" w:hAnsi="Arial" w:cs="Arial"/>
          <w:color w:val="000000" w:themeColor="text1"/>
          <w:sz w:val="22"/>
          <w:szCs w:val="22"/>
        </w:rPr>
        <w:t>0</w:t>
      </w:r>
      <w:r w:rsidRPr="00A73F4F" w:rsidR="0C4908FD">
        <w:rPr>
          <w:rFonts w:ascii="Arial" w:hAnsi="Arial" w:cs="Arial"/>
          <w:color w:val="000000" w:themeColor="text1"/>
          <w:sz w:val="22"/>
          <w:szCs w:val="22"/>
        </w:rPr>
        <w:t> </w:t>
      </w:r>
      <w:r w:rsidRPr="00A73F4F">
        <w:rPr>
          <w:rFonts w:ascii="Arial" w:hAnsi="Arial" w:cs="Arial"/>
          <w:color w:val="000000" w:themeColor="text1"/>
          <w:sz w:val="22"/>
          <w:szCs w:val="22"/>
        </w:rPr>
        <w:t>mil</w:t>
      </w:r>
      <w:r w:rsidRPr="00A73F4F" w:rsidR="56B92E63">
        <w:rPr>
          <w:rFonts w:ascii="Arial" w:hAnsi="Arial" w:cs="Arial"/>
          <w:color w:val="000000" w:themeColor="text1"/>
          <w:sz w:val="22"/>
          <w:szCs w:val="22"/>
        </w:rPr>
        <w:t>. </w:t>
      </w:r>
      <w:r w:rsidRPr="00A73F4F">
        <w:rPr>
          <w:rFonts w:ascii="Arial" w:hAnsi="Arial" w:cs="Arial"/>
          <w:color w:val="000000" w:themeColor="text1"/>
          <w:sz w:val="22"/>
          <w:szCs w:val="22"/>
        </w:rPr>
        <w:t xml:space="preserve">Kč ročně s postupným nárůstem objemu podpory – v prvním roce </w:t>
      </w:r>
      <w:r w:rsidRPr="00A73F4F" w:rsidR="003D50DB">
        <w:rPr>
          <w:rFonts w:ascii="Arial" w:hAnsi="Arial" w:cs="Arial"/>
          <w:color w:val="000000" w:themeColor="text1"/>
          <w:sz w:val="22"/>
          <w:szCs w:val="22"/>
        </w:rPr>
        <w:t>202</w:t>
      </w:r>
      <w:r w:rsidR="003D50DB">
        <w:rPr>
          <w:rFonts w:ascii="Arial" w:hAnsi="Arial" w:cs="Arial"/>
          <w:color w:val="000000" w:themeColor="text1"/>
          <w:sz w:val="22"/>
          <w:szCs w:val="22"/>
        </w:rPr>
        <w:t>6</w:t>
      </w:r>
      <w:r w:rsidRPr="00A73F4F" w:rsidR="003D50DB">
        <w:rPr>
          <w:rFonts w:ascii="Arial" w:hAnsi="Arial" w:cs="Arial"/>
          <w:color w:val="000000" w:themeColor="text1"/>
          <w:sz w:val="22"/>
          <w:szCs w:val="22"/>
        </w:rPr>
        <w:t xml:space="preserve"> </w:t>
      </w:r>
      <w:r w:rsidRPr="00A73F4F" w:rsidR="56B92E63">
        <w:rPr>
          <w:rFonts w:ascii="Arial" w:hAnsi="Arial" w:cs="Arial"/>
          <w:color w:val="000000" w:themeColor="text1"/>
          <w:sz w:val="22"/>
          <w:szCs w:val="22"/>
        </w:rPr>
        <w:t>cca </w:t>
      </w:r>
      <w:r w:rsidRPr="00A73F4F" w:rsidR="000F46E7">
        <w:rPr>
          <w:rFonts w:ascii="Arial" w:hAnsi="Arial" w:cs="Arial"/>
          <w:color w:val="000000" w:themeColor="text1"/>
          <w:sz w:val="22"/>
          <w:szCs w:val="22"/>
        </w:rPr>
        <w:t>5</w:t>
      </w:r>
      <w:r w:rsidRPr="00A73F4F" w:rsidR="00A77DE4">
        <w:rPr>
          <w:rFonts w:ascii="Arial" w:hAnsi="Arial" w:cs="Arial"/>
          <w:color w:val="000000" w:themeColor="text1"/>
          <w:sz w:val="22"/>
          <w:szCs w:val="22"/>
        </w:rPr>
        <w:t>0</w:t>
      </w:r>
      <w:r w:rsidRPr="00A73F4F" w:rsidR="000F46E7">
        <w:rPr>
          <w:rFonts w:ascii="Arial" w:hAnsi="Arial" w:cs="Arial"/>
          <w:color w:val="000000" w:themeColor="text1"/>
          <w:sz w:val="22"/>
          <w:szCs w:val="22"/>
        </w:rPr>
        <w:t> </w:t>
      </w:r>
      <w:r w:rsidRPr="00A73F4F">
        <w:rPr>
          <w:rFonts w:ascii="Arial" w:hAnsi="Arial" w:cs="Arial"/>
          <w:color w:val="000000" w:themeColor="text1"/>
          <w:sz w:val="22"/>
          <w:szCs w:val="22"/>
        </w:rPr>
        <w:t xml:space="preserve">mil. Kč, ve druhém roce </w:t>
      </w:r>
      <w:r w:rsidRPr="00A73F4F" w:rsidR="003D50DB">
        <w:rPr>
          <w:rFonts w:ascii="Arial" w:hAnsi="Arial" w:cs="Arial"/>
          <w:color w:val="000000" w:themeColor="text1"/>
          <w:sz w:val="22"/>
          <w:szCs w:val="22"/>
        </w:rPr>
        <w:t>202</w:t>
      </w:r>
      <w:r w:rsidR="003D50DB">
        <w:rPr>
          <w:rFonts w:ascii="Arial" w:hAnsi="Arial" w:cs="Arial"/>
          <w:color w:val="000000" w:themeColor="text1"/>
          <w:sz w:val="22"/>
          <w:szCs w:val="22"/>
        </w:rPr>
        <w:t>7</w:t>
      </w:r>
      <w:r w:rsidRPr="00A73F4F" w:rsidR="003D50DB">
        <w:rPr>
          <w:rFonts w:ascii="Arial" w:hAnsi="Arial" w:cs="Arial"/>
          <w:color w:val="000000" w:themeColor="text1"/>
          <w:sz w:val="22"/>
          <w:szCs w:val="22"/>
        </w:rPr>
        <w:t xml:space="preserve"> </w:t>
      </w:r>
      <w:r w:rsidRPr="00A73F4F" w:rsidR="00231F02">
        <w:rPr>
          <w:rFonts w:ascii="Arial" w:hAnsi="Arial" w:cs="Arial"/>
          <w:color w:val="000000" w:themeColor="text1"/>
          <w:sz w:val="22"/>
          <w:szCs w:val="22"/>
        </w:rPr>
        <w:t>a v dalších letech</w:t>
      </w:r>
      <w:r w:rsidRPr="00A73F4F" w:rsidR="000F46E7">
        <w:rPr>
          <w:rFonts w:ascii="Arial" w:hAnsi="Arial" w:cs="Arial"/>
          <w:color w:val="000000" w:themeColor="text1"/>
          <w:sz w:val="22"/>
          <w:szCs w:val="22"/>
        </w:rPr>
        <w:t xml:space="preserve"> </w:t>
      </w:r>
      <w:r w:rsidRPr="00A73F4F">
        <w:rPr>
          <w:rFonts w:ascii="Arial" w:hAnsi="Arial" w:cs="Arial"/>
          <w:color w:val="000000" w:themeColor="text1"/>
          <w:sz w:val="22"/>
          <w:szCs w:val="22"/>
        </w:rPr>
        <w:t xml:space="preserve">cca </w:t>
      </w:r>
      <w:r w:rsidRPr="00A73F4F" w:rsidR="00231F02">
        <w:rPr>
          <w:rFonts w:ascii="Arial" w:hAnsi="Arial" w:cs="Arial"/>
          <w:color w:val="000000" w:themeColor="text1"/>
          <w:sz w:val="22"/>
          <w:szCs w:val="22"/>
        </w:rPr>
        <w:t>10</w:t>
      </w:r>
      <w:r w:rsidRPr="00A73F4F" w:rsidR="00A77DE4">
        <w:rPr>
          <w:rFonts w:ascii="Arial" w:hAnsi="Arial" w:cs="Arial"/>
          <w:color w:val="000000" w:themeColor="text1"/>
          <w:sz w:val="22"/>
          <w:szCs w:val="22"/>
        </w:rPr>
        <w:t>0</w:t>
      </w:r>
      <w:r w:rsidRPr="00A73F4F" w:rsidR="00231F02">
        <w:rPr>
          <w:rFonts w:ascii="Arial" w:hAnsi="Arial" w:cs="Arial"/>
          <w:color w:val="000000" w:themeColor="text1"/>
          <w:sz w:val="22"/>
          <w:szCs w:val="22"/>
        </w:rPr>
        <w:t xml:space="preserve"> </w:t>
      </w:r>
      <w:r w:rsidRPr="00A73F4F">
        <w:rPr>
          <w:rFonts w:ascii="Arial" w:hAnsi="Arial" w:cs="Arial"/>
          <w:color w:val="000000" w:themeColor="text1"/>
          <w:sz w:val="22"/>
          <w:szCs w:val="22"/>
        </w:rPr>
        <w:t>mil. Kč.</w:t>
      </w:r>
      <w:r w:rsidRPr="00A73F4F" w:rsidR="130B8898">
        <w:rPr>
          <w:rFonts w:ascii="Arial" w:hAnsi="Arial" w:cs="Arial"/>
          <w:color w:val="000000" w:themeColor="text1"/>
          <w:sz w:val="22"/>
          <w:szCs w:val="22"/>
        </w:rPr>
        <w:t xml:space="preserve"> V případě, že by zákonem stanovené výdaje nebyly schváleny v této výši, tak by GA ČR </w:t>
      </w:r>
      <w:r w:rsidRPr="00A73F4F" w:rsidR="6A54C53D">
        <w:rPr>
          <w:rFonts w:ascii="Arial" w:hAnsi="Arial" w:cs="Arial"/>
          <w:color w:val="000000" w:themeColor="text1"/>
          <w:sz w:val="22"/>
          <w:szCs w:val="22"/>
        </w:rPr>
        <w:t>V</w:t>
      </w:r>
      <w:r w:rsidRPr="00A73F4F" w:rsidR="130B8898">
        <w:rPr>
          <w:rFonts w:ascii="Arial" w:hAnsi="Arial" w:cs="Arial"/>
          <w:color w:val="000000" w:themeColor="text1"/>
          <w:sz w:val="22"/>
          <w:szCs w:val="22"/>
        </w:rPr>
        <w:t>eřejnou soutěž vyhlásila pouze do výše schválených prostředků.</w:t>
      </w:r>
    </w:p>
    <w:p w:rsidR="001C2655" w:rsidRPr="00A73F4F" w:rsidP="008A02CA" w14:paraId="6EC1A3D9" w14:textId="77777777"/>
    <w:p w:rsidR="000D2DEF" w:rsidP="0056171A" w14:paraId="15B7B5F8" w14:textId="72BF4616">
      <w:pPr>
        <w:jc w:val="both"/>
        <w:rPr>
          <w:rFonts w:ascii="Arial" w:hAnsi="Arial" w:cs="Arial"/>
          <w:color w:val="000000" w:themeColor="text1"/>
          <w:sz w:val="22"/>
          <w:szCs w:val="22"/>
        </w:rPr>
      </w:pPr>
      <w:r w:rsidRPr="00A73F4F">
        <w:rPr>
          <w:rFonts w:ascii="Arial" w:hAnsi="Arial" w:cs="Arial"/>
          <w:color w:val="000000"/>
          <w:sz w:val="22"/>
          <w:szCs w:val="22"/>
        </w:rPr>
        <w:t>Předpokládanou průměrnou výši celkových výdajů v jednotlivých letech přehledně znázorňuje následující tabulka (v mil. Kč). Podíl výdajů státního rozpočtu na celkových výdajích je u</w:t>
      </w:r>
      <w:r w:rsidRPr="00A73F4F" w:rsidR="42A35ED7">
        <w:rPr>
          <w:rFonts w:ascii="Arial" w:hAnsi="Arial" w:cs="Arial"/>
          <w:color w:val="000000"/>
          <w:sz w:val="22"/>
          <w:szCs w:val="22"/>
        </w:rPr>
        <w:t> </w:t>
      </w:r>
      <w:r w:rsidRPr="00A73F4F">
        <w:rPr>
          <w:rFonts w:ascii="Arial" w:hAnsi="Arial" w:cs="Arial"/>
          <w:color w:val="000000"/>
          <w:sz w:val="22"/>
          <w:szCs w:val="22"/>
        </w:rPr>
        <w:t>projektů základního výzkumu v souladu se Zákonem a Rámcem až 100 %</w:t>
      </w:r>
      <w:r w:rsidRPr="00A73F4F" w:rsidR="316B40AA">
        <w:rPr>
          <w:rFonts w:ascii="Arial" w:hAnsi="Arial" w:cs="Arial"/>
          <w:color w:val="000000" w:themeColor="text1"/>
          <w:sz w:val="22"/>
          <w:szCs w:val="22"/>
        </w:rPr>
        <w:t>.</w:t>
      </w:r>
      <w:r>
        <w:rPr>
          <w:rStyle w:val="FootnoteReference"/>
          <w:rFonts w:ascii="Arial" w:hAnsi="Arial" w:cs="Arial"/>
          <w:color w:val="000000"/>
          <w:sz w:val="22"/>
          <w:szCs w:val="22"/>
        </w:rPr>
        <w:footnoteReference w:id="3"/>
      </w:r>
      <w:r w:rsidRPr="00A73F4F">
        <w:rPr>
          <w:rFonts w:ascii="Arial" w:hAnsi="Arial" w:cs="Arial"/>
          <w:color w:val="000000"/>
          <w:sz w:val="22"/>
          <w:szCs w:val="22"/>
        </w:rPr>
        <w:t xml:space="preserve"> </w:t>
      </w:r>
      <w:del w:id="25" w:author="Petr Chorošenin" w:date="2024-06-12T15:39:00Z">
        <w:r w:rsidRPr="00A73F4F">
          <w:rPr>
            <w:rFonts w:ascii="Arial" w:hAnsi="Arial" w:cs="Arial"/>
            <w:color w:val="000000"/>
            <w:sz w:val="22"/>
            <w:szCs w:val="22"/>
          </w:rPr>
          <w:delText>Navržené výdaje státního rozpočtu musí být zabezpečeny v souladu s limity celkových výdajů na podporu výzkumu, experimentálního vývoje a inovací schválených vládou na příslušná období</w:delText>
        </w:r>
      </w:del>
      <w:del w:id="26" w:author="Petr Chorošenin" w:date="2024-06-03T13:38:00Z">
        <w:r w:rsidRPr="00A73F4F">
          <w:rPr>
            <w:rFonts w:ascii="Arial" w:hAnsi="Arial" w:cs="Arial"/>
            <w:color w:val="000000"/>
            <w:sz w:val="22"/>
            <w:szCs w:val="22"/>
          </w:rPr>
          <w:delText xml:space="preserve"> bez zvýšených nároků na státní rozpočet</w:delText>
        </w:r>
      </w:del>
      <w:del w:id="27" w:author="Petr Chorošenin" w:date="2024-06-12T15:39:00Z">
        <w:r w:rsidRPr="00A73F4F">
          <w:rPr>
            <w:rFonts w:ascii="Arial" w:hAnsi="Arial" w:cs="Arial"/>
            <w:color w:val="000000"/>
            <w:sz w:val="22"/>
            <w:szCs w:val="22"/>
          </w:rPr>
          <w:delText>.</w:delText>
        </w:r>
      </w:del>
      <w:r w:rsidRPr="00A73F4F">
        <w:rPr>
          <w:rFonts w:ascii="Arial" w:hAnsi="Arial" w:cs="Arial"/>
          <w:color w:val="000000"/>
          <w:sz w:val="22"/>
          <w:szCs w:val="22"/>
        </w:rPr>
        <w:t xml:space="preserve"> </w:t>
      </w:r>
      <w:r w:rsidRPr="00A73F4F" w:rsidR="06933E50">
        <w:rPr>
          <w:rFonts w:ascii="Arial" w:hAnsi="Arial" w:cs="Arial"/>
          <w:color w:val="000000"/>
          <w:sz w:val="22"/>
          <w:szCs w:val="22"/>
        </w:rPr>
        <w:t>P</w:t>
      </w:r>
      <w:r w:rsidRPr="00A73F4F">
        <w:rPr>
          <w:rFonts w:ascii="Arial" w:hAnsi="Arial" w:cs="Arial"/>
          <w:color w:val="000000"/>
          <w:sz w:val="22"/>
          <w:szCs w:val="22"/>
        </w:rPr>
        <w:t xml:space="preserve">rostředky na tuto skupinu grantových projektů </w:t>
      </w:r>
      <w:r w:rsidRPr="00A73F4F" w:rsidR="06933E50">
        <w:rPr>
          <w:rFonts w:ascii="Arial" w:hAnsi="Arial" w:cs="Arial"/>
          <w:color w:val="000000"/>
          <w:sz w:val="22"/>
          <w:szCs w:val="22"/>
        </w:rPr>
        <w:t xml:space="preserve">budou </w:t>
      </w:r>
      <w:r w:rsidRPr="00A73F4F">
        <w:rPr>
          <w:rFonts w:ascii="Arial" w:hAnsi="Arial" w:cs="Arial"/>
          <w:color w:val="000000"/>
          <w:sz w:val="22"/>
          <w:szCs w:val="22"/>
        </w:rPr>
        <w:t>poskytovány ve schválené výši</w:t>
      </w:r>
      <w:r w:rsidRPr="00A73F4F" w:rsidR="0055269B">
        <w:rPr>
          <w:rFonts w:ascii="Arial" w:hAnsi="Arial" w:cs="Arial"/>
          <w:color w:val="000000" w:themeColor="text1"/>
          <w:sz w:val="22"/>
          <w:szCs w:val="22"/>
        </w:rPr>
        <w:t>.</w:t>
      </w:r>
      <w:r w:rsidRPr="00A73F4F" w:rsidR="00592DE2">
        <w:rPr>
          <w:rFonts w:ascii="Arial" w:hAnsi="Arial" w:cs="Arial"/>
          <w:color w:val="000000" w:themeColor="text1"/>
          <w:sz w:val="22"/>
          <w:szCs w:val="22"/>
        </w:rPr>
        <w:t xml:space="preserve"> </w:t>
      </w:r>
    </w:p>
    <w:p w:rsidR="0024564C" w:rsidP="0056171A" w14:paraId="2EF0B6F9" w14:textId="702C8D13">
      <w:pPr>
        <w:jc w:val="both"/>
        <w:rPr>
          <w:rFonts w:ascii="Arial" w:hAnsi="Arial" w:cs="Arial"/>
          <w:color w:val="000000" w:themeColor="text1"/>
          <w:sz w:val="22"/>
          <w:szCs w:val="22"/>
        </w:rPr>
      </w:pPr>
    </w:p>
    <w:p w:rsidR="0024564C" w:rsidRPr="0056171A" w:rsidP="0024564C" w14:paraId="6554E39C" w14:textId="77777777">
      <w:pPr>
        <w:jc w:val="both"/>
        <w:rPr>
          <w:rFonts w:ascii="Arial" w:hAnsi="Arial" w:cs="Arial"/>
          <w:color w:val="000000" w:themeColor="text1"/>
          <w:sz w:val="22"/>
          <w:szCs w:val="22"/>
        </w:rPr>
      </w:pPr>
    </w:p>
    <w:tbl>
      <w:tblPr>
        <w:tblW w:w="9060" w:type="dxa"/>
        <w:tblCellMar>
          <w:left w:w="70" w:type="dxa"/>
          <w:right w:w="70" w:type="dxa"/>
        </w:tblCellMar>
        <w:tblLook w:val="04A0"/>
      </w:tblPr>
      <w:tblGrid>
        <w:gridCol w:w="2460"/>
        <w:gridCol w:w="660"/>
        <w:gridCol w:w="660"/>
        <w:gridCol w:w="660"/>
        <w:gridCol w:w="660"/>
        <w:gridCol w:w="660"/>
        <w:gridCol w:w="660"/>
        <w:gridCol w:w="660"/>
        <w:gridCol w:w="660"/>
        <w:gridCol w:w="660"/>
        <w:gridCol w:w="660"/>
      </w:tblGrid>
      <w:tr w14:paraId="74BD4B3C" w14:textId="77777777" w:rsidTr="008E04DE">
        <w:tblPrEx>
          <w:tblW w:w="9060" w:type="dxa"/>
          <w:tblCellMar>
            <w:left w:w="70" w:type="dxa"/>
            <w:right w:w="70" w:type="dxa"/>
          </w:tblCellMar>
          <w:tblLook w:val="04A0"/>
        </w:tblPrEx>
        <w:trPr>
          <w:trHeight w:val="248"/>
        </w:trPr>
        <w:tc>
          <w:tcPr>
            <w:tcW w:w="9060" w:type="dxa"/>
            <w:gridSpan w:val="11"/>
            <w:tcBorders>
              <w:top w:val="single" w:sz="4" w:space="0" w:color="auto"/>
              <w:left w:val="single" w:sz="4" w:space="0" w:color="auto"/>
              <w:bottom w:val="single" w:sz="4" w:space="0" w:color="auto"/>
              <w:right w:val="single" w:sz="4" w:space="0" w:color="000000"/>
            </w:tcBorders>
            <w:shd w:val="clear" w:color="000000" w:fill="BFBFBF"/>
            <w:vAlign w:val="center"/>
            <w:hideMark/>
          </w:tcPr>
          <w:p w:rsidR="0024564C" w:rsidRPr="0056171A" w:rsidP="008562FD" w14:paraId="04ACD03C" w14:textId="77777777">
            <w:pPr>
              <w:jc w:val="center"/>
              <w:rPr>
                <w:rFonts w:ascii="Arial" w:hAnsi="Arial" w:cs="Arial"/>
                <w:b/>
                <w:bCs/>
                <w:color w:val="000000"/>
                <w:sz w:val="22"/>
                <w:szCs w:val="22"/>
                <w:lang w:eastAsia="cs-CZ"/>
              </w:rPr>
            </w:pPr>
            <w:r w:rsidRPr="0056171A">
              <w:rPr>
                <w:rFonts w:ascii="Arial" w:hAnsi="Arial" w:cs="Arial"/>
                <w:b/>
                <w:bCs/>
                <w:color w:val="000000"/>
                <w:sz w:val="22"/>
                <w:szCs w:val="22"/>
              </w:rPr>
              <w:t>Předpokládané roční výdaje projektů Návratové granty v mil. Kč</w:t>
            </w:r>
          </w:p>
        </w:tc>
      </w:tr>
      <w:tr w14:paraId="0CD2A7E8" w14:textId="77777777" w:rsidTr="008E04DE">
        <w:tblPrEx>
          <w:tblW w:w="9060" w:type="dxa"/>
          <w:tblCellMar>
            <w:left w:w="70" w:type="dxa"/>
            <w:right w:w="70" w:type="dxa"/>
          </w:tblCellMar>
          <w:tblLook w:val="04A0"/>
        </w:tblPrEx>
        <w:trPr>
          <w:trHeight w:hRule="exact" w:val="524"/>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24564C" w:rsidRPr="0056171A" w:rsidP="008562FD" w14:paraId="1CFC3AE7" w14:textId="77777777">
            <w:pPr>
              <w:rPr>
                <w:rFonts w:ascii="Arial" w:hAnsi="Arial" w:cs="Arial"/>
                <w:b/>
                <w:bCs/>
                <w:color w:val="000000"/>
                <w:sz w:val="22"/>
                <w:szCs w:val="22"/>
              </w:rPr>
            </w:pPr>
            <w:r w:rsidRPr="0056171A">
              <w:rPr>
                <w:rFonts w:ascii="Arial" w:hAnsi="Arial" w:cs="Arial"/>
                <w:b/>
                <w:bCs/>
                <w:color w:val="000000"/>
                <w:sz w:val="22"/>
                <w:szCs w:val="22"/>
              </w:rPr>
              <w:t>Roky zahájení řešení projektů</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36C7E5F" w14:textId="77777777">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6</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4438BCCE" w14:textId="77777777">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7</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4FB010D0" w14:textId="77777777">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8</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081DD92" w14:textId="77777777">
            <w:pPr>
              <w:jc w:val="right"/>
              <w:rPr>
                <w:rFonts w:ascii="Arial" w:hAnsi="Arial" w:cs="Arial"/>
                <w:b/>
                <w:bCs/>
                <w:color w:val="000000"/>
                <w:sz w:val="22"/>
                <w:szCs w:val="22"/>
              </w:rPr>
            </w:pPr>
            <w:r w:rsidRPr="0056171A">
              <w:rPr>
                <w:rFonts w:ascii="Arial" w:hAnsi="Arial" w:cs="Arial"/>
                <w:b/>
                <w:bCs/>
                <w:color w:val="000000"/>
                <w:sz w:val="22"/>
                <w:szCs w:val="22"/>
              </w:rPr>
              <w:t>202</w:t>
            </w:r>
            <w:r>
              <w:rPr>
                <w:rFonts w:ascii="Arial" w:hAnsi="Arial" w:cs="Arial"/>
                <w:b/>
                <w:bCs/>
                <w:color w:val="000000"/>
                <w:sz w:val="22"/>
                <w:szCs w:val="22"/>
              </w:rPr>
              <w:t>9</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011DF3FF" w14:textId="77777777">
            <w:pPr>
              <w:jc w:val="right"/>
              <w:rPr>
                <w:rFonts w:ascii="Arial" w:hAnsi="Arial" w:cs="Arial"/>
                <w:b/>
                <w:bCs/>
                <w:color w:val="000000"/>
                <w:sz w:val="22"/>
                <w:szCs w:val="22"/>
              </w:rPr>
            </w:pPr>
            <w:r w:rsidRPr="0056171A">
              <w:rPr>
                <w:rFonts w:ascii="Arial" w:hAnsi="Arial" w:cs="Arial"/>
                <w:b/>
                <w:bCs/>
                <w:color w:val="000000"/>
                <w:sz w:val="22"/>
                <w:szCs w:val="22"/>
              </w:rPr>
              <w:t>20</w:t>
            </w:r>
            <w:r>
              <w:rPr>
                <w:rFonts w:ascii="Arial" w:hAnsi="Arial" w:cs="Arial"/>
                <w:b/>
                <w:bCs/>
                <w:color w:val="000000"/>
                <w:sz w:val="22"/>
                <w:szCs w:val="22"/>
              </w:rPr>
              <w:t>30</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5263BD3" w14:textId="77777777">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1</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6D204B7" w14:textId="77777777">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2</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20BB79F" w14:textId="77777777">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3</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690321E" w14:textId="77777777">
            <w:pPr>
              <w:jc w:val="right"/>
              <w:rPr>
                <w:rFonts w:ascii="Arial" w:hAnsi="Arial" w:cs="Arial"/>
                <w:b/>
                <w:bCs/>
                <w:color w:val="000000"/>
                <w:sz w:val="22"/>
                <w:szCs w:val="22"/>
              </w:rPr>
            </w:pPr>
            <w:r w:rsidRPr="0056171A">
              <w:rPr>
                <w:rFonts w:ascii="Arial" w:hAnsi="Arial" w:cs="Arial"/>
                <w:b/>
                <w:bCs/>
                <w:color w:val="000000"/>
                <w:sz w:val="22"/>
                <w:szCs w:val="22"/>
              </w:rPr>
              <w:t>203</w:t>
            </w:r>
            <w:r>
              <w:rPr>
                <w:rFonts w:ascii="Arial" w:hAnsi="Arial" w:cs="Arial"/>
                <w:b/>
                <w:bCs/>
                <w:color w:val="000000"/>
                <w:sz w:val="22"/>
                <w:szCs w:val="22"/>
              </w:rPr>
              <w:t>4</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4DF7D32" w14:textId="77777777">
            <w:pPr>
              <w:jc w:val="right"/>
              <w:rPr>
                <w:rFonts w:ascii="Arial" w:hAnsi="Arial" w:cs="Arial"/>
                <w:b/>
                <w:bCs/>
                <w:color w:val="000000"/>
                <w:sz w:val="22"/>
                <w:szCs w:val="22"/>
              </w:rPr>
            </w:pPr>
            <w:r w:rsidRPr="0056171A">
              <w:rPr>
                <w:rFonts w:ascii="Arial" w:hAnsi="Arial" w:cs="Arial"/>
                <w:b/>
                <w:bCs/>
                <w:color w:val="000000"/>
                <w:sz w:val="22"/>
                <w:szCs w:val="22"/>
              </w:rPr>
              <w:t>…</w:t>
            </w:r>
          </w:p>
        </w:tc>
      </w:tr>
      <w:tr w14:paraId="10B19544"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0880205D"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6</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666424A" w14:textId="77777777">
            <w:pPr>
              <w:jc w:val="right"/>
              <w:rPr>
                <w:rFonts w:ascii="Arial" w:hAnsi="Arial" w:cs="Arial"/>
                <w:color w:val="000000"/>
                <w:sz w:val="22"/>
                <w:szCs w:val="22"/>
              </w:rPr>
            </w:pPr>
            <w:r>
              <w:rPr>
                <w:rFonts w:ascii="Arial" w:hAnsi="Arial" w:cs="Arial"/>
                <w:color w:val="000000"/>
                <w:sz w:val="22"/>
                <w:szCs w:val="22"/>
              </w:rPr>
              <w:t>80</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0C09D4B2" w14:textId="77777777">
            <w:pPr>
              <w:jc w:val="right"/>
              <w:rPr>
                <w:rFonts w:ascii="Arial" w:hAnsi="Arial" w:cs="Arial"/>
                <w:color w:val="000000"/>
                <w:sz w:val="22"/>
                <w:szCs w:val="22"/>
              </w:rPr>
            </w:pPr>
            <w:r>
              <w:rPr>
                <w:rFonts w:ascii="Arial" w:hAnsi="Arial" w:cs="Arial"/>
                <w:color w:val="000000"/>
                <w:sz w:val="22"/>
                <w:szCs w:val="22"/>
              </w:rPr>
              <w:t>81</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03172E6"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411D146"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2A963DAD"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60C8E81E"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167DB1AD"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6F15E71A"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364FC58F"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2D5AD531"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7974684F"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07B80ABA"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7</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A803DD0"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4D02FE6" w14:textId="77777777">
            <w:pPr>
              <w:jc w:val="right"/>
              <w:rPr>
                <w:rFonts w:ascii="Arial" w:hAnsi="Arial" w:cs="Arial"/>
                <w:color w:val="000000"/>
                <w:sz w:val="22"/>
                <w:szCs w:val="22"/>
              </w:rPr>
            </w:pPr>
            <w:r>
              <w:rPr>
                <w:rFonts w:ascii="Arial" w:hAnsi="Arial" w:cs="Arial"/>
                <w:color w:val="000000"/>
                <w:sz w:val="22"/>
                <w:szCs w:val="22"/>
              </w:rPr>
              <w:t>51</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1CA7481" w14:textId="77777777">
            <w:pPr>
              <w:jc w:val="right"/>
              <w:rPr>
                <w:rFonts w:ascii="Arial" w:hAnsi="Arial" w:cs="Arial"/>
                <w:color w:val="000000"/>
                <w:sz w:val="22"/>
                <w:szCs w:val="22"/>
              </w:rPr>
            </w:pPr>
            <w:r>
              <w:rPr>
                <w:rFonts w:ascii="Arial" w:hAnsi="Arial" w:cs="Arial"/>
                <w:color w:val="000000"/>
                <w:sz w:val="22"/>
                <w:szCs w:val="22"/>
              </w:rPr>
              <w:t>52</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EE44C8E"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759DFAB"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DE6752B"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6D29C87D"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6FD4364"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6D0F4764"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E32AF1A"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592A0910"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01D2A640"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8</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094088FF"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0BD44468"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95102DD" w14:textId="77777777">
            <w:pPr>
              <w:jc w:val="right"/>
              <w:rPr>
                <w:rFonts w:ascii="Arial" w:hAnsi="Arial" w:cs="Arial"/>
                <w:color w:val="000000"/>
                <w:sz w:val="22"/>
                <w:szCs w:val="22"/>
              </w:rPr>
            </w:pPr>
            <w:r>
              <w:rPr>
                <w:rFonts w:ascii="Arial" w:hAnsi="Arial" w:cs="Arial"/>
                <w:color w:val="000000"/>
                <w:sz w:val="22"/>
                <w:szCs w:val="22"/>
              </w:rPr>
              <w:t>52</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3E7D8F7" w14:textId="77777777">
            <w:pPr>
              <w:jc w:val="right"/>
              <w:rPr>
                <w:rFonts w:ascii="Arial" w:hAnsi="Arial" w:cs="Arial"/>
                <w:color w:val="000000"/>
                <w:sz w:val="22"/>
                <w:szCs w:val="22"/>
              </w:rPr>
            </w:pPr>
            <w:r>
              <w:rPr>
                <w:rFonts w:ascii="Arial" w:hAnsi="Arial" w:cs="Arial"/>
                <w:color w:val="000000"/>
                <w:sz w:val="22"/>
                <w:szCs w:val="22"/>
              </w:rPr>
              <w:t>53</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07B5844"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26F60F0F"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8AC6A92"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19813EC1"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E51322E"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BFECDCD"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7C40F3F8"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3CAA919D"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202</w:t>
            </w:r>
            <w:r>
              <w:rPr>
                <w:rFonts w:ascii="Arial" w:hAnsi="Arial" w:cs="Arial"/>
                <w:b/>
                <w:bCs/>
                <w:color w:val="000000"/>
                <w:sz w:val="22"/>
                <w:szCs w:val="22"/>
              </w:rPr>
              <w:t>9</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6A115F7"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CD48E15"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15B7E18"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4E01169D" w14:textId="77777777">
            <w:pPr>
              <w:jc w:val="right"/>
              <w:rPr>
                <w:rFonts w:ascii="Arial" w:hAnsi="Arial" w:cs="Arial"/>
                <w:color w:val="000000"/>
                <w:sz w:val="22"/>
                <w:szCs w:val="22"/>
              </w:rPr>
            </w:pPr>
            <w:r>
              <w:rPr>
                <w:rFonts w:ascii="Arial" w:hAnsi="Arial" w:cs="Arial"/>
                <w:color w:val="000000"/>
                <w:sz w:val="22"/>
                <w:szCs w:val="22"/>
              </w:rPr>
              <w:t>53</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1ACD7235" w14:textId="77777777">
            <w:pPr>
              <w:jc w:val="right"/>
              <w:rPr>
                <w:rFonts w:ascii="Arial" w:hAnsi="Arial" w:cs="Arial"/>
                <w:color w:val="000000"/>
                <w:sz w:val="22"/>
                <w:szCs w:val="22"/>
              </w:rPr>
            </w:pPr>
            <w:r>
              <w:rPr>
                <w:rFonts w:ascii="Arial" w:hAnsi="Arial" w:cs="Arial"/>
                <w:color w:val="000000"/>
                <w:sz w:val="22"/>
                <w:szCs w:val="22"/>
              </w:rPr>
              <w:t>54</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6A327AE"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C36228A"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3D7EA4A"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1D43F0C7"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278B83E"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244EAEDA"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62DC5BF1"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w:t>
            </w:r>
            <w:r>
              <w:rPr>
                <w:rFonts w:ascii="Arial" w:hAnsi="Arial" w:cs="Arial"/>
                <w:b/>
                <w:bCs/>
                <w:color w:val="000000"/>
                <w:sz w:val="22"/>
                <w:szCs w:val="22"/>
              </w:rPr>
              <w:t>30</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AC0074A"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3E47A72"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F3A5C14"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CEB3E10"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7B8BAA4" w14:textId="77777777">
            <w:pPr>
              <w:jc w:val="right"/>
              <w:rPr>
                <w:rFonts w:ascii="Arial" w:hAnsi="Arial" w:cs="Arial"/>
                <w:color w:val="000000"/>
                <w:sz w:val="22"/>
                <w:szCs w:val="22"/>
              </w:rPr>
            </w:pPr>
            <w:r>
              <w:rPr>
                <w:rFonts w:ascii="Arial" w:hAnsi="Arial" w:cs="Arial"/>
                <w:color w:val="000000"/>
                <w:sz w:val="22"/>
                <w:szCs w:val="22"/>
              </w:rPr>
              <w:t>54</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4DCDC5A" w14:textId="77777777">
            <w:pPr>
              <w:jc w:val="right"/>
              <w:rPr>
                <w:rFonts w:ascii="Arial" w:hAnsi="Arial" w:cs="Arial"/>
                <w:color w:val="000000"/>
                <w:sz w:val="22"/>
                <w:szCs w:val="22"/>
              </w:rPr>
            </w:pPr>
            <w:r>
              <w:rPr>
                <w:rFonts w:ascii="Arial" w:hAnsi="Arial" w:cs="Arial"/>
                <w:color w:val="000000"/>
                <w:sz w:val="22"/>
                <w:szCs w:val="22"/>
              </w:rPr>
              <w:t>55</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37FE3A11"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2F06820E"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27B831CC"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605B295D"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0FA2B3CF"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7996A168"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Pr>
                <w:rFonts w:ascii="Arial" w:hAnsi="Arial" w:cs="Arial"/>
                <w:b/>
                <w:bCs/>
                <w:color w:val="000000"/>
                <w:sz w:val="22"/>
                <w:szCs w:val="22"/>
              </w:rPr>
              <w:t>1</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2BB062C"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BE89555"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4B5C56F"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C63E7FF"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FC81613"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A03BB3B" w14:textId="77777777">
            <w:pPr>
              <w:jc w:val="right"/>
              <w:rPr>
                <w:rFonts w:ascii="Arial" w:hAnsi="Arial" w:cs="Arial"/>
                <w:color w:val="000000"/>
                <w:sz w:val="22"/>
                <w:szCs w:val="22"/>
              </w:rPr>
            </w:pPr>
            <w:r>
              <w:rPr>
                <w:rFonts w:ascii="Arial" w:hAnsi="Arial" w:cs="Arial"/>
                <w:color w:val="000000"/>
                <w:sz w:val="22"/>
                <w:szCs w:val="22"/>
              </w:rPr>
              <w:t>55</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C32A898" w14:textId="77777777">
            <w:pPr>
              <w:jc w:val="right"/>
              <w:rPr>
                <w:rFonts w:ascii="Arial" w:hAnsi="Arial" w:cs="Arial"/>
                <w:color w:val="000000"/>
                <w:sz w:val="22"/>
                <w:szCs w:val="22"/>
              </w:rPr>
            </w:pPr>
            <w:r>
              <w:rPr>
                <w:rFonts w:ascii="Arial" w:hAnsi="Arial" w:cs="Arial"/>
                <w:color w:val="000000"/>
                <w:sz w:val="22"/>
                <w:szCs w:val="22"/>
              </w:rPr>
              <w:t>56</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E7A80C0"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CA9FBB4"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029D379"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110A9785"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6FD8C092"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Pr>
                <w:rFonts w:ascii="Arial" w:hAnsi="Arial" w:cs="Arial"/>
                <w:b/>
                <w:bCs/>
                <w:color w:val="000000"/>
                <w:sz w:val="22"/>
                <w:szCs w:val="22"/>
              </w:rPr>
              <w:t>2</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9609FF7"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AE5BB8B"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A58A428"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59E5225"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35C23773"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6D600BB"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AE6EA7E" w14:textId="77777777">
            <w:pPr>
              <w:jc w:val="right"/>
              <w:rPr>
                <w:rFonts w:ascii="Arial" w:hAnsi="Arial" w:cs="Arial"/>
                <w:color w:val="000000"/>
                <w:sz w:val="22"/>
                <w:szCs w:val="22"/>
              </w:rPr>
            </w:pPr>
            <w:r>
              <w:rPr>
                <w:rFonts w:ascii="Arial" w:hAnsi="Arial" w:cs="Arial"/>
                <w:color w:val="000000"/>
                <w:sz w:val="22"/>
                <w:szCs w:val="22"/>
              </w:rPr>
              <w:t>56</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7BE8E42" w14:textId="77777777">
            <w:pPr>
              <w:jc w:val="right"/>
              <w:rPr>
                <w:rFonts w:ascii="Arial" w:hAnsi="Arial" w:cs="Arial"/>
                <w:color w:val="000000"/>
                <w:sz w:val="22"/>
                <w:szCs w:val="22"/>
              </w:rPr>
            </w:pPr>
            <w:r>
              <w:rPr>
                <w:rFonts w:ascii="Arial" w:hAnsi="Arial" w:cs="Arial"/>
                <w:color w:val="000000"/>
                <w:sz w:val="22"/>
                <w:szCs w:val="22"/>
              </w:rPr>
              <w:t>57</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4645371"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57E1EB3E"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64D0B319"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5E6395AB" w14:textId="77777777">
            <w:pPr>
              <w:jc w:val="both"/>
              <w:rPr>
                <w:rFonts w:ascii="Arial" w:hAnsi="Arial" w:cs="Arial"/>
                <w:b/>
                <w:bCs/>
                <w:color w:val="000000"/>
                <w:sz w:val="22"/>
                <w:szCs w:val="22"/>
              </w:rPr>
            </w:pPr>
            <w:r w:rsidRPr="0056171A">
              <w:rPr>
                <w:rFonts w:ascii="Arial" w:hAnsi="Arial" w:cs="Arial"/>
                <w:b/>
                <w:bCs/>
                <w:color w:val="000000"/>
                <w:sz w:val="22"/>
                <w:szCs w:val="22"/>
              </w:rPr>
              <w:t>Návratové granty 203</w:t>
            </w:r>
            <w:r>
              <w:rPr>
                <w:rFonts w:ascii="Arial" w:hAnsi="Arial" w:cs="Arial"/>
                <w:b/>
                <w:bCs/>
                <w:color w:val="000000"/>
                <w:sz w:val="22"/>
                <w:szCs w:val="22"/>
              </w:rPr>
              <w:t>3</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D719E7C"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AD9BAF5"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0DE646E3"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63A2BEF"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10B455E1"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14F5B59"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C705188" w14:textId="77777777">
            <w:pPr>
              <w:jc w:val="right"/>
              <w:rPr>
                <w:rFonts w:ascii="Arial" w:hAnsi="Arial" w:cs="Arial"/>
                <w:color w:val="000000"/>
                <w:sz w:val="22"/>
                <w:szCs w:val="22"/>
              </w:rPr>
            </w:pPr>
            <w:r>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4BF48CF9" w14:textId="77777777">
            <w:pPr>
              <w:jc w:val="right"/>
              <w:rPr>
                <w:rFonts w:ascii="Arial" w:hAnsi="Arial" w:cs="Arial"/>
                <w:color w:val="000000"/>
                <w:sz w:val="22"/>
                <w:szCs w:val="22"/>
              </w:rPr>
            </w:pPr>
            <w:r>
              <w:rPr>
                <w:rFonts w:ascii="Arial" w:hAnsi="Arial" w:cs="Arial"/>
                <w:color w:val="000000"/>
                <w:sz w:val="22"/>
                <w:szCs w:val="22"/>
              </w:rPr>
              <w:t>57</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FD0F9A1" w14:textId="77777777">
            <w:pPr>
              <w:jc w:val="right"/>
              <w:rPr>
                <w:rFonts w:ascii="Arial" w:hAnsi="Arial" w:cs="Arial"/>
                <w:color w:val="000000"/>
                <w:sz w:val="22"/>
                <w:szCs w:val="22"/>
              </w:rPr>
            </w:pPr>
            <w:r>
              <w:rPr>
                <w:rFonts w:ascii="Arial" w:hAnsi="Arial" w:cs="Arial"/>
                <w:color w:val="000000"/>
                <w:sz w:val="22"/>
                <w:szCs w:val="22"/>
              </w:rPr>
              <w:t>58</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0F059924"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6DAC5686"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56171A" w:rsidP="008562FD" w14:paraId="3573A8B0" w14:textId="77777777">
            <w:pPr>
              <w:jc w:val="both"/>
              <w:rPr>
                <w:rFonts w:ascii="Arial" w:hAnsi="Arial" w:cs="Arial"/>
                <w:b/>
                <w:bCs/>
                <w:color w:val="000000"/>
                <w:sz w:val="22"/>
                <w:szCs w:val="22"/>
              </w:rPr>
            </w:pPr>
            <w:r w:rsidRPr="0056171A">
              <w:rPr>
                <w:rFonts w:ascii="Arial" w:hAnsi="Arial" w:cs="Arial"/>
                <w:b/>
                <w:bCs/>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311B4347"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7DF0BE6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7C462F0"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414409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7FFC669"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2A6BA242"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E3C780B"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70D6356E"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64CCAB7A"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680" w:type="dxa"/>
            <w:tcBorders>
              <w:top w:val="nil"/>
              <w:left w:val="nil"/>
              <w:bottom w:val="single" w:sz="4" w:space="0" w:color="auto"/>
              <w:right w:val="single" w:sz="4" w:space="0" w:color="auto"/>
            </w:tcBorders>
            <w:shd w:val="clear" w:color="auto" w:fill="auto"/>
            <w:vAlign w:val="center"/>
            <w:hideMark/>
          </w:tcPr>
          <w:p w:rsidR="0024564C" w:rsidRPr="0056171A" w:rsidP="008562FD" w14:paraId="1ADB6487"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25910AE7" w14:textId="77777777" w:rsidTr="008E04DE">
        <w:tblPrEx>
          <w:tblW w:w="9060" w:type="dxa"/>
          <w:tblCellMar>
            <w:left w:w="70" w:type="dxa"/>
            <w:right w:w="70" w:type="dxa"/>
          </w:tblCellMar>
          <w:tblLook w:val="04A0"/>
        </w:tblPrEx>
        <w:trPr>
          <w:trHeight w:hRule="exact" w:val="28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rsidR="0024564C" w:rsidRPr="008E04DE" w:rsidP="008562FD" w14:paraId="07803776" w14:textId="0342A197">
            <w:pPr>
              <w:jc w:val="both"/>
              <w:rPr>
                <w:rFonts w:ascii="Arial" w:hAnsi="Arial" w:cs="Arial"/>
                <w:b/>
                <w:bCs/>
                <w:sz w:val="20"/>
                <w:szCs w:val="20"/>
              </w:rPr>
            </w:pPr>
            <w:r w:rsidRPr="008E04DE">
              <w:rPr>
                <w:rFonts w:ascii="Arial" w:hAnsi="Arial" w:cs="Arial"/>
                <w:b/>
                <w:bCs/>
                <w:sz w:val="20"/>
                <w:szCs w:val="20"/>
              </w:rPr>
              <w:t>Celkem včetně inflace</w:t>
            </w:r>
            <w:r>
              <w:rPr>
                <w:rStyle w:val="FootnoteReference"/>
                <w:rFonts w:ascii="Arial" w:hAnsi="Arial" w:cs="Arial"/>
                <w:b/>
                <w:bCs/>
                <w:sz w:val="20"/>
                <w:szCs w:val="20"/>
              </w:rPr>
              <w:footnoteReference w:id="4"/>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CDC692E" w14:textId="77777777">
            <w:pPr>
              <w:jc w:val="right"/>
              <w:rPr>
                <w:rFonts w:ascii="Arial" w:hAnsi="Arial" w:cs="Arial"/>
                <w:color w:val="000000"/>
                <w:sz w:val="22"/>
                <w:szCs w:val="22"/>
              </w:rPr>
            </w:pPr>
            <w:r>
              <w:rPr>
                <w:rFonts w:ascii="Arial" w:hAnsi="Arial" w:cs="Arial"/>
                <w:color w:val="000000"/>
                <w:sz w:val="22"/>
                <w:szCs w:val="22"/>
              </w:rPr>
              <w:t>80</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0EBBF636" w14:textId="77777777">
            <w:pPr>
              <w:jc w:val="right"/>
              <w:rPr>
                <w:rFonts w:ascii="Arial" w:hAnsi="Arial" w:cs="Arial"/>
                <w:color w:val="000000"/>
                <w:sz w:val="22"/>
                <w:szCs w:val="22"/>
              </w:rPr>
            </w:pPr>
            <w:r>
              <w:rPr>
                <w:rFonts w:ascii="Arial" w:hAnsi="Arial" w:cs="Arial"/>
                <w:color w:val="000000"/>
                <w:sz w:val="22"/>
                <w:szCs w:val="22"/>
              </w:rPr>
              <w:t>132</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BE129B1" w14:textId="77777777">
            <w:pPr>
              <w:jc w:val="right"/>
              <w:rPr>
                <w:rFonts w:ascii="Arial" w:hAnsi="Arial" w:cs="Arial"/>
                <w:color w:val="000000"/>
                <w:sz w:val="22"/>
                <w:szCs w:val="22"/>
              </w:rPr>
            </w:pPr>
            <w:r>
              <w:rPr>
                <w:rFonts w:ascii="Arial" w:hAnsi="Arial" w:cs="Arial"/>
                <w:color w:val="000000"/>
                <w:sz w:val="22"/>
                <w:szCs w:val="22"/>
              </w:rPr>
              <w:t>104</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8094E5B" w14:textId="77777777">
            <w:pPr>
              <w:jc w:val="right"/>
              <w:rPr>
                <w:rFonts w:ascii="Arial" w:hAnsi="Arial" w:cs="Arial"/>
                <w:color w:val="000000"/>
                <w:sz w:val="22"/>
                <w:szCs w:val="22"/>
              </w:rPr>
            </w:pPr>
            <w:r>
              <w:rPr>
                <w:rFonts w:ascii="Arial" w:hAnsi="Arial" w:cs="Arial"/>
                <w:color w:val="000000"/>
                <w:sz w:val="22"/>
                <w:szCs w:val="22"/>
              </w:rPr>
              <w:t>106</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480FD7D8" w14:textId="77777777">
            <w:pPr>
              <w:jc w:val="right"/>
              <w:rPr>
                <w:rFonts w:ascii="Arial" w:hAnsi="Arial" w:cs="Arial"/>
                <w:color w:val="000000"/>
                <w:sz w:val="22"/>
                <w:szCs w:val="22"/>
              </w:rPr>
            </w:pPr>
            <w:r>
              <w:rPr>
                <w:rFonts w:ascii="Arial" w:hAnsi="Arial" w:cs="Arial"/>
                <w:color w:val="000000"/>
                <w:sz w:val="22"/>
                <w:szCs w:val="22"/>
              </w:rPr>
              <w:t>108</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22D84AB1" w14:textId="77777777">
            <w:pPr>
              <w:jc w:val="right"/>
              <w:rPr>
                <w:rFonts w:ascii="Arial" w:hAnsi="Arial" w:cs="Arial"/>
                <w:color w:val="000000"/>
                <w:sz w:val="22"/>
                <w:szCs w:val="22"/>
              </w:rPr>
            </w:pPr>
            <w:r>
              <w:rPr>
                <w:rFonts w:ascii="Arial" w:hAnsi="Arial" w:cs="Arial"/>
                <w:color w:val="000000"/>
                <w:sz w:val="22"/>
                <w:szCs w:val="22"/>
              </w:rPr>
              <w:t>110</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5EB63E3E" w14:textId="77777777">
            <w:pPr>
              <w:jc w:val="right"/>
              <w:rPr>
                <w:rFonts w:ascii="Arial" w:hAnsi="Arial" w:cs="Arial"/>
                <w:color w:val="000000"/>
                <w:sz w:val="22"/>
                <w:szCs w:val="22"/>
              </w:rPr>
            </w:pPr>
            <w:r>
              <w:rPr>
                <w:rFonts w:ascii="Arial" w:hAnsi="Arial" w:cs="Arial"/>
                <w:color w:val="000000"/>
                <w:sz w:val="22"/>
                <w:szCs w:val="22"/>
              </w:rPr>
              <w:t>112</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07EB77A" w14:textId="77777777">
            <w:pPr>
              <w:jc w:val="right"/>
              <w:rPr>
                <w:rFonts w:ascii="Arial" w:hAnsi="Arial" w:cs="Arial"/>
                <w:color w:val="000000"/>
                <w:sz w:val="22"/>
                <w:szCs w:val="22"/>
              </w:rPr>
            </w:pPr>
            <w:r>
              <w:rPr>
                <w:rFonts w:ascii="Arial" w:hAnsi="Arial" w:cs="Arial"/>
                <w:color w:val="000000"/>
                <w:sz w:val="22"/>
                <w:szCs w:val="22"/>
              </w:rPr>
              <w:t>114</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68518CD3" w14:textId="77777777">
            <w:pPr>
              <w:jc w:val="right"/>
              <w:rPr>
                <w:rFonts w:ascii="Arial" w:hAnsi="Arial" w:cs="Arial"/>
                <w:color w:val="000000"/>
                <w:sz w:val="22"/>
                <w:szCs w:val="22"/>
              </w:rPr>
            </w:pPr>
            <w:r>
              <w:rPr>
                <w:rFonts w:ascii="Arial" w:hAnsi="Arial" w:cs="Arial"/>
                <w:color w:val="000000"/>
                <w:sz w:val="22"/>
                <w:szCs w:val="22"/>
              </w:rPr>
              <w:t>116</w:t>
            </w:r>
          </w:p>
        </w:tc>
        <w:tc>
          <w:tcPr>
            <w:tcW w:w="680" w:type="dxa"/>
            <w:tcBorders>
              <w:top w:val="nil"/>
              <w:left w:val="nil"/>
              <w:bottom w:val="single" w:sz="4" w:space="0" w:color="auto"/>
              <w:right w:val="single" w:sz="4" w:space="0" w:color="auto"/>
            </w:tcBorders>
            <w:shd w:val="clear" w:color="auto" w:fill="auto"/>
            <w:noWrap/>
            <w:vAlign w:val="center"/>
            <w:hideMark/>
          </w:tcPr>
          <w:p w:rsidR="0024564C" w:rsidRPr="0056171A" w:rsidP="008562FD" w14:paraId="1B945BC3" w14:textId="77777777">
            <w:pPr>
              <w:jc w:val="right"/>
              <w:rPr>
                <w:rFonts w:ascii="Arial" w:hAnsi="Arial" w:cs="Arial"/>
                <w:color w:val="000000"/>
                <w:sz w:val="22"/>
                <w:szCs w:val="22"/>
              </w:rPr>
            </w:pPr>
            <w:r>
              <w:rPr>
                <w:rFonts w:ascii="Arial" w:hAnsi="Arial" w:cs="Arial"/>
                <w:color w:val="000000"/>
                <w:sz w:val="22"/>
                <w:szCs w:val="22"/>
              </w:rPr>
              <w:t>…</w:t>
            </w:r>
          </w:p>
        </w:tc>
      </w:tr>
    </w:tbl>
    <w:p w:rsidR="0024564C" w:rsidRPr="008E04DE" w:rsidP="0024564C" w14:paraId="0DD9B5BC" w14:textId="7774FF91">
      <w:pPr>
        <w:jc w:val="both"/>
        <w:rPr>
          <w:rFonts w:ascii="Arial" w:hAnsi="Arial" w:cs="Arial"/>
          <w:sz w:val="18"/>
          <w:szCs w:val="18"/>
        </w:rPr>
      </w:pPr>
    </w:p>
    <w:p w:rsidR="003A655B" w:rsidRPr="0056171A" w:rsidP="0056171A" w14:paraId="6D1C2ADC" w14:textId="77777777">
      <w:pPr>
        <w:jc w:val="both"/>
        <w:rPr>
          <w:rFonts w:ascii="Arial" w:hAnsi="Arial" w:cs="Arial"/>
          <w:color w:val="000000"/>
          <w:sz w:val="22"/>
          <w:szCs w:val="22"/>
        </w:rPr>
      </w:pPr>
    </w:p>
    <w:p w:rsidR="004C0990" w:rsidP="0056171A" w14:paraId="6CA532B4" w14:textId="443E0021">
      <w:pPr>
        <w:jc w:val="both"/>
        <w:rPr>
          <w:ins w:id="28" w:author="Petr Chorošenin" w:date="2024-06-03T12:20:00Z"/>
          <w:rFonts w:ascii="Arial" w:hAnsi="Arial" w:cs="Arial"/>
          <w:color w:val="000000" w:themeColor="text1"/>
          <w:sz w:val="22"/>
          <w:szCs w:val="22"/>
        </w:rPr>
      </w:pPr>
      <w:r w:rsidRPr="0056171A">
        <w:rPr>
          <w:rFonts w:ascii="Arial" w:hAnsi="Arial" w:cs="Arial"/>
          <w:color w:val="000000" w:themeColor="text1"/>
          <w:sz w:val="22"/>
          <w:szCs w:val="22"/>
        </w:rPr>
        <w:t xml:space="preserve">Pro první rok řešení jsou navrhovány účelové výdaje ve výši </w:t>
      </w:r>
      <w:r w:rsidRPr="0056171A" w:rsidR="007F12DB">
        <w:rPr>
          <w:rFonts w:ascii="Arial" w:hAnsi="Arial" w:cs="Arial"/>
          <w:color w:val="000000" w:themeColor="text1"/>
          <w:sz w:val="22"/>
          <w:szCs w:val="22"/>
        </w:rPr>
        <w:t>5</w:t>
      </w:r>
      <w:r w:rsidRPr="0056171A" w:rsidR="00A77DE4">
        <w:rPr>
          <w:rFonts w:ascii="Arial" w:hAnsi="Arial" w:cs="Arial"/>
          <w:color w:val="000000" w:themeColor="text1"/>
          <w:sz w:val="22"/>
          <w:szCs w:val="22"/>
        </w:rPr>
        <w:t>0</w:t>
      </w:r>
      <w:r w:rsidRPr="0056171A" w:rsidR="007F12DB">
        <w:rPr>
          <w:rFonts w:ascii="Arial" w:hAnsi="Arial" w:cs="Arial"/>
          <w:color w:val="000000" w:themeColor="text1"/>
          <w:sz w:val="22"/>
          <w:szCs w:val="22"/>
        </w:rPr>
        <w:t xml:space="preserve"> </w:t>
      </w:r>
      <w:r w:rsidRPr="0056171A">
        <w:rPr>
          <w:rFonts w:ascii="Arial" w:hAnsi="Arial" w:cs="Arial"/>
          <w:color w:val="000000" w:themeColor="text1"/>
          <w:sz w:val="22"/>
          <w:szCs w:val="22"/>
        </w:rPr>
        <w:t>mil. Kč.</w:t>
      </w:r>
      <w:r w:rsidRPr="0056171A" w:rsidR="00F63011">
        <w:rPr>
          <w:rFonts w:ascii="Arial" w:hAnsi="Arial" w:cs="Arial"/>
          <w:color w:val="000000" w:themeColor="text1"/>
          <w:sz w:val="22"/>
          <w:szCs w:val="22"/>
        </w:rPr>
        <w:t xml:space="preserve">, které vychází z předpokladu cca </w:t>
      </w:r>
      <w:r w:rsidRPr="0056171A" w:rsidR="007F12DB">
        <w:rPr>
          <w:rFonts w:ascii="Arial" w:hAnsi="Arial" w:cs="Arial"/>
          <w:color w:val="000000" w:themeColor="text1"/>
          <w:sz w:val="22"/>
          <w:szCs w:val="22"/>
        </w:rPr>
        <w:t>20</w:t>
      </w:r>
      <w:r w:rsidRPr="0056171A" w:rsidR="00F63011">
        <w:rPr>
          <w:rFonts w:ascii="Arial" w:hAnsi="Arial" w:cs="Arial"/>
          <w:color w:val="000000" w:themeColor="text1"/>
          <w:sz w:val="22"/>
          <w:szCs w:val="22"/>
        </w:rPr>
        <w:t>% úspěšnosti každé vyhlášené soutěže.</w:t>
      </w:r>
      <w:r w:rsidRPr="0056171A">
        <w:rPr>
          <w:rFonts w:ascii="Arial" w:hAnsi="Arial" w:cs="Arial"/>
          <w:color w:val="000000" w:themeColor="text1"/>
          <w:sz w:val="22"/>
          <w:szCs w:val="22"/>
        </w:rPr>
        <w:t xml:space="preserve"> </w:t>
      </w:r>
      <w:r w:rsidRPr="0056171A" w:rsidR="006D2B91">
        <w:rPr>
          <w:rFonts w:ascii="Arial" w:hAnsi="Arial" w:cs="Arial"/>
          <w:color w:val="000000" w:themeColor="text1"/>
          <w:sz w:val="22"/>
          <w:szCs w:val="22"/>
        </w:rPr>
        <w:t>Předpokládá se</w:t>
      </w:r>
      <w:r w:rsidRPr="0056171A" w:rsidR="00941650">
        <w:rPr>
          <w:rFonts w:ascii="Arial" w:hAnsi="Arial" w:cs="Arial"/>
          <w:color w:val="000000" w:themeColor="text1"/>
          <w:sz w:val="22"/>
          <w:szCs w:val="22"/>
        </w:rPr>
        <w:t xml:space="preserve"> </w:t>
      </w:r>
      <w:r w:rsidRPr="0056171A" w:rsidR="00954D0A">
        <w:rPr>
          <w:rFonts w:ascii="Arial" w:hAnsi="Arial" w:cs="Arial"/>
          <w:color w:val="000000" w:themeColor="text1"/>
          <w:sz w:val="22"/>
          <w:szCs w:val="22"/>
        </w:rPr>
        <w:t xml:space="preserve">udělení </w:t>
      </w:r>
      <w:r w:rsidRPr="0056171A" w:rsidR="004F0B11">
        <w:rPr>
          <w:rFonts w:ascii="Arial" w:hAnsi="Arial" w:cs="Arial"/>
          <w:color w:val="000000" w:themeColor="text1"/>
          <w:sz w:val="22"/>
          <w:szCs w:val="22"/>
        </w:rPr>
        <w:t>cca </w:t>
      </w:r>
      <w:r w:rsidRPr="0056171A" w:rsidR="007F12DB">
        <w:rPr>
          <w:rFonts w:ascii="Arial" w:hAnsi="Arial" w:cs="Arial"/>
          <w:color w:val="000000" w:themeColor="text1"/>
          <w:sz w:val="22"/>
          <w:szCs w:val="22"/>
        </w:rPr>
        <w:t>2</w:t>
      </w:r>
      <w:r w:rsidRPr="0056171A" w:rsidR="0080176A">
        <w:rPr>
          <w:rFonts w:ascii="Arial" w:hAnsi="Arial" w:cs="Arial"/>
          <w:color w:val="000000" w:themeColor="text1"/>
          <w:sz w:val="22"/>
          <w:szCs w:val="22"/>
        </w:rPr>
        <w:t>5</w:t>
      </w:r>
      <w:r w:rsidRPr="0056171A" w:rsidR="007F12DB">
        <w:rPr>
          <w:rFonts w:ascii="Arial" w:hAnsi="Arial" w:cs="Arial"/>
          <w:color w:val="000000" w:themeColor="text1"/>
          <w:sz w:val="22"/>
          <w:szCs w:val="22"/>
        </w:rPr>
        <w:t> </w:t>
      </w:r>
      <w:r w:rsidRPr="0056171A" w:rsidR="00954D0A">
        <w:rPr>
          <w:rFonts w:ascii="Arial" w:hAnsi="Arial" w:cs="Arial"/>
          <w:color w:val="000000" w:themeColor="text1"/>
          <w:sz w:val="22"/>
          <w:szCs w:val="22"/>
        </w:rPr>
        <w:t>projektů</w:t>
      </w:r>
      <w:r w:rsidRPr="0056171A" w:rsidR="00941650">
        <w:rPr>
          <w:rFonts w:ascii="Arial" w:hAnsi="Arial" w:cs="Arial"/>
          <w:color w:val="000000" w:themeColor="text1"/>
          <w:sz w:val="22"/>
          <w:szCs w:val="22"/>
        </w:rPr>
        <w:t xml:space="preserve"> </w:t>
      </w:r>
      <w:r w:rsidRPr="0056171A" w:rsidR="00410BA2">
        <w:rPr>
          <w:rFonts w:ascii="Arial" w:hAnsi="Arial" w:cs="Arial"/>
          <w:color w:val="000000" w:themeColor="text1"/>
          <w:sz w:val="22"/>
          <w:szCs w:val="22"/>
        </w:rPr>
        <w:t xml:space="preserve">každý rok </w:t>
      </w:r>
      <w:r w:rsidRPr="0056171A">
        <w:rPr>
          <w:rFonts w:ascii="Arial" w:hAnsi="Arial" w:cs="Arial"/>
          <w:color w:val="000000" w:themeColor="text1"/>
          <w:sz w:val="22"/>
          <w:szCs w:val="22"/>
        </w:rPr>
        <w:t>a</w:t>
      </w:r>
      <w:r w:rsidRPr="0056171A" w:rsidR="00556C8C">
        <w:rPr>
          <w:rFonts w:ascii="Arial" w:hAnsi="Arial" w:cs="Arial"/>
          <w:color w:val="000000" w:themeColor="text1"/>
          <w:sz w:val="22"/>
          <w:szCs w:val="22"/>
        </w:rPr>
        <w:t xml:space="preserve"> </w:t>
      </w:r>
      <w:r w:rsidRPr="0056171A" w:rsidR="004F0B11">
        <w:rPr>
          <w:rFonts w:ascii="Arial" w:hAnsi="Arial" w:cs="Arial"/>
          <w:color w:val="000000" w:themeColor="text1"/>
          <w:sz w:val="22"/>
          <w:szCs w:val="22"/>
        </w:rPr>
        <w:t xml:space="preserve">očekávané průměrné </w:t>
      </w:r>
      <w:r w:rsidRPr="0056171A" w:rsidR="00556C8C">
        <w:rPr>
          <w:rFonts w:ascii="Arial" w:hAnsi="Arial" w:cs="Arial"/>
          <w:color w:val="000000" w:themeColor="text1"/>
          <w:sz w:val="22"/>
          <w:szCs w:val="22"/>
        </w:rPr>
        <w:t xml:space="preserve">roční </w:t>
      </w:r>
      <w:r w:rsidRPr="0056171A" w:rsidR="004F0B11">
        <w:rPr>
          <w:rFonts w:ascii="Arial" w:hAnsi="Arial" w:cs="Arial"/>
          <w:color w:val="000000" w:themeColor="text1"/>
          <w:sz w:val="22"/>
          <w:szCs w:val="22"/>
        </w:rPr>
        <w:t xml:space="preserve">výdaje </w:t>
      </w:r>
      <w:r w:rsidRPr="0056171A" w:rsidR="00556C8C">
        <w:rPr>
          <w:rFonts w:ascii="Arial" w:hAnsi="Arial" w:cs="Arial"/>
          <w:color w:val="000000" w:themeColor="text1"/>
          <w:sz w:val="22"/>
          <w:szCs w:val="22"/>
        </w:rPr>
        <w:t xml:space="preserve">na jeden projekt ve výši </w:t>
      </w:r>
      <w:r w:rsidRPr="00E04565" w:rsidR="0098245F">
        <w:rPr>
          <w:rFonts w:ascii="Arial" w:hAnsi="Arial" w:cs="Arial"/>
          <w:color w:val="000000" w:themeColor="text1"/>
          <w:sz w:val="22"/>
          <w:szCs w:val="22"/>
        </w:rPr>
        <w:t>2</w:t>
      </w:r>
      <w:r w:rsidRPr="00E04565" w:rsidR="00373AFD">
        <w:rPr>
          <w:rFonts w:ascii="Arial" w:hAnsi="Arial" w:cs="Arial"/>
          <w:color w:val="000000" w:themeColor="text1"/>
          <w:sz w:val="22"/>
          <w:szCs w:val="22"/>
        </w:rPr>
        <w:t> </w:t>
      </w:r>
      <w:r w:rsidRPr="00E04565" w:rsidR="00556C8C">
        <w:rPr>
          <w:rFonts w:ascii="Arial" w:hAnsi="Arial" w:cs="Arial"/>
          <w:color w:val="000000" w:themeColor="text1"/>
          <w:sz w:val="22"/>
          <w:szCs w:val="22"/>
        </w:rPr>
        <w:t>mil</w:t>
      </w:r>
      <w:r w:rsidRPr="0056171A" w:rsidR="004F0B11">
        <w:rPr>
          <w:rFonts w:ascii="Arial" w:hAnsi="Arial" w:cs="Arial"/>
          <w:color w:val="000000" w:themeColor="text1"/>
          <w:sz w:val="22"/>
          <w:szCs w:val="22"/>
        </w:rPr>
        <w:t>. </w:t>
      </w:r>
      <w:r w:rsidRPr="0056171A" w:rsidR="00556C8C">
        <w:rPr>
          <w:rFonts w:ascii="Arial" w:hAnsi="Arial" w:cs="Arial"/>
          <w:color w:val="000000" w:themeColor="text1"/>
          <w:sz w:val="22"/>
          <w:szCs w:val="22"/>
        </w:rPr>
        <w:t>Kč</w:t>
      </w:r>
      <w:r w:rsidR="00E04565">
        <w:rPr>
          <w:rFonts w:ascii="Arial" w:hAnsi="Arial" w:cs="Arial"/>
          <w:color w:val="000000" w:themeColor="text1"/>
          <w:sz w:val="22"/>
          <w:szCs w:val="22"/>
        </w:rPr>
        <w:t xml:space="preserve"> (při </w:t>
      </w:r>
      <w:r w:rsidR="00E04565">
        <w:rPr>
          <w:rFonts w:ascii="Arial" w:hAnsi="Arial" w:cs="Arial"/>
          <w:color w:val="000000" w:themeColor="text1"/>
          <w:sz w:val="22"/>
          <w:szCs w:val="22"/>
        </w:rPr>
        <w:t>100%</w:t>
      </w:r>
      <w:r w:rsidR="00E04565">
        <w:rPr>
          <w:rFonts w:ascii="Arial" w:hAnsi="Arial" w:cs="Arial"/>
          <w:color w:val="000000" w:themeColor="text1"/>
          <w:sz w:val="22"/>
          <w:szCs w:val="22"/>
        </w:rPr>
        <w:t xml:space="preserve"> úvazku a době řešení projektu na dva roky)</w:t>
      </w:r>
      <w:r w:rsidRPr="0056171A">
        <w:rPr>
          <w:rFonts w:ascii="Arial" w:hAnsi="Arial" w:cs="Arial"/>
          <w:color w:val="000000" w:themeColor="text1"/>
          <w:sz w:val="22"/>
          <w:szCs w:val="22"/>
        </w:rPr>
        <w:t xml:space="preserve">. </w:t>
      </w:r>
      <w:r w:rsidRPr="0056171A" w:rsidR="00E176D1">
        <w:rPr>
          <w:rFonts w:ascii="Arial" w:hAnsi="Arial" w:cs="Arial"/>
          <w:color w:val="000000" w:themeColor="text1"/>
          <w:sz w:val="22"/>
          <w:szCs w:val="22"/>
        </w:rPr>
        <w:t xml:space="preserve">Maximální roční výše výdajů navrhované skupiny grantových projektů činí </w:t>
      </w:r>
      <w:r w:rsidRPr="0056171A" w:rsidR="007F12DB">
        <w:rPr>
          <w:rFonts w:ascii="Arial" w:hAnsi="Arial" w:cs="Arial"/>
          <w:color w:val="000000" w:themeColor="text1"/>
          <w:sz w:val="22"/>
          <w:szCs w:val="22"/>
        </w:rPr>
        <w:t>10</w:t>
      </w:r>
      <w:r w:rsidRPr="0056171A" w:rsidR="0080176A">
        <w:rPr>
          <w:rFonts w:ascii="Arial" w:hAnsi="Arial" w:cs="Arial"/>
          <w:color w:val="000000" w:themeColor="text1"/>
          <w:sz w:val="22"/>
          <w:szCs w:val="22"/>
        </w:rPr>
        <w:t>0</w:t>
      </w:r>
      <w:r w:rsidRPr="0056171A" w:rsidR="007F12DB">
        <w:rPr>
          <w:rFonts w:ascii="Arial" w:hAnsi="Arial" w:cs="Arial"/>
          <w:color w:val="000000" w:themeColor="text1"/>
          <w:sz w:val="22"/>
          <w:szCs w:val="22"/>
        </w:rPr>
        <w:t xml:space="preserve"> </w:t>
      </w:r>
      <w:r w:rsidRPr="0056171A" w:rsidR="00E176D1">
        <w:rPr>
          <w:rFonts w:ascii="Arial" w:hAnsi="Arial" w:cs="Arial"/>
          <w:color w:val="000000" w:themeColor="text1"/>
          <w:sz w:val="22"/>
          <w:szCs w:val="22"/>
        </w:rPr>
        <w:t>mil. Kč</w:t>
      </w:r>
      <w:r w:rsidRPr="0056171A" w:rsidR="00AF2D01">
        <w:rPr>
          <w:rFonts w:ascii="Arial" w:hAnsi="Arial" w:cs="Arial"/>
          <w:color w:val="000000" w:themeColor="text1"/>
          <w:sz w:val="22"/>
          <w:szCs w:val="22"/>
        </w:rPr>
        <w:t xml:space="preserve"> s ohledem na skutečnost naléhavého</w:t>
      </w:r>
      <w:ins w:id="29" w:author="Petr Chorošenin" w:date="2024-06-03T15:15:00Z">
        <w:r w:rsidR="00044C0B">
          <w:rPr>
            <w:rFonts w:ascii="Arial" w:hAnsi="Arial" w:cs="Arial"/>
            <w:color w:val="000000" w:themeColor="text1"/>
            <w:sz w:val="22"/>
            <w:szCs w:val="22"/>
          </w:rPr>
          <w:t xml:space="preserve"> společenského</w:t>
        </w:r>
      </w:ins>
      <w:r w:rsidRPr="0056171A" w:rsidR="00AF2D01">
        <w:rPr>
          <w:rFonts w:ascii="Arial" w:hAnsi="Arial" w:cs="Arial"/>
          <w:color w:val="000000" w:themeColor="text1"/>
          <w:sz w:val="22"/>
          <w:szCs w:val="22"/>
        </w:rPr>
        <w:t xml:space="preserve"> zájmu.</w:t>
      </w:r>
      <w:ins w:id="30" w:author="Petr Chorošenin" w:date="2024-06-03T15:00:00Z">
        <w:r w:rsidR="0088124A">
          <w:rPr>
            <w:rFonts w:ascii="Arial" w:hAnsi="Arial" w:cs="Arial"/>
            <w:color w:val="000000" w:themeColor="text1"/>
            <w:sz w:val="22"/>
            <w:szCs w:val="22"/>
          </w:rPr>
          <w:t xml:space="preserve"> U první veřejné soutěže předpokládáme vyšší zájem, který se následně ustálí na předpokl</w:t>
        </w:r>
      </w:ins>
      <w:ins w:id="31" w:author="Petr Chorošenin" w:date="2024-06-03T15:01:00Z">
        <w:r w:rsidR="0088124A">
          <w:rPr>
            <w:rFonts w:ascii="Arial" w:hAnsi="Arial" w:cs="Arial"/>
            <w:color w:val="000000" w:themeColor="text1"/>
            <w:sz w:val="22"/>
            <w:szCs w:val="22"/>
          </w:rPr>
          <w:t>ádaných hodnotách.</w:t>
        </w:r>
      </w:ins>
      <w:ins w:id="32" w:author="Petr Chorošenin" w:date="2024-06-03T15:04:00Z">
        <w:r w:rsidR="0088124A">
          <w:rPr>
            <w:rFonts w:ascii="Arial" w:hAnsi="Arial" w:cs="Arial"/>
            <w:color w:val="000000" w:themeColor="text1"/>
            <w:sz w:val="22"/>
            <w:szCs w:val="22"/>
          </w:rPr>
          <w:t xml:space="preserve"> Dále budou vznikat odchylky počtu aktuá</w:t>
        </w:r>
      </w:ins>
      <w:ins w:id="33" w:author="Petr Chorošenin" w:date="2024-06-03T15:05:00Z">
        <w:r w:rsidR="0088124A">
          <w:rPr>
            <w:rFonts w:ascii="Arial" w:hAnsi="Arial" w:cs="Arial"/>
            <w:color w:val="000000" w:themeColor="text1"/>
            <w:sz w:val="22"/>
            <w:szCs w:val="22"/>
          </w:rPr>
          <w:t xml:space="preserve">lně řešených projektů zapříčiněné </w:t>
        </w:r>
      </w:ins>
      <w:ins w:id="34" w:author="Petr Chorošenin" w:date="2024-06-03T15:06:00Z">
        <w:r w:rsidR="0088124A">
          <w:rPr>
            <w:rFonts w:ascii="Arial" w:hAnsi="Arial" w:cs="Arial"/>
            <w:color w:val="000000" w:themeColor="text1"/>
            <w:sz w:val="22"/>
            <w:szCs w:val="22"/>
          </w:rPr>
          <w:t xml:space="preserve">volitelnou </w:t>
        </w:r>
      </w:ins>
      <w:ins w:id="35" w:author="Petr Chorošenin" w:date="2024-06-03T15:05:00Z">
        <w:r w:rsidR="0088124A">
          <w:rPr>
            <w:rFonts w:ascii="Arial" w:hAnsi="Arial" w:cs="Arial"/>
            <w:color w:val="000000" w:themeColor="text1"/>
            <w:sz w:val="22"/>
            <w:szCs w:val="22"/>
          </w:rPr>
          <w:t>délkou řešení</w:t>
        </w:r>
      </w:ins>
      <w:ins w:id="36" w:author="Petr Chorošenin" w:date="2024-06-03T15:06:00Z">
        <w:r w:rsidR="0088124A">
          <w:rPr>
            <w:rFonts w:ascii="Arial" w:hAnsi="Arial" w:cs="Arial"/>
            <w:color w:val="000000" w:themeColor="text1"/>
            <w:sz w:val="22"/>
            <w:szCs w:val="22"/>
          </w:rPr>
          <w:t xml:space="preserve"> dva až čtyři roky</w:t>
        </w:r>
      </w:ins>
      <w:ins w:id="37" w:author="Petr Chorošenin" w:date="2024-06-03T15:12:00Z">
        <w:r w:rsidR="00D02803">
          <w:rPr>
            <w:rFonts w:ascii="Arial" w:hAnsi="Arial" w:cs="Arial"/>
            <w:color w:val="000000" w:themeColor="text1"/>
            <w:sz w:val="22"/>
            <w:szCs w:val="22"/>
          </w:rPr>
          <w:t xml:space="preserve"> (při současném snížení </w:t>
        </w:r>
      </w:ins>
      <w:ins w:id="38" w:author="Petr Chorošenin" w:date="2024-06-03T15:12:00Z">
        <w:r w:rsidR="00D02803">
          <w:rPr>
            <w:rFonts w:ascii="Arial" w:hAnsi="Arial" w:cs="Arial"/>
            <w:color w:val="000000" w:themeColor="text1"/>
            <w:sz w:val="22"/>
            <w:szCs w:val="22"/>
          </w:rPr>
          <w:t>úvazku</w:t>
        </w:r>
      </w:ins>
      <w:ins w:id="39" w:author="Petr Chorošenin" w:date="2024-06-03T15:12:00Z">
        <w:r w:rsidR="00D02803">
          <w:rPr>
            <w:rFonts w:ascii="Arial" w:hAnsi="Arial" w:cs="Arial"/>
            <w:color w:val="000000" w:themeColor="text1"/>
            <w:sz w:val="22"/>
            <w:szCs w:val="22"/>
          </w:rPr>
          <w:t xml:space="preserve"> a tedy i způsobilých n</w:t>
        </w:r>
      </w:ins>
      <w:ins w:id="40" w:author="Petr Chorošenin" w:date="2024-06-03T15:13:00Z">
        <w:r w:rsidR="00D02803">
          <w:rPr>
            <w:rFonts w:ascii="Arial" w:hAnsi="Arial" w:cs="Arial"/>
            <w:color w:val="000000" w:themeColor="text1"/>
            <w:sz w:val="22"/>
            <w:szCs w:val="22"/>
          </w:rPr>
          <w:t>ákladů na projekt)</w:t>
        </w:r>
      </w:ins>
      <w:ins w:id="41" w:author="Petr Chorošenin" w:date="2024-06-03T15:06:00Z">
        <w:r w:rsidR="0088124A">
          <w:rPr>
            <w:rFonts w:ascii="Arial" w:hAnsi="Arial" w:cs="Arial"/>
            <w:color w:val="000000" w:themeColor="text1"/>
            <w:sz w:val="22"/>
            <w:szCs w:val="22"/>
          </w:rPr>
          <w:t xml:space="preserve">. </w:t>
        </w:r>
      </w:ins>
      <w:ins w:id="42" w:author="Petr Chorošenin" w:date="2024-06-03T15:09:00Z">
        <w:r w:rsidR="00D02803">
          <w:rPr>
            <w:rFonts w:ascii="Arial" w:hAnsi="Arial" w:cs="Arial"/>
            <w:color w:val="000000" w:themeColor="text1"/>
            <w:sz w:val="22"/>
            <w:szCs w:val="22"/>
          </w:rPr>
          <w:t xml:space="preserve">Čerpání rozpočtu na víceleté projekty </w:t>
        </w:r>
      </w:ins>
      <w:ins w:id="43" w:author="Petr Chorošenin" w:date="2024-06-03T15:06:00Z">
        <w:r w:rsidR="0088124A">
          <w:rPr>
            <w:rFonts w:ascii="Arial" w:hAnsi="Arial" w:cs="Arial"/>
            <w:color w:val="000000" w:themeColor="text1"/>
            <w:sz w:val="22"/>
            <w:szCs w:val="22"/>
          </w:rPr>
          <w:t>bud</w:t>
        </w:r>
      </w:ins>
      <w:ins w:id="44" w:author="Petr Chorošenin" w:date="2024-06-03T15:09:00Z">
        <w:r w:rsidR="00D02803">
          <w:rPr>
            <w:rFonts w:ascii="Arial" w:hAnsi="Arial" w:cs="Arial"/>
            <w:color w:val="000000" w:themeColor="text1"/>
            <w:sz w:val="22"/>
            <w:szCs w:val="22"/>
          </w:rPr>
          <w:t>e</w:t>
        </w:r>
      </w:ins>
      <w:ins w:id="45" w:author="Petr Chorošenin" w:date="2024-06-03T15:06:00Z">
        <w:r w:rsidR="0088124A">
          <w:rPr>
            <w:rFonts w:ascii="Arial" w:hAnsi="Arial" w:cs="Arial"/>
            <w:color w:val="000000" w:themeColor="text1"/>
            <w:sz w:val="22"/>
            <w:szCs w:val="22"/>
          </w:rPr>
          <w:t xml:space="preserve"> řešen</w:t>
        </w:r>
      </w:ins>
      <w:ins w:id="46" w:author="Petr Chorošenin" w:date="2024-06-03T15:09:00Z">
        <w:r w:rsidR="00D02803">
          <w:rPr>
            <w:rFonts w:ascii="Arial" w:hAnsi="Arial" w:cs="Arial"/>
            <w:color w:val="000000" w:themeColor="text1"/>
            <w:sz w:val="22"/>
            <w:szCs w:val="22"/>
          </w:rPr>
          <w:t>o</w:t>
        </w:r>
      </w:ins>
      <w:ins w:id="47" w:author="Petr Chorošenin" w:date="2024-06-03T15:06:00Z">
        <w:r w:rsidR="0088124A">
          <w:rPr>
            <w:rFonts w:ascii="Arial" w:hAnsi="Arial" w:cs="Arial"/>
            <w:color w:val="000000" w:themeColor="text1"/>
            <w:sz w:val="22"/>
            <w:szCs w:val="22"/>
          </w:rPr>
          <w:t xml:space="preserve"> </w:t>
        </w:r>
      </w:ins>
      <w:ins w:id="48" w:author="Petr Chorošenin" w:date="2024-06-03T15:08:00Z">
        <w:r w:rsidR="00D22482">
          <w:rPr>
            <w:rFonts w:ascii="Arial" w:hAnsi="Arial" w:cs="Arial"/>
            <w:color w:val="000000" w:themeColor="text1"/>
            <w:sz w:val="22"/>
            <w:szCs w:val="22"/>
          </w:rPr>
          <w:t xml:space="preserve">např. </w:t>
        </w:r>
      </w:ins>
      <w:ins w:id="49" w:author="Petr Chorošenin" w:date="2024-06-03T15:06:00Z">
        <w:r w:rsidR="0088124A">
          <w:rPr>
            <w:rFonts w:ascii="Arial" w:hAnsi="Arial" w:cs="Arial"/>
            <w:color w:val="000000" w:themeColor="text1"/>
            <w:sz w:val="22"/>
            <w:szCs w:val="22"/>
          </w:rPr>
          <w:t xml:space="preserve">formou </w:t>
        </w:r>
      </w:ins>
      <w:ins w:id="50" w:author="Petr Chorošenin" w:date="2024-06-03T15:12:00Z">
        <w:r w:rsidR="00D02803">
          <w:rPr>
            <w:rFonts w:ascii="Arial" w:hAnsi="Arial" w:cs="Arial"/>
            <w:color w:val="000000" w:themeColor="text1"/>
            <w:sz w:val="22"/>
            <w:szCs w:val="22"/>
          </w:rPr>
          <w:t xml:space="preserve">tvorby </w:t>
        </w:r>
      </w:ins>
      <w:ins w:id="51" w:author="Petr Chorošenin" w:date="2024-06-03T15:07:00Z">
        <w:r w:rsidR="0088124A">
          <w:rPr>
            <w:rFonts w:ascii="Arial" w:hAnsi="Arial" w:cs="Arial"/>
            <w:color w:val="000000" w:themeColor="text1"/>
            <w:sz w:val="22"/>
            <w:szCs w:val="22"/>
          </w:rPr>
          <w:t>nároků z nespotřebovaných výdajů</w:t>
        </w:r>
      </w:ins>
      <w:ins w:id="52" w:author="Petr Chorošenin" w:date="2024-06-03T15:12:00Z">
        <w:r w:rsidR="00D02803">
          <w:rPr>
            <w:rFonts w:ascii="Arial" w:hAnsi="Arial" w:cs="Arial"/>
            <w:color w:val="000000" w:themeColor="text1"/>
            <w:sz w:val="22"/>
            <w:szCs w:val="22"/>
          </w:rPr>
          <w:t xml:space="preserve"> na tuto skupinu grantových projektů</w:t>
        </w:r>
      </w:ins>
      <w:ins w:id="53" w:author="Petr Chorošenin" w:date="2024-06-03T15:08:00Z">
        <w:r w:rsidR="00D22482">
          <w:rPr>
            <w:rFonts w:ascii="Arial" w:hAnsi="Arial" w:cs="Arial"/>
            <w:color w:val="000000" w:themeColor="text1"/>
            <w:sz w:val="22"/>
            <w:szCs w:val="22"/>
          </w:rPr>
          <w:t>.</w:t>
        </w:r>
      </w:ins>
      <w:ins w:id="54" w:author="Petr Chorošenin" w:date="2024-06-03T15:05:00Z">
        <w:r w:rsidR="0088124A">
          <w:rPr>
            <w:rFonts w:ascii="Arial" w:hAnsi="Arial" w:cs="Arial"/>
            <w:color w:val="000000" w:themeColor="text1"/>
            <w:sz w:val="22"/>
            <w:szCs w:val="22"/>
          </w:rPr>
          <w:t xml:space="preserve">  </w:t>
        </w:r>
      </w:ins>
    </w:p>
    <w:p w:rsidR="00581E0E" w:rsidP="00581E0E" w14:paraId="6129636F" w14:textId="30428A9C">
      <w:pPr>
        <w:jc w:val="both"/>
        <w:rPr>
          <w:ins w:id="55" w:author="Vojtěch Janů" w:date="2024-06-03T14:24:00Z"/>
          <w:del w:id="56" w:author="Petr Chorošenin" w:date="2024-06-03T14:24:00Z"/>
          <w:rFonts w:ascii="Arial" w:hAnsi="Arial" w:cs="Arial"/>
          <w:color w:val="000000" w:themeColor="text1"/>
          <w:sz w:val="22"/>
          <w:szCs w:val="22"/>
        </w:rPr>
      </w:pPr>
    </w:p>
    <w:p w:rsidR="00E2535B" w:rsidP="00581E0E" w14:paraId="29381D0C" w14:textId="0CFEB101">
      <w:pPr>
        <w:jc w:val="both"/>
        <w:rPr>
          <w:ins w:id="57" w:author="Vojtěch Janů" w:date="2024-06-03T14:24:00Z"/>
          <w:del w:id="58" w:author="Petr Chorošenin" w:date="2024-06-03T14:25:00Z"/>
          <w:rFonts w:ascii="Arial" w:hAnsi="Arial" w:cs="Arial"/>
          <w:color w:val="000000" w:themeColor="text1"/>
          <w:sz w:val="22"/>
          <w:szCs w:val="22"/>
        </w:rPr>
      </w:pPr>
    </w:p>
    <w:p w:rsidR="00856A4E" w:rsidP="00E2535B" w14:paraId="1BFDCE0E" w14:textId="77777777">
      <w:pPr>
        <w:jc w:val="both"/>
        <w:rPr>
          <w:ins w:id="59" w:author="Petr Chorošenin" w:date="2024-06-03T14:25:00Z"/>
          <w:rFonts w:ascii="Arial" w:hAnsi="Arial" w:cs="Arial"/>
          <w:color w:val="000000" w:themeColor="text1"/>
          <w:sz w:val="22"/>
          <w:szCs w:val="22"/>
        </w:rPr>
      </w:pPr>
    </w:p>
    <w:p w:rsidR="00E2535B" w:rsidP="00E2535B" w14:paraId="6A572339" w14:textId="26BF827D">
      <w:pPr>
        <w:jc w:val="both"/>
        <w:rPr>
          <w:ins w:id="60" w:author="Vojtěch Janů" w:date="2024-06-03T14:24:00Z"/>
          <w:rFonts w:ascii="Arial" w:hAnsi="Arial" w:cs="Arial"/>
          <w:color w:val="000000" w:themeColor="text1"/>
          <w:sz w:val="22"/>
          <w:szCs w:val="22"/>
        </w:rPr>
      </w:pPr>
      <w:ins w:id="61" w:author="Vojtěch Janů" w:date="2024-06-03T14:24:00Z">
        <w:r w:rsidRPr="00581E0E">
          <w:rPr>
            <w:rFonts w:ascii="Arial" w:hAnsi="Arial" w:cs="Arial"/>
            <w:color w:val="000000" w:themeColor="text1"/>
            <w:sz w:val="22"/>
            <w:szCs w:val="22"/>
          </w:rPr>
          <w:t xml:space="preserve">Odhad </w:t>
        </w:r>
      </w:ins>
      <w:ins w:id="62" w:author="Vojtěch Janů" w:date="2024-06-03T14:24:00Z">
        <w:r>
          <w:rPr>
            <w:rFonts w:ascii="Arial" w:hAnsi="Arial" w:cs="Arial"/>
            <w:color w:val="000000" w:themeColor="text1"/>
            <w:sz w:val="22"/>
            <w:szCs w:val="22"/>
          </w:rPr>
          <w:t>absorpční kapacity vychází</w:t>
        </w:r>
      </w:ins>
      <w:ins w:id="63" w:author="Vojtěch Janů" w:date="2024-06-03T14:24:00Z">
        <w:r w:rsidRPr="00581E0E">
          <w:rPr>
            <w:rFonts w:ascii="Arial" w:hAnsi="Arial" w:cs="Arial"/>
            <w:color w:val="000000" w:themeColor="text1"/>
            <w:sz w:val="22"/>
            <w:szCs w:val="22"/>
          </w:rPr>
          <w:t xml:space="preserve"> z</w:t>
        </w:r>
      </w:ins>
      <w:ins w:id="64" w:author="Vojtěch Janů" w:date="2024-06-03T14:24:00Z">
        <w:r>
          <w:rPr>
            <w:rFonts w:ascii="Arial" w:hAnsi="Arial" w:cs="Arial"/>
            <w:color w:val="000000" w:themeColor="text1"/>
            <w:sz w:val="22"/>
            <w:szCs w:val="22"/>
          </w:rPr>
          <w:t>e zkušenosti GA ČR s ostatními skupinami grantových projektů, zohledňuje počty mužů a žen, jejich akademický věk i údaje České statistického úřadu ohledně rodičovství.</w:t>
        </w:r>
      </w:ins>
    </w:p>
    <w:p w:rsidR="00E2535B" w:rsidP="00581E0E" w14:paraId="39BBF0B3" w14:textId="60D13C53">
      <w:pPr>
        <w:jc w:val="both"/>
        <w:rPr>
          <w:del w:id="65" w:author="Petr Chorošenin" w:date="2024-06-03T14:34:00Z"/>
          <w:rFonts w:ascii="Arial" w:hAnsi="Arial" w:cs="Arial"/>
          <w:color w:val="000000" w:themeColor="text1"/>
          <w:sz w:val="22"/>
          <w:szCs w:val="22"/>
        </w:rPr>
      </w:pPr>
    </w:p>
    <w:p w:rsidR="001C2655" w:rsidRPr="0056171A" w:rsidP="0056171A" w14:paraId="18971C1A" w14:textId="77777777">
      <w:pPr>
        <w:jc w:val="both"/>
        <w:rPr>
          <w:rFonts w:ascii="Arial" w:hAnsi="Arial" w:cs="Arial"/>
          <w:color w:val="000000"/>
          <w:sz w:val="22"/>
          <w:szCs w:val="22"/>
        </w:rPr>
      </w:pPr>
    </w:p>
    <w:p w:rsidR="003A655B" w:rsidRPr="0056171A" w:rsidP="0056171A" w14:paraId="781DDCE5" w14:textId="77777777">
      <w:pPr>
        <w:jc w:val="both"/>
        <w:rPr>
          <w:rFonts w:ascii="Arial" w:hAnsi="Arial" w:cs="Arial"/>
          <w:color w:val="000000"/>
          <w:sz w:val="22"/>
          <w:szCs w:val="22"/>
        </w:rPr>
      </w:pPr>
      <w:r w:rsidRPr="0056171A">
        <w:rPr>
          <w:rFonts w:ascii="Arial" w:hAnsi="Arial" w:cs="Arial"/>
          <w:color w:val="000000"/>
          <w:sz w:val="22"/>
          <w:szCs w:val="22"/>
        </w:rPr>
        <w:t>Celkové výdaje na tuto skupinu grantových projektů jsou přiměřené vzhledem k nutnos</w:t>
      </w:r>
      <w:r w:rsidRPr="0056171A" w:rsidR="004C0990">
        <w:rPr>
          <w:rFonts w:ascii="Arial" w:hAnsi="Arial" w:cs="Arial"/>
          <w:color w:val="000000"/>
          <w:sz w:val="22"/>
          <w:szCs w:val="22"/>
        </w:rPr>
        <w:t>ti státní</w:t>
      </w:r>
      <w:r w:rsidRPr="0056171A" w:rsidR="00620E26">
        <w:rPr>
          <w:rFonts w:ascii="Arial" w:hAnsi="Arial" w:cs="Arial"/>
          <w:color w:val="000000"/>
          <w:sz w:val="22"/>
          <w:szCs w:val="22"/>
        </w:rPr>
        <w:t xml:space="preserve"> intervence</w:t>
      </w:r>
      <w:r w:rsidRPr="0056171A" w:rsidR="004C0990">
        <w:rPr>
          <w:rFonts w:ascii="Arial" w:hAnsi="Arial" w:cs="Arial"/>
          <w:color w:val="000000"/>
          <w:sz w:val="22"/>
          <w:szCs w:val="22"/>
        </w:rPr>
        <w:t xml:space="preserve"> vyplývající</w:t>
      </w:r>
      <w:r w:rsidRPr="0056171A">
        <w:rPr>
          <w:rFonts w:ascii="Arial" w:hAnsi="Arial" w:cs="Arial"/>
          <w:color w:val="000000"/>
          <w:sz w:val="22"/>
          <w:szCs w:val="22"/>
        </w:rPr>
        <w:t xml:space="preserve"> z motivačního účinku (</w:t>
      </w:r>
      <w:r w:rsidRPr="0056171A" w:rsidR="004F0B11">
        <w:rPr>
          <w:rFonts w:ascii="Arial" w:hAnsi="Arial" w:cs="Arial"/>
          <w:color w:val="000000"/>
          <w:sz w:val="22"/>
          <w:szCs w:val="22"/>
        </w:rPr>
        <w:t xml:space="preserve">popsaného </w:t>
      </w:r>
      <w:r w:rsidRPr="0056171A">
        <w:rPr>
          <w:rFonts w:ascii="Arial" w:hAnsi="Arial" w:cs="Arial"/>
          <w:color w:val="000000"/>
          <w:sz w:val="22"/>
          <w:szCs w:val="22"/>
        </w:rPr>
        <w:t>v </w:t>
      </w:r>
      <w:r w:rsidRPr="0056171A" w:rsidR="00AA02EC">
        <w:rPr>
          <w:rFonts w:ascii="Arial" w:hAnsi="Arial" w:cs="Arial"/>
          <w:color w:val="000000"/>
          <w:sz w:val="22"/>
          <w:szCs w:val="22"/>
        </w:rPr>
        <w:t>článku</w:t>
      </w:r>
      <w:r w:rsidRPr="0056171A">
        <w:rPr>
          <w:rFonts w:ascii="Arial" w:hAnsi="Arial" w:cs="Arial"/>
          <w:color w:val="000000"/>
          <w:sz w:val="22"/>
          <w:szCs w:val="22"/>
        </w:rPr>
        <w:t xml:space="preserve"> 14)</w:t>
      </w:r>
      <w:r w:rsidRPr="0056171A" w:rsidR="00166096">
        <w:rPr>
          <w:rFonts w:ascii="Arial" w:hAnsi="Arial" w:cs="Arial"/>
          <w:color w:val="000000"/>
          <w:sz w:val="22"/>
          <w:szCs w:val="22"/>
        </w:rPr>
        <w:t xml:space="preserve"> a</w:t>
      </w:r>
      <w:r w:rsidRPr="0056171A">
        <w:rPr>
          <w:rFonts w:ascii="Arial" w:hAnsi="Arial" w:cs="Arial"/>
          <w:color w:val="000000"/>
          <w:sz w:val="22"/>
          <w:szCs w:val="22"/>
        </w:rPr>
        <w:t xml:space="preserve"> zaměření a cílů této skup</w:t>
      </w:r>
      <w:r w:rsidRPr="0056171A" w:rsidR="004C0990">
        <w:rPr>
          <w:rFonts w:ascii="Arial" w:hAnsi="Arial" w:cs="Arial"/>
          <w:color w:val="000000"/>
          <w:sz w:val="22"/>
          <w:szCs w:val="22"/>
        </w:rPr>
        <w:t>iny grantových projektů (</w:t>
      </w:r>
      <w:r w:rsidRPr="0056171A" w:rsidR="004F0B11">
        <w:rPr>
          <w:rFonts w:ascii="Arial" w:hAnsi="Arial" w:cs="Arial"/>
          <w:color w:val="000000"/>
          <w:sz w:val="22"/>
          <w:szCs w:val="22"/>
        </w:rPr>
        <w:t xml:space="preserve">popsaných </w:t>
      </w:r>
      <w:r w:rsidRPr="0056171A">
        <w:rPr>
          <w:rFonts w:ascii="Arial" w:hAnsi="Arial" w:cs="Arial"/>
          <w:color w:val="000000"/>
          <w:sz w:val="22"/>
          <w:szCs w:val="22"/>
        </w:rPr>
        <w:t>v </w:t>
      </w:r>
      <w:r w:rsidRPr="0056171A" w:rsidR="004C0990">
        <w:rPr>
          <w:rFonts w:ascii="Arial" w:hAnsi="Arial" w:cs="Arial"/>
          <w:color w:val="000000"/>
          <w:sz w:val="22"/>
          <w:szCs w:val="22"/>
        </w:rPr>
        <w:t>č</w:t>
      </w:r>
      <w:r w:rsidRPr="0056171A" w:rsidR="00AA02EC">
        <w:rPr>
          <w:rFonts w:ascii="Arial" w:hAnsi="Arial" w:cs="Arial"/>
          <w:color w:val="000000"/>
          <w:sz w:val="22"/>
          <w:szCs w:val="22"/>
        </w:rPr>
        <w:t>lánku</w:t>
      </w:r>
      <w:r w:rsidRPr="0056171A">
        <w:rPr>
          <w:rFonts w:ascii="Arial" w:hAnsi="Arial" w:cs="Arial"/>
          <w:color w:val="000000"/>
          <w:sz w:val="22"/>
          <w:szCs w:val="22"/>
        </w:rPr>
        <w:t xml:space="preserve"> 12).</w:t>
      </w:r>
    </w:p>
    <w:p w:rsidR="00821DBA" w:rsidP="0056171A" w14:paraId="2CB03A06" w14:textId="77777777">
      <w:pPr>
        <w:rPr>
          <w:rFonts w:ascii="Arial" w:hAnsi="Arial" w:cs="Arial"/>
          <w:color w:val="000000"/>
          <w:sz w:val="22"/>
          <w:szCs w:val="22"/>
        </w:rPr>
      </w:pPr>
    </w:p>
    <w:p w:rsidR="00E741DE" w:rsidP="0056171A" w14:paraId="7FAEC354" w14:textId="77777777">
      <w:pPr>
        <w:rPr>
          <w:rFonts w:ascii="Arial" w:hAnsi="Arial" w:cs="Arial"/>
          <w:color w:val="000000"/>
          <w:sz w:val="22"/>
          <w:szCs w:val="22"/>
        </w:rPr>
      </w:pPr>
    </w:p>
    <w:p w:rsidR="00E741DE" w:rsidRPr="0056171A" w:rsidP="0056171A" w14:paraId="6E8874D5" w14:textId="77777777">
      <w:pPr>
        <w:rPr>
          <w:rFonts w:ascii="Arial" w:hAnsi="Arial" w:cs="Arial"/>
          <w:color w:val="000000"/>
          <w:sz w:val="22"/>
          <w:szCs w:val="22"/>
        </w:rPr>
      </w:pPr>
    </w:p>
    <w:tbl>
      <w:tblPr>
        <w:tblW w:w="9067" w:type="dxa"/>
        <w:tblCellMar>
          <w:left w:w="70" w:type="dxa"/>
          <w:right w:w="70" w:type="dxa"/>
        </w:tblCellMar>
        <w:tblLook w:val="04A0"/>
      </w:tblPr>
      <w:tblGrid>
        <w:gridCol w:w="3964"/>
        <w:gridCol w:w="630"/>
        <w:gridCol w:w="630"/>
        <w:gridCol w:w="630"/>
        <w:gridCol w:w="630"/>
        <w:gridCol w:w="630"/>
        <w:gridCol w:w="630"/>
        <w:gridCol w:w="630"/>
        <w:gridCol w:w="630"/>
        <w:gridCol w:w="567"/>
      </w:tblGrid>
      <w:tr w14:paraId="386295C6" w14:textId="77777777" w:rsidTr="00AF21B5">
        <w:tblPrEx>
          <w:tblW w:w="9067" w:type="dxa"/>
          <w:tblCellMar>
            <w:left w:w="70" w:type="dxa"/>
            <w:right w:w="70" w:type="dxa"/>
          </w:tblCellMar>
          <w:tblLook w:val="04A0"/>
        </w:tblPrEx>
        <w:trPr>
          <w:trHeight w:val="290"/>
        </w:trPr>
        <w:tc>
          <w:tcPr>
            <w:tcW w:w="9067" w:type="dxa"/>
            <w:gridSpan w:val="10"/>
            <w:tcBorders>
              <w:top w:val="single" w:sz="4" w:space="0" w:color="auto"/>
              <w:left w:val="single" w:sz="4" w:space="0" w:color="auto"/>
              <w:bottom w:val="single" w:sz="4" w:space="0" w:color="auto"/>
              <w:right w:val="nil"/>
            </w:tcBorders>
            <w:shd w:val="clear" w:color="000000" w:fill="BFBFBF"/>
            <w:vAlign w:val="center"/>
            <w:hideMark/>
          </w:tcPr>
          <w:p w:rsidR="001D2D18" w:rsidRPr="0056171A" w:rsidP="0056171A" w14:paraId="03F71162" w14:textId="4432CEC3">
            <w:pPr>
              <w:jc w:val="center"/>
              <w:rPr>
                <w:rFonts w:ascii="Arial" w:hAnsi="Arial" w:cs="Arial"/>
                <w:b/>
                <w:bCs/>
                <w:color w:val="000000"/>
                <w:sz w:val="22"/>
                <w:szCs w:val="22"/>
                <w:lang w:eastAsia="cs-CZ"/>
              </w:rPr>
            </w:pPr>
            <w:r w:rsidRPr="0056171A">
              <w:rPr>
                <w:rFonts w:ascii="Arial" w:hAnsi="Arial" w:cs="Arial"/>
                <w:b/>
                <w:bCs/>
                <w:color w:val="000000"/>
                <w:sz w:val="22"/>
                <w:szCs w:val="22"/>
              </w:rPr>
              <w:t xml:space="preserve">Předpokládaná absorpční kapacita v letech </w:t>
            </w:r>
            <w:r w:rsidRPr="0056171A" w:rsidR="00AB103E">
              <w:rPr>
                <w:rFonts w:ascii="Arial" w:hAnsi="Arial" w:cs="Arial"/>
                <w:b/>
                <w:bCs/>
                <w:color w:val="000000"/>
                <w:sz w:val="22"/>
                <w:szCs w:val="22"/>
              </w:rPr>
              <w:t>202</w:t>
            </w:r>
            <w:r w:rsidR="00AB103E">
              <w:rPr>
                <w:rFonts w:ascii="Arial" w:hAnsi="Arial" w:cs="Arial"/>
                <w:b/>
                <w:bCs/>
                <w:color w:val="000000"/>
                <w:sz w:val="22"/>
                <w:szCs w:val="22"/>
              </w:rPr>
              <w:t>6</w:t>
            </w:r>
            <w:r w:rsidRPr="0056171A">
              <w:rPr>
                <w:rFonts w:ascii="Arial" w:hAnsi="Arial" w:cs="Arial"/>
                <w:b/>
                <w:bCs/>
                <w:color w:val="000000"/>
                <w:sz w:val="22"/>
                <w:szCs w:val="22"/>
              </w:rPr>
              <w:t>–</w:t>
            </w:r>
            <w:r w:rsidRPr="0056171A" w:rsidR="00AB103E">
              <w:rPr>
                <w:rFonts w:ascii="Arial" w:hAnsi="Arial" w:cs="Arial"/>
                <w:b/>
                <w:bCs/>
                <w:color w:val="000000"/>
                <w:sz w:val="22"/>
                <w:szCs w:val="22"/>
              </w:rPr>
              <w:t>203</w:t>
            </w:r>
            <w:r w:rsidR="00AB103E">
              <w:rPr>
                <w:rFonts w:ascii="Arial" w:hAnsi="Arial" w:cs="Arial"/>
                <w:b/>
                <w:bCs/>
                <w:color w:val="000000"/>
                <w:sz w:val="22"/>
                <w:szCs w:val="22"/>
              </w:rPr>
              <w:t>3</w:t>
            </w:r>
          </w:p>
        </w:tc>
      </w:tr>
      <w:tr w14:paraId="0BB9DDBB"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rsidR="001D2D18" w:rsidRPr="0056171A" w:rsidP="0056171A" w14:paraId="3918971C" w14:textId="77777777">
            <w:pPr>
              <w:jc w:val="center"/>
              <w:rPr>
                <w:rFonts w:ascii="Arial" w:hAnsi="Arial" w:cs="Arial"/>
                <w:color w:val="000000"/>
                <w:sz w:val="22"/>
                <w:szCs w:val="22"/>
              </w:rPr>
            </w:pPr>
            <w:r w:rsidRPr="0056171A">
              <w:rPr>
                <w:rFonts w:ascii="Arial" w:hAnsi="Arial" w:cs="Arial"/>
                <w:color w:val="000000"/>
                <w:sz w:val="22"/>
                <w:szCs w:val="22"/>
              </w:rPr>
              <w:t> </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F69E044" w14:textId="67A25B90">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6</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BCD7B67" w14:textId="5A9F9D12">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7</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503EB12" w14:textId="38599BBF">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8</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25DE468" w14:textId="60B8D0EA">
            <w:pPr>
              <w:jc w:val="right"/>
              <w:rPr>
                <w:rFonts w:ascii="Arial" w:hAnsi="Arial" w:cs="Arial"/>
                <w:b/>
                <w:bCs/>
                <w:color w:val="000000"/>
                <w:sz w:val="22"/>
                <w:szCs w:val="22"/>
              </w:rPr>
            </w:pPr>
            <w:r w:rsidRPr="0056171A">
              <w:rPr>
                <w:rFonts w:ascii="Arial" w:hAnsi="Arial" w:cs="Arial"/>
                <w:b/>
                <w:bCs/>
                <w:color w:val="000000"/>
                <w:sz w:val="22"/>
                <w:szCs w:val="22"/>
              </w:rPr>
              <w:t>202</w:t>
            </w:r>
            <w:r w:rsidR="00AD4EB7">
              <w:rPr>
                <w:rFonts w:ascii="Arial" w:hAnsi="Arial" w:cs="Arial"/>
                <w:b/>
                <w:bCs/>
                <w:color w:val="000000"/>
                <w:sz w:val="22"/>
                <w:szCs w:val="22"/>
              </w:rPr>
              <w:t>9</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71065F1" w14:textId="2D339BBE">
            <w:pPr>
              <w:jc w:val="right"/>
              <w:rPr>
                <w:rFonts w:ascii="Arial" w:hAnsi="Arial" w:cs="Arial"/>
                <w:b/>
                <w:bCs/>
                <w:color w:val="000000"/>
                <w:sz w:val="22"/>
                <w:szCs w:val="22"/>
              </w:rPr>
            </w:pPr>
            <w:r w:rsidRPr="0056171A">
              <w:rPr>
                <w:rFonts w:ascii="Arial" w:hAnsi="Arial" w:cs="Arial"/>
                <w:b/>
                <w:bCs/>
                <w:color w:val="000000"/>
                <w:sz w:val="22"/>
                <w:szCs w:val="22"/>
              </w:rPr>
              <w:t>20</w:t>
            </w:r>
            <w:r w:rsidR="00AD4EB7">
              <w:rPr>
                <w:rFonts w:ascii="Arial" w:hAnsi="Arial" w:cs="Arial"/>
                <w:b/>
                <w:bCs/>
                <w:color w:val="000000"/>
                <w:sz w:val="22"/>
                <w:szCs w:val="22"/>
              </w:rPr>
              <w:t>30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B238146" w14:textId="2FEA8FBB">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1</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4C235982" w14:textId="5498CC41">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32DAC78" w14:textId="04E0B2DB">
            <w:pPr>
              <w:jc w:val="right"/>
              <w:rPr>
                <w:rFonts w:ascii="Arial" w:hAnsi="Arial" w:cs="Arial"/>
                <w:b/>
                <w:bCs/>
                <w:color w:val="000000"/>
                <w:sz w:val="22"/>
                <w:szCs w:val="22"/>
              </w:rPr>
            </w:pPr>
            <w:r w:rsidRPr="0056171A">
              <w:rPr>
                <w:rFonts w:ascii="Arial" w:hAnsi="Arial" w:cs="Arial"/>
                <w:b/>
                <w:bCs/>
                <w:color w:val="000000"/>
                <w:sz w:val="22"/>
                <w:szCs w:val="22"/>
              </w:rPr>
              <w:t>203</w:t>
            </w:r>
            <w:r w:rsidR="00AD4EB7">
              <w:rPr>
                <w:rFonts w:ascii="Arial" w:hAnsi="Arial" w:cs="Arial"/>
                <w:b/>
                <w:bCs/>
                <w:color w:val="000000"/>
                <w:sz w:val="22"/>
                <w:szCs w:val="22"/>
              </w:rPr>
              <w:t>3</w:t>
            </w:r>
          </w:p>
        </w:tc>
        <w:tc>
          <w:tcPr>
            <w:tcW w:w="567" w:type="dxa"/>
            <w:tcBorders>
              <w:top w:val="nil"/>
              <w:left w:val="nil"/>
              <w:bottom w:val="single" w:sz="4" w:space="0" w:color="auto"/>
              <w:right w:val="single" w:sz="4" w:space="0" w:color="auto"/>
            </w:tcBorders>
            <w:shd w:val="clear" w:color="auto" w:fill="auto"/>
            <w:vAlign w:val="center"/>
            <w:hideMark/>
          </w:tcPr>
          <w:p w:rsidR="001D2D18" w:rsidRPr="0056171A" w:rsidP="0056171A" w14:paraId="0A3E1BB6" w14:textId="77777777">
            <w:pPr>
              <w:jc w:val="right"/>
              <w:rPr>
                <w:rFonts w:ascii="Arial" w:hAnsi="Arial" w:cs="Arial"/>
                <w:b/>
                <w:bCs/>
                <w:color w:val="000000"/>
                <w:sz w:val="22"/>
                <w:szCs w:val="22"/>
              </w:rPr>
            </w:pPr>
            <w:r w:rsidRPr="0056171A">
              <w:rPr>
                <w:rFonts w:ascii="Arial" w:hAnsi="Arial" w:cs="Arial"/>
                <w:b/>
                <w:bCs/>
                <w:color w:val="000000"/>
                <w:sz w:val="22"/>
                <w:szCs w:val="22"/>
              </w:rPr>
              <w:t>…</w:t>
            </w:r>
          </w:p>
        </w:tc>
      </w:tr>
      <w:tr w14:paraId="4068C75A"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747BF369" w14:textId="77777777">
            <w:pPr>
              <w:rPr>
                <w:rFonts w:ascii="Arial" w:hAnsi="Arial" w:cs="Arial"/>
                <w:b/>
                <w:bCs/>
                <w:color w:val="000000"/>
                <w:sz w:val="22"/>
                <w:szCs w:val="22"/>
              </w:rPr>
            </w:pPr>
            <w:r w:rsidRPr="0056171A">
              <w:rPr>
                <w:rFonts w:ascii="Arial" w:hAnsi="Arial" w:cs="Arial"/>
                <w:b/>
                <w:bCs/>
                <w:color w:val="000000"/>
                <w:sz w:val="22"/>
                <w:szCs w:val="22"/>
              </w:rPr>
              <w:t>P</w:t>
            </w:r>
            <w:r w:rsidRPr="0056171A">
              <w:rPr>
                <w:rFonts w:ascii="Arial" w:hAnsi="Arial" w:cs="Arial"/>
                <w:b/>
                <w:bCs/>
                <w:color w:val="000000"/>
                <w:sz w:val="22"/>
                <w:szCs w:val="22"/>
              </w:rPr>
              <w:t>růměrné roční náklady na 1 projekt v mil. Kč</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23605B2"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D856F07"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30158EE"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5BD5FD3"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D1218CB"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A4DE6E2"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99F3C5A"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CDB10C7" w14:textId="77777777">
            <w:pPr>
              <w:jc w:val="right"/>
              <w:rPr>
                <w:rFonts w:ascii="Arial" w:hAnsi="Arial" w:cs="Arial"/>
                <w:color w:val="000000"/>
                <w:sz w:val="22"/>
                <w:szCs w:val="22"/>
              </w:rPr>
            </w:pPr>
            <w:r w:rsidRPr="0056171A">
              <w:rPr>
                <w:rFonts w:ascii="Arial" w:hAnsi="Arial" w:cs="Arial"/>
                <w:color w:val="000000"/>
                <w:sz w:val="22"/>
                <w:szCs w:val="22"/>
              </w:rPr>
              <w:t>2</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B1F7218"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35B99C2E"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0EB4B039" w14:textId="77777777">
            <w:pPr>
              <w:rPr>
                <w:rFonts w:ascii="Arial" w:hAnsi="Arial" w:cs="Arial"/>
                <w:b/>
                <w:bCs/>
                <w:color w:val="000000"/>
                <w:sz w:val="22"/>
                <w:szCs w:val="22"/>
              </w:rPr>
            </w:pPr>
            <w:r w:rsidRPr="0056171A">
              <w:rPr>
                <w:rFonts w:ascii="Arial" w:hAnsi="Arial" w:cs="Arial"/>
                <w:b/>
                <w:bCs/>
                <w:color w:val="000000"/>
                <w:sz w:val="22"/>
                <w:szCs w:val="22"/>
              </w:rPr>
              <w:t>P</w:t>
            </w:r>
            <w:r w:rsidRPr="0056171A">
              <w:rPr>
                <w:rFonts w:ascii="Arial" w:hAnsi="Arial" w:cs="Arial"/>
                <w:b/>
                <w:bCs/>
                <w:color w:val="000000"/>
                <w:sz w:val="22"/>
                <w:szCs w:val="22"/>
              </w:rPr>
              <w:t>očet nově financovaných projektů</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44D93D18" w14:textId="6898C1CC">
            <w:pPr>
              <w:jc w:val="right"/>
              <w:rPr>
                <w:rFonts w:ascii="Arial" w:hAnsi="Arial" w:cs="Arial"/>
                <w:color w:val="000000"/>
                <w:sz w:val="22"/>
                <w:szCs w:val="22"/>
              </w:rPr>
            </w:pPr>
            <w:del w:id="66" w:author="Petr Chorošenin" w:date="2024-06-03T15:02:00Z">
              <w:r w:rsidRPr="0056171A">
                <w:rPr>
                  <w:rFonts w:ascii="Arial" w:hAnsi="Arial" w:cs="Arial"/>
                  <w:color w:val="000000"/>
                  <w:sz w:val="22"/>
                  <w:szCs w:val="22"/>
                </w:rPr>
                <w:delText>25</w:delText>
              </w:r>
            </w:del>
            <w:ins w:id="67" w:author="Petr Chorošenin" w:date="2024-06-03T15:02:00Z">
              <w:r w:rsidR="0088124A">
                <w:rPr>
                  <w:rFonts w:ascii="Arial" w:hAnsi="Arial" w:cs="Arial"/>
                  <w:color w:val="000000"/>
                  <w:sz w:val="22"/>
                  <w:szCs w:val="22"/>
                </w:rPr>
                <w:t>40</w:t>
              </w:r>
            </w:ins>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D099902" w14:textId="51C8312B">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43FD304"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F8F32DF"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39F5680"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2C63CE6"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A1B1992"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CB0E3F5"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92619D4"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36A15FEE"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2CA95319" w14:textId="77777777">
            <w:pPr>
              <w:rPr>
                <w:rFonts w:ascii="Arial" w:hAnsi="Arial" w:cs="Arial"/>
                <w:b/>
                <w:bCs/>
                <w:color w:val="000000"/>
                <w:sz w:val="22"/>
                <w:szCs w:val="22"/>
              </w:rPr>
            </w:pPr>
            <w:r w:rsidRPr="0056171A">
              <w:rPr>
                <w:rFonts w:ascii="Arial" w:hAnsi="Arial" w:cs="Arial"/>
                <w:b/>
                <w:bCs/>
                <w:color w:val="000000"/>
                <w:sz w:val="22"/>
                <w:szCs w:val="22"/>
              </w:rPr>
              <w:t>P</w:t>
            </w:r>
            <w:r w:rsidRPr="0056171A">
              <w:rPr>
                <w:rFonts w:ascii="Arial" w:hAnsi="Arial" w:cs="Arial"/>
                <w:b/>
                <w:bCs/>
                <w:color w:val="000000"/>
                <w:sz w:val="22"/>
                <w:szCs w:val="22"/>
              </w:rPr>
              <w:t>očet pokračujících projektů</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6E5BD5F" w14:textId="77777777">
            <w:pPr>
              <w:jc w:val="right"/>
              <w:rPr>
                <w:rFonts w:ascii="Arial" w:hAnsi="Arial" w:cs="Arial"/>
                <w:color w:val="000000"/>
                <w:sz w:val="22"/>
                <w:szCs w:val="22"/>
              </w:rPr>
            </w:pPr>
            <w:r w:rsidRPr="0056171A">
              <w:rPr>
                <w:rFonts w:ascii="Arial" w:hAnsi="Arial" w:cs="Arial"/>
                <w:color w:val="00000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69ED6CD" w14:textId="69602D4F">
            <w:pPr>
              <w:jc w:val="right"/>
              <w:rPr>
                <w:rFonts w:ascii="Arial" w:hAnsi="Arial" w:cs="Arial"/>
                <w:color w:val="000000"/>
                <w:sz w:val="22"/>
                <w:szCs w:val="22"/>
              </w:rPr>
            </w:pPr>
            <w:del w:id="68" w:author="Petr Chorošenin" w:date="2024-06-03T15:03:00Z">
              <w:r w:rsidRPr="0056171A">
                <w:rPr>
                  <w:rFonts w:ascii="Arial" w:hAnsi="Arial" w:cs="Arial"/>
                  <w:color w:val="000000"/>
                  <w:sz w:val="22"/>
                  <w:szCs w:val="22"/>
                </w:rPr>
                <w:delText>25</w:delText>
              </w:r>
            </w:del>
            <w:ins w:id="69" w:author="Petr Chorošenin" w:date="2024-06-03T15:03:00Z">
              <w:r w:rsidR="0088124A">
                <w:rPr>
                  <w:rFonts w:ascii="Arial" w:hAnsi="Arial" w:cs="Arial"/>
                  <w:color w:val="000000"/>
                  <w:sz w:val="22"/>
                  <w:szCs w:val="22"/>
                </w:rPr>
                <w:t>40</w:t>
              </w:r>
            </w:ins>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6A368E3"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5FBB450"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44157F9"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69D8CF7C"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D9CB4B2"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3FCCD2AD" w14:textId="77777777">
            <w:pPr>
              <w:jc w:val="right"/>
              <w:rPr>
                <w:rFonts w:ascii="Arial" w:hAnsi="Arial" w:cs="Arial"/>
                <w:color w:val="000000"/>
                <w:sz w:val="22"/>
                <w:szCs w:val="22"/>
              </w:rPr>
            </w:pPr>
            <w:r w:rsidRPr="0056171A">
              <w:rPr>
                <w:rFonts w:ascii="Arial" w:hAnsi="Arial" w:cs="Arial"/>
                <w:color w:val="000000"/>
                <w:sz w:val="22"/>
                <w:szCs w:val="22"/>
              </w:rPr>
              <w:t>25</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FBB11A9" w14:textId="77777777">
            <w:pPr>
              <w:jc w:val="right"/>
              <w:rPr>
                <w:rFonts w:ascii="Arial" w:hAnsi="Arial" w:cs="Arial"/>
                <w:color w:val="000000"/>
                <w:sz w:val="22"/>
                <w:szCs w:val="22"/>
              </w:rPr>
            </w:pPr>
            <w:r w:rsidRPr="0056171A">
              <w:rPr>
                <w:rFonts w:ascii="Arial" w:hAnsi="Arial" w:cs="Arial"/>
                <w:color w:val="000000"/>
                <w:sz w:val="22"/>
                <w:szCs w:val="22"/>
              </w:rPr>
              <w:t>…</w:t>
            </w:r>
          </w:p>
        </w:tc>
      </w:tr>
      <w:tr w14:paraId="06FB8D82" w14:textId="77777777" w:rsidTr="00AF21B5">
        <w:tblPrEx>
          <w:tblW w:w="9067" w:type="dxa"/>
          <w:tblCellMar>
            <w:left w:w="70" w:type="dxa"/>
            <w:right w:w="70" w:type="dxa"/>
          </w:tblCellMar>
          <w:tblLook w:val="04A0"/>
        </w:tblPrEx>
        <w:trPr>
          <w:trHeight w:val="283"/>
        </w:trPr>
        <w:tc>
          <w:tcPr>
            <w:tcW w:w="3964" w:type="dxa"/>
            <w:tcBorders>
              <w:top w:val="nil"/>
              <w:left w:val="single" w:sz="4" w:space="0" w:color="auto"/>
              <w:bottom w:val="single" w:sz="4" w:space="0" w:color="auto"/>
              <w:right w:val="single" w:sz="4" w:space="0" w:color="auto"/>
            </w:tcBorders>
            <w:shd w:val="clear" w:color="auto" w:fill="auto"/>
            <w:vAlign w:val="center"/>
            <w:hideMark/>
          </w:tcPr>
          <w:p w:rsidR="001D2D18" w:rsidRPr="0056171A" w:rsidP="0056171A" w14:paraId="67E9F7A3" w14:textId="77777777">
            <w:pPr>
              <w:rPr>
                <w:rFonts w:ascii="Arial" w:hAnsi="Arial" w:cs="Arial"/>
                <w:b/>
                <w:bCs/>
                <w:color w:val="000000"/>
                <w:sz w:val="22"/>
                <w:szCs w:val="22"/>
              </w:rPr>
            </w:pPr>
            <w:r w:rsidRPr="0056171A">
              <w:rPr>
                <w:rFonts w:ascii="Arial" w:hAnsi="Arial" w:cs="Arial"/>
                <w:b/>
                <w:bCs/>
                <w:color w:val="000000"/>
                <w:sz w:val="22"/>
                <w:szCs w:val="22"/>
              </w:rPr>
              <w:t>Počet aktuálně řešených projektů celkem</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5CE21AD" w14:textId="304E915F">
            <w:pPr>
              <w:jc w:val="right"/>
              <w:rPr>
                <w:rFonts w:ascii="Arial" w:hAnsi="Arial" w:cs="Arial"/>
                <w:color w:val="000000"/>
                <w:sz w:val="22"/>
                <w:szCs w:val="22"/>
              </w:rPr>
            </w:pPr>
            <w:del w:id="70" w:author="Petr Chorošenin" w:date="2024-06-03T15:03:00Z">
              <w:r w:rsidRPr="0056171A">
                <w:rPr>
                  <w:rFonts w:ascii="Arial" w:hAnsi="Arial" w:cs="Arial"/>
                  <w:color w:val="000000"/>
                  <w:sz w:val="22"/>
                  <w:szCs w:val="22"/>
                </w:rPr>
                <w:delText>25</w:delText>
              </w:r>
            </w:del>
            <w:ins w:id="71" w:author="Petr Chorošenin" w:date="2024-06-03T15:03:00Z">
              <w:r w:rsidR="0088124A">
                <w:rPr>
                  <w:rFonts w:ascii="Arial" w:hAnsi="Arial" w:cs="Arial"/>
                  <w:color w:val="000000"/>
                  <w:sz w:val="22"/>
                  <w:szCs w:val="22"/>
                </w:rPr>
                <w:t>40</w:t>
              </w:r>
            </w:ins>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1FEEAE2F" w14:textId="3968A41B">
            <w:pPr>
              <w:jc w:val="right"/>
              <w:rPr>
                <w:rFonts w:ascii="Arial" w:hAnsi="Arial" w:cs="Arial"/>
                <w:color w:val="000000"/>
                <w:sz w:val="22"/>
                <w:szCs w:val="22"/>
              </w:rPr>
            </w:pPr>
            <w:del w:id="72" w:author="Petr Chorošenin" w:date="2024-06-03T15:03:00Z">
              <w:r w:rsidRPr="0056171A">
                <w:rPr>
                  <w:rFonts w:ascii="Arial" w:hAnsi="Arial" w:cs="Arial"/>
                  <w:color w:val="000000"/>
                  <w:sz w:val="22"/>
                  <w:szCs w:val="22"/>
                </w:rPr>
                <w:delText>50</w:delText>
              </w:r>
            </w:del>
            <w:ins w:id="73" w:author="Petr Chorošenin" w:date="2024-06-03T15:03:00Z">
              <w:r w:rsidR="0088124A">
                <w:rPr>
                  <w:rFonts w:ascii="Arial" w:hAnsi="Arial" w:cs="Arial"/>
                  <w:color w:val="000000"/>
                  <w:sz w:val="22"/>
                  <w:szCs w:val="22"/>
                </w:rPr>
                <w:t>65</w:t>
              </w:r>
            </w:ins>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29D0DBA"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7E246B70"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563AA3D8"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2AC6E90"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4C1A3CAA"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259621FF" w14:textId="77777777">
            <w:pPr>
              <w:jc w:val="right"/>
              <w:rPr>
                <w:rFonts w:ascii="Arial" w:hAnsi="Arial" w:cs="Arial"/>
                <w:color w:val="000000"/>
                <w:sz w:val="22"/>
                <w:szCs w:val="22"/>
              </w:rPr>
            </w:pPr>
            <w:r w:rsidRPr="0056171A">
              <w:rPr>
                <w:rFonts w:ascii="Arial" w:hAnsi="Arial" w:cs="Arial"/>
                <w:color w:val="000000"/>
                <w:sz w:val="22"/>
                <w:szCs w:val="22"/>
              </w:rPr>
              <w:t>50</w:t>
            </w:r>
          </w:p>
        </w:tc>
        <w:tc>
          <w:tcPr>
            <w:tcW w:w="567" w:type="dxa"/>
            <w:tcBorders>
              <w:top w:val="nil"/>
              <w:left w:val="nil"/>
              <w:bottom w:val="single" w:sz="4" w:space="0" w:color="auto"/>
              <w:right w:val="single" w:sz="4" w:space="0" w:color="auto"/>
            </w:tcBorders>
            <w:shd w:val="clear" w:color="auto" w:fill="auto"/>
            <w:noWrap/>
            <w:vAlign w:val="center"/>
            <w:hideMark/>
          </w:tcPr>
          <w:p w:rsidR="001D2D18" w:rsidRPr="0056171A" w:rsidP="0056171A" w14:paraId="0BA2FE1E" w14:textId="77777777">
            <w:pPr>
              <w:jc w:val="right"/>
              <w:rPr>
                <w:rFonts w:ascii="Arial" w:hAnsi="Arial" w:cs="Arial"/>
                <w:color w:val="000000"/>
                <w:sz w:val="22"/>
                <w:szCs w:val="22"/>
              </w:rPr>
            </w:pPr>
            <w:r w:rsidRPr="0056171A">
              <w:rPr>
                <w:rFonts w:ascii="Arial" w:hAnsi="Arial" w:cs="Arial"/>
                <w:color w:val="000000"/>
                <w:sz w:val="22"/>
                <w:szCs w:val="22"/>
              </w:rPr>
              <w:t>…</w:t>
            </w:r>
          </w:p>
        </w:tc>
      </w:tr>
    </w:tbl>
    <w:p w:rsidR="00D26BDF" w:rsidP="0056171A" w14:paraId="7B706813" w14:textId="77777777">
      <w:pPr>
        <w:rPr>
          <w:rFonts w:ascii="Arial" w:hAnsi="Arial" w:cs="Arial"/>
          <w:color w:val="000000"/>
          <w:sz w:val="22"/>
          <w:szCs w:val="22"/>
        </w:rPr>
      </w:pPr>
    </w:p>
    <w:p w:rsidR="00FC673B" w:rsidP="00FC673B" w14:paraId="2255956B" w14:textId="77777777">
      <w:pPr>
        <w:rPr>
          <w:rFonts w:ascii="Arial" w:hAnsi="Arial" w:cs="Arial"/>
          <w:color w:val="000000"/>
          <w:sz w:val="22"/>
          <w:szCs w:val="22"/>
        </w:rPr>
      </w:pPr>
    </w:p>
    <w:tbl>
      <w:tblPr>
        <w:tblW w:w="9932" w:type="dxa"/>
        <w:tblCellMar>
          <w:left w:w="70" w:type="dxa"/>
          <w:right w:w="70" w:type="dxa"/>
        </w:tblCellMar>
        <w:tblLook w:val="04A0"/>
      </w:tblPr>
      <w:tblGrid>
        <w:gridCol w:w="9136"/>
        <w:gridCol w:w="796"/>
      </w:tblGrid>
      <w:tr w14:paraId="4C9C00F7" w14:textId="77777777" w:rsidTr="00897581">
        <w:tblPrEx>
          <w:tblW w:w="9932" w:type="dxa"/>
          <w:tblCellMar>
            <w:left w:w="70" w:type="dxa"/>
            <w:right w:w="70" w:type="dxa"/>
          </w:tblCellMar>
          <w:tblLook w:val="04A0"/>
        </w:tblPrEx>
        <w:trPr>
          <w:trHeight w:val="360"/>
        </w:trPr>
        <w:tc>
          <w:tcPr>
            <w:tcW w:w="9136" w:type="dxa"/>
            <w:tcBorders>
              <w:top w:val="nil"/>
              <w:left w:val="nil"/>
              <w:bottom w:val="nil"/>
              <w:right w:val="nil"/>
            </w:tcBorders>
            <w:shd w:val="clear" w:color="auto" w:fill="FFFFFF" w:themeFill="background1"/>
            <w:noWrap/>
            <w:vAlign w:val="bottom"/>
            <w:hideMark/>
          </w:tcPr>
          <w:p w:rsidR="00FC673B" w:rsidP="00897581" w14:paraId="4851EEBB" w14:textId="35DE8CD0">
            <w:pPr>
              <w:rPr>
                <w:del w:id="74" w:author="Petr Chorošenin" w:date="2024-06-03T14:10:00Z"/>
                <w:rFonts w:ascii="Arial" w:hAnsi="Arial" w:cs="Arial"/>
                <w:b/>
                <w:bCs/>
                <w:color w:val="000000"/>
                <w:sz w:val="22"/>
                <w:szCs w:val="22"/>
              </w:rPr>
            </w:pPr>
            <w:del w:id="75" w:author="Petr Chorošenin" w:date="2024-06-03T14:10:00Z">
              <w:r w:rsidRPr="007E31D0">
                <w:rPr>
                  <w:rFonts w:ascii="Arial" w:hAnsi="Arial" w:cs="Arial"/>
                  <w:b/>
                  <w:bCs/>
                  <w:color w:val="000000"/>
                  <w:sz w:val="22"/>
                  <w:szCs w:val="22"/>
                </w:rPr>
                <w:delText>Odhadované náklady v institucionálních prostředcích na Návratové granty</w:delText>
              </w:r>
            </w:del>
          </w:p>
          <w:p w:rsidR="005433F9" w:rsidP="00897581" w14:paraId="0A405301" w14:textId="35CCE17A">
            <w:pPr>
              <w:rPr>
                <w:del w:id="76" w:author="Petr Chorošenin" w:date="2024-06-03T14:10:00Z"/>
                <w:rFonts w:ascii="Arial" w:hAnsi="Arial" w:cs="Arial"/>
                <w:b/>
                <w:bCs/>
                <w:color w:val="000000"/>
                <w:sz w:val="22"/>
                <w:szCs w:val="22"/>
              </w:rPr>
            </w:pPr>
          </w:p>
          <w:p w:rsidR="005433F9" w:rsidRPr="00A73F4F" w:rsidP="00A73F4F" w14:paraId="60BD0363" w14:textId="5F02AD97">
            <w:pPr>
              <w:jc w:val="both"/>
              <w:rPr>
                <w:rFonts w:ascii="Arial" w:hAnsi="Arial" w:cs="Arial"/>
                <w:bCs/>
                <w:color w:val="000000"/>
                <w:sz w:val="22"/>
                <w:szCs w:val="22"/>
                <w:lang w:eastAsia="cs-CZ"/>
              </w:rPr>
            </w:pPr>
            <w:del w:id="77" w:author="Petr Chorošenin" w:date="2024-06-03T14:10:00Z">
              <w:r w:rsidRPr="00A73F4F">
                <w:rPr>
                  <w:rFonts w:ascii="Arial" w:hAnsi="Arial" w:cs="Arial"/>
                  <w:bCs/>
                  <w:color w:val="000000"/>
                  <w:sz w:val="22"/>
                  <w:szCs w:val="22"/>
                  <w:lang w:eastAsia="cs-CZ"/>
                </w:rPr>
                <w:delText xml:space="preserve">Odhadované náklady týkající se realizace Návratových grantů vycházejí z interních účetních analýz organizace. Při kalkulaci odhadujeme nutnost navýšení personálních kapacit nejenom v kanceláři GA ČR, ale především navýšení </w:delText>
              </w:r>
            </w:del>
            <w:del w:id="78" w:author="Petr Chorošenin" w:date="2024-06-03T14:10:00Z">
              <w:r>
                <w:rPr>
                  <w:rFonts w:ascii="Arial" w:hAnsi="Arial" w:cs="Arial"/>
                  <w:bCs/>
                  <w:color w:val="000000"/>
                  <w:sz w:val="22"/>
                  <w:szCs w:val="22"/>
                  <w:lang w:eastAsia="cs-CZ"/>
                </w:rPr>
                <w:delText xml:space="preserve">počtu </w:delText>
              </w:r>
            </w:del>
            <w:del w:id="79" w:author="Petr Chorošenin" w:date="2024-06-03T14:10:00Z">
              <w:r w:rsidRPr="00A73F4F">
                <w:rPr>
                  <w:rFonts w:ascii="Arial" w:hAnsi="Arial" w:cs="Arial"/>
                  <w:bCs/>
                  <w:color w:val="000000"/>
                  <w:sz w:val="22"/>
                  <w:szCs w:val="22"/>
                  <w:lang w:eastAsia="cs-CZ"/>
                </w:rPr>
                <w:delText xml:space="preserve">panelistů </w:delText>
              </w:r>
            </w:del>
            <w:del w:id="80" w:author="Petr Chorošenin" w:date="2024-06-03T14:10:00Z">
              <w:r w:rsidR="00030AC2">
                <w:rPr>
                  <w:rFonts w:ascii="Arial" w:hAnsi="Arial" w:cs="Arial"/>
                  <w:bCs/>
                  <w:color w:val="000000"/>
                  <w:sz w:val="22"/>
                  <w:szCs w:val="22"/>
                  <w:lang w:eastAsia="cs-CZ"/>
                </w:rPr>
                <w:delText xml:space="preserve">a počtu </w:delText>
              </w:r>
            </w:del>
            <w:del w:id="81" w:author="Petr Chorošenin" w:date="2024-06-03T14:10:00Z">
              <w:r w:rsidR="008E5866">
                <w:rPr>
                  <w:rFonts w:ascii="Arial" w:hAnsi="Arial" w:cs="Arial"/>
                  <w:bCs/>
                  <w:color w:val="000000"/>
                  <w:sz w:val="22"/>
                  <w:szCs w:val="22"/>
                  <w:lang w:eastAsia="cs-CZ"/>
                </w:rPr>
                <w:delText xml:space="preserve">nezávislých posudků zahraničních hodnotitelů </w:delText>
              </w:r>
            </w:del>
            <w:del w:id="82" w:author="Petr Chorošenin" w:date="2024-06-03T14:10:00Z">
              <w:r w:rsidRPr="00A73F4F">
                <w:rPr>
                  <w:rFonts w:ascii="Arial" w:hAnsi="Arial" w:cs="Arial"/>
                  <w:bCs/>
                  <w:color w:val="000000"/>
                  <w:sz w:val="22"/>
                  <w:szCs w:val="22"/>
                  <w:lang w:eastAsia="cs-CZ"/>
                </w:rPr>
                <w:delText>a všech výdajů souvisejících s</w:delText>
              </w:r>
            </w:del>
            <w:del w:id="83" w:author="Petr Chorošenin" w:date="2024-06-03T14:10:00Z">
              <w:r w:rsidR="009A6724">
                <w:rPr>
                  <w:rFonts w:ascii="Arial" w:hAnsi="Arial" w:cs="Arial"/>
                  <w:bCs/>
                  <w:color w:val="000000"/>
                  <w:sz w:val="22"/>
                  <w:szCs w:val="22"/>
                  <w:lang w:eastAsia="cs-CZ"/>
                </w:rPr>
                <w:delText> </w:delText>
              </w:r>
            </w:del>
            <w:del w:id="84" w:author="Petr Chorošenin" w:date="2024-06-03T14:10:00Z">
              <w:r w:rsidRPr="00A73F4F">
                <w:rPr>
                  <w:rFonts w:ascii="Arial" w:hAnsi="Arial" w:cs="Arial"/>
                  <w:bCs/>
                  <w:color w:val="000000"/>
                  <w:sz w:val="22"/>
                  <w:szCs w:val="22"/>
                  <w:lang w:eastAsia="cs-CZ"/>
                </w:rPr>
                <w:delText>jejich činností v průběhu hodnocení a pak financování podpořených projektů. Samostatnou položkou jsou vícenáklady na doplnění informačního systému GA ČR o položky vztahující se k</w:delText>
              </w:r>
            </w:del>
            <w:del w:id="85" w:author="Petr Chorošenin" w:date="2024-06-03T14:10:00Z">
              <w:r>
                <w:rPr>
                  <w:rFonts w:ascii="Arial" w:hAnsi="Arial" w:cs="Arial"/>
                  <w:bCs/>
                  <w:color w:val="000000"/>
                  <w:sz w:val="22"/>
                  <w:szCs w:val="22"/>
                  <w:lang w:eastAsia="cs-CZ"/>
                </w:rPr>
                <w:delText> nové skupině grantových projektů</w:delText>
              </w:r>
            </w:del>
            <w:del w:id="86" w:author="Petr Chorošenin" w:date="2024-06-03T14:10:00Z">
              <w:r w:rsidRPr="00A73F4F">
                <w:rPr>
                  <w:rFonts w:ascii="Arial" w:hAnsi="Arial" w:cs="Arial"/>
                  <w:bCs/>
                  <w:color w:val="000000"/>
                  <w:sz w:val="22"/>
                  <w:szCs w:val="22"/>
                  <w:lang w:eastAsia="cs-CZ"/>
                </w:rPr>
                <w:delText xml:space="preserve">. </w:delText>
              </w:r>
            </w:del>
            <w:del w:id="87" w:author="Petr Chorošenin" w:date="2024-06-03T14:10:00Z">
              <w:r w:rsidR="00A2205F">
                <w:rPr>
                  <w:rFonts w:ascii="Arial" w:hAnsi="Arial" w:cs="Arial"/>
                  <w:bCs/>
                  <w:color w:val="000000"/>
                  <w:sz w:val="22"/>
                  <w:szCs w:val="22"/>
                  <w:lang w:eastAsia="cs-CZ"/>
                </w:rPr>
                <w:delText>Zajištění hodnocení a administrace projektů v rámci této skupiny grantových projektů si vyžádá navýšení rozpočtu v oblasti institucionálních prostředků ve výši</w:delText>
              </w:r>
            </w:del>
            <w:del w:id="88" w:author="Petr Chorošenin" w:date="2024-06-03T14:10:00Z">
              <w:r w:rsidRPr="00A73F4F">
                <w:rPr>
                  <w:rFonts w:ascii="Arial" w:hAnsi="Arial" w:cs="Arial"/>
                  <w:bCs/>
                  <w:color w:val="000000"/>
                  <w:sz w:val="22"/>
                  <w:szCs w:val="22"/>
                  <w:lang w:eastAsia="cs-CZ"/>
                </w:rPr>
                <w:delText xml:space="preserve"> 6,</w:delText>
              </w:r>
            </w:del>
            <w:del w:id="89" w:author="Petr Chorošenin" w:date="2024-06-03T14:10:00Z">
              <w:r w:rsidR="00AD4EB7">
                <w:rPr>
                  <w:rFonts w:ascii="Arial" w:hAnsi="Arial" w:cs="Arial"/>
                  <w:bCs/>
                  <w:color w:val="000000"/>
                  <w:sz w:val="22"/>
                  <w:szCs w:val="22"/>
                  <w:lang w:eastAsia="cs-CZ"/>
                </w:rPr>
                <w:delText>6</w:delText>
              </w:r>
            </w:del>
            <w:del w:id="90" w:author="Petr Chorošenin" w:date="2024-06-03T14:10:00Z">
              <w:r w:rsidRPr="00A73F4F">
                <w:rPr>
                  <w:rFonts w:ascii="Arial" w:hAnsi="Arial" w:cs="Arial"/>
                  <w:bCs/>
                  <w:color w:val="000000"/>
                  <w:sz w:val="22"/>
                  <w:szCs w:val="22"/>
                  <w:lang w:eastAsia="cs-CZ"/>
                </w:rPr>
                <w:delText xml:space="preserve"> mil</w:delText>
              </w:r>
            </w:del>
            <w:del w:id="91" w:author="Petr Chorošenin" w:date="2024-06-03T14:10:00Z">
              <w:r w:rsidR="00047D24">
                <w:rPr>
                  <w:rFonts w:ascii="Arial" w:hAnsi="Arial" w:cs="Arial"/>
                  <w:bCs/>
                  <w:color w:val="000000"/>
                  <w:sz w:val="22"/>
                  <w:szCs w:val="22"/>
                  <w:lang w:eastAsia="cs-CZ"/>
                </w:rPr>
                <w:delText>.</w:delText>
              </w:r>
            </w:del>
            <w:del w:id="92" w:author="Petr Chorošenin" w:date="2024-06-03T14:10:00Z">
              <w:r w:rsidRPr="00A73F4F">
                <w:rPr>
                  <w:rFonts w:ascii="Arial" w:hAnsi="Arial" w:cs="Arial"/>
                  <w:bCs/>
                  <w:color w:val="000000"/>
                  <w:sz w:val="22"/>
                  <w:szCs w:val="22"/>
                  <w:lang w:eastAsia="cs-CZ"/>
                </w:rPr>
                <w:delText xml:space="preserve"> </w:delText>
              </w:r>
            </w:del>
            <w:del w:id="93" w:author="Petr Chorošenin" w:date="2024-06-03T14:10:00Z">
              <w:r w:rsidR="00AD4EB7">
                <w:rPr>
                  <w:rFonts w:ascii="Arial" w:hAnsi="Arial" w:cs="Arial"/>
                  <w:bCs/>
                  <w:color w:val="000000"/>
                  <w:sz w:val="22"/>
                  <w:szCs w:val="22"/>
                  <w:lang w:eastAsia="cs-CZ"/>
                </w:rPr>
                <w:delText>Kč</w:delText>
              </w:r>
            </w:del>
            <w:del w:id="94" w:author="Petr Chorošenin" w:date="2024-06-03T14:10:00Z">
              <w:r w:rsidRPr="00A73F4F">
                <w:rPr>
                  <w:rFonts w:ascii="Arial" w:hAnsi="Arial" w:cs="Arial"/>
                  <w:bCs/>
                  <w:color w:val="000000"/>
                  <w:sz w:val="22"/>
                  <w:szCs w:val="22"/>
                  <w:lang w:eastAsia="cs-CZ"/>
                </w:rPr>
                <w:delText xml:space="preserve"> ročně.</w:delText>
              </w:r>
            </w:del>
          </w:p>
        </w:tc>
        <w:tc>
          <w:tcPr>
            <w:tcW w:w="796" w:type="dxa"/>
            <w:tcBorders>
              <w:top w:val="nil"/>
              <w:left w:val="nil"/>
              <w:bottom w:val="nil"/>
              <w:right w:val="nil"/>
            </w:tcBorders>
            <w:shd w:val="clear" w:color="auto" w:fill="FFFFFF" w:themeFill="background1"/>
            <w:noWrap/>
            <w:vAlign w:val="bottom"/>
            <w:hideMark/>
          </w:tcPr>
          <w:p w:rsidR="00FC673B" w:rsidRPr="007E31D0" w:rsidP="00897581" w14:paraId="4E37C561" w14:textId="77777777">
            <w:pPr>
              <w:rPr>
                <w:rFonts w:ascii="Arial" w:hAnsi="Arial" w:cs="Arial"/>
                <w:b/>
                <w:bCs/>
                <w:color w:val="000000"/>
                <w:sz w:val="20"/>
                <w:szCs w:val="20"/>
              </w:rPr>
            </w:pPr>
          </w:p>
        </w:tc>
      </w:tr>
    </w:tbl>
    <w:p w:rsidR="00FC673B" w:rsidP="0056171A" w14:paraId="17DDDEB2" w14:textId="77777777">
      <w:pPr>
        <w:rPr>
          <w:rFonts w:ascii="Arial" w:hAnsi="Arial" w:cs="Arial"/>
          <w:color w:val="000000"/>
          <w:sz w:val="22"/>
          <w:szCs w:val="22"/>
        </w:rPr>
      </w:pPr>
    </w:p>
    <w:p w:rsidR="00FC673B" w:rsidP="0056171A" w14:paraId="35B519C6" w14:textId="77777777">
      <w:pPr>
        <w:rPr>
          <w:rFonts w:ascii="Arial" w:hAnsi="Arial" w:cs="Arial"/>
          <w:color w:val="000000"/>
          <w:sz w:val="22"/>
          <w:szCs w:val="22"/>
        </w:rPr>
      </w:pPr>
    </w:p>
    <w:p w:rsidR="00FC673B" w:rsidRPr="0056171A" w:rsidP="0056171A" w14:paraId="7FAA82DD" w14:textId="77777777">
      <w:pPr>
        <w:rPr>
          <w:rFonts w:ascii="Arial" w:hAnsi="Arial" w:cs="Arial"/>
          <w:color w:val="000000"/>
          <w:sz w:val="22"/>
          <w:szCs w:val="22"/>
        </w:rPr>
      </w:pPr>
    </w:p>
    <w:p w:rsidR="00DD2CDE" w:rsidRPr="00C7291A" w:rsidP="0056171A" w14:paraId="4B6B527E" w14:textId="77777777">
      <w:pPr>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Příjemci podpory</w:t>
      </w:r>
      <w:r w:rsidRPr="0056171A" w:rsidR="00240EF3">
        <w:rPr>
          <w:rFonts w:ascii="Arial" w:hAnsi="Arial" w:cs="Arial"/>
          <w:color w:val="000000"/>
          <w:sz w:val="22"/>
          <w:szCs w:val="22"/>
          <w:u w:val="single"/>
        </w:rPr>
        <w:t xml:space="preserve"> a možnost jejich změny</w:t>
      </w:r>
      <w:r w:rsidRPr="0056171A">
        <w:rPr>
          <w:rFonts w:ascii="Arial" w:hAnsi="Arial" w:cs="Arial"/>
          <w:color w:val="000000"/>
          <w:sz w:val="22"/>
          <w:szCs w:val="22"/>
          <w:u w:val="single"/>
        </w:rPr>
        <w:t>:</w:t>
      </w:r>
    </w:p>
    <w:p w:rsidR="00C7291A" w:rsidRPr="0056171A" w:rsidP="008A02CA" w14:paraId="6F488F80" w14:textId="77777777"/>
    <w:p w:rsidR="003A4B81" w:rsidP="0056171A" w14:paraId="4DB618A3"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 xml:space="preserve">Příjemcem podpory v rámci této skupiny grantových projektů </w:t>
      </w:r>
      <w:r w:rsidRPr="0056171A" w:rsidR="006071B3">
        <w:rPr>
          <w:rFonts w:ascii="Arial" w:hAnsi="Arial" w:cs="Arial"/>
          <w:color w:val="000000"/>
          <w:sz w:val="22"/>
          <w:szCs w:val="22"/>
        </w:rPr>
        <w:t>Návratové granty</w:t>
      </w:r>
      <w:r w:rsidRPr="0056171A">
        <w:rPr>
          <w:rFonts w:ascii="Arial" w:hAnsi="Arial" w:cs="Arial"/>
          <w:color w:val="000000"/>
          <w:sz w:val="22"/>
          <w:szCs w:val="22"/>
        </w:rPr>
        <w:t xml:space="preserve"> může být v souladu s</w:t>
      </w:r>
      <w:r w:rsidRPr="0056171A" w:rsidR="00021BA1">
        <w:rPr>
          <w:rFonts w:ascii="Arial" w:hAnsi="Arial" w:cs="Arial"/>
          <w:color w:val="000000"/>
          <w:sz w:val="22"/>
          <w:szCs w:val="22"/>
        </w:rPr>
        <w:t> </w:t>
      </w:r>
      <w:r w:rsidRPr="0056171A" w:rsidR="00021BA1">
        <w:rPr>
          <w:rFonts w:ascii="Arial" w:hAnsi="Arial" w:cs="Arial"/>
          <w:sz w:val="22"/>
          <w:szCs w:val="22"/>
        </w:rPr>
        <w:t>§</w:t>
      </w:r>
      <w:r w:rsidRPr="0056171A" w:rsidR="003C7BD9">
        <w:rPr>
          <w:rFonts w:ascii="Arial" w:hAnsi="Arial" w:cs="Arial"/>
          <w:sz w:val="22"/>
          <w:szCs w:val="22"/>
        </w:rPr>
        <w:t> </w:t>
      </w:r>
      <w:r w:rsidRPr="0056171A">
        <w:rPr>
          <w:rFonts w:ascii="Arial" w:hAnsi="Arial" w:cs="Arial"/>
          <w:sz w:val="22"/>
          <w:szCs w:val="22"/>
        </w:rPr>
        <w:t>2 odst. 2 písm. b) Zákona</w:t>
      </w:r>
      <w:r w:rsidRPr="0056171A">
        <w:rPr>
          <w:rFonts w:ascii="Arial" w:hAnsi="Arial" w:cs="Arial"/>
          <w:color w:val="000000"/>
          <w:sz w:val="22"/>
          <w:szCs w:val="22"/>
        </w:rPr>
        <w:t xml:space="preserve"> uchazeč o grant z řad organizačních složek státu nebo organizačních jednotek ministerstva zabývající se výzkumem a vývojem, a dále </w:t>
      </w:r>
      <w:r w:rsidRPr="0056171A" w:rsidR="00D529F0">
        <w:rPr>
          <w:rFonts w:ascii="Arial" w:hAnsi="Arial" w:cs="Arial"/>
          <w:color w:val="000000"/>
          <w:sz w:val="22"/>
          <w:szCs w:val="22"/>
        </w:rPr>
        <w:t xml:space="preserve">z řad </w:t>
      </w:r>
      <w:r w:rsidRPr="0056171A">
        <w:rPr>
          <w:rFonts w:ascii="Arial" w:hAnsi="Arial" w:cs="Arial"/>
          <w:color w:val="000000"/>
          <w:sz w:val="22"/>
          <w:szCs w:val="22"/>
        </w:rPr>
        <w:t>právnických osob se</w:t>
      </w:r>
      <w:r w:rsidRPr="0056171A" w:rsidR="00F1609A">
        <w:rPr>
          <w:rFonts w:ascii="Arial" w:hAnsi="Arial" w:cs="Arial"/>
          <w:color w:val="000000"/>
          <w:sz w:val="22"/>
          <w:szCs w:val="22"/>
        </w:rPr>
        <w:t xml:space="preserve"> sídlem v České republice, který </w:t>
      </w:r>
      <w:r w:rsidRPr="0056171A">
        <w:rPr>
          <w:rFonts w:ascii="Arial" w:hAnsi="Arial" w:cs="Arial"/>
          <w:color w:val="000000"/>
          <w:sz w:val="22"/>
          <w:szCs w:val="22"/>
        </w:rPr>
        <w:t>splní podmínky způ</w:t>
      </w:r>
      <w:r w:rsidRPr="0056171A" w:rsidR="00021BA1">
        <w:rPr>
          <w:rFonts w:ascii="Arial" w:hAnsi="Arial" w:cs="Arial"/>
          <w:color w:val="000000"/>
          <w:sz w:val="22"/>
          <w:szCs w:val="22"/>
        </w:rPr>
        <w:t>sobilosti uchazeče o</w:t>
      </w:r>
      <w:r w:rsidRPr="0056171A" w:rsidR="00B41A44">
        <w:rPr>
          <w:rFonts w:ascii="Arial" w:hAnsi="Arial" w:cs="Arial"/>
          <w:color w:val="000000"/>
          <w:sz w:val="22"/>
          <w:szCs w:val="22"/>
        </w:rPr>
        <w:t> </w:t>
      </w:r>
      <w:r w:rsidRPr="0056171A" w:rsidR="00021BA1">
        <w:rPr>
          <w:rFonts w:ascii="Arial" w:hAnsi="Arial" w:cs="Arial"/>
          <w:color w:val="000000"/>
          <w:sz w:val="22"/>
          <w:szCs w:val="22"/>
        </w:rPr>
        <w:t>podporu, a </w:t>
      </w:r>
      <w:r w:rsidRPr="0056171A" w:rsidR="00F1609A">
        <w:rPr>
          <w:rFonts w:ascii="Arial" w:hAnsi="Arial" w:cs="Arial"/>
          <w:color w:val="000000"/>
          <w:sz w:val="22"/>
          <w:szCs w:val="22"/>
        </w:rPr>
        <w:t>který byl</w:t>
      </w:r>
      <w:r w:rsidRPr="0056171A">
        <w:rPr>
          <w:rFonts w:ascii="Arial" w:hAnsi="Arial" w:cs="Arial"/>
          <w:color w:val="000000"/>
          <w:sz w:val="22"/>
          <w:szCs w:val="22"/>
        </w:rPr>
        <w:t xml:space="preserve"> vybrán ve </w:t>
      </w:r>
      <w:r w:rsidRPr="0056171A" w:rsidR="00FD662A">
        <w:rPr>
          <w:rFonts w:ascii="Arial" w:hAnsi="Arial" w:cs="Arial"/>
          <w:color w:val="000000"/>
          <w:sz w:val="22"/>
          <w:szCs w:val="22"/>
        </w:rPr>
        <w:t>Veřejn</w:t>
      </w:r>
      <w:r w:rsidRPr="0056171A">
        <w:rPr>
          <w:rFonts w:ascii="Arial" w:hAnsi="Arial" w:cs="Arial"/>
          <w:color w:val="000000"/>
          <w:sz w:val="22"/>
          <w:szCs w:val="22"/>
        </w:rPr>
        <w:t>é soutěži</w:t>
      </w:r>
      <w:r w:rsidRPr="0056171A" w:rsidR="00FD662A">
        <w:rPr>
          <w:rFonts w:ascii="Arial" w:hAnsi="Arial" w:cs="Arial"/>
          <w:color w:val="000000"/>
          <w:sz w:val="22"/>
          <w:szCs w:val="22"/>
        </w:rPr>
        <w:t xml:space="preserve">. </w:t>
      </w:r>
      <w:r w:rsidRPr="0056171A">
        <w:rPr>
          <w:rFonts w:ascii="Arial" w:hAnsi="Arial" w:cs="Arial"/>
          <w:color w:val="000000"/>
          <w:sz w:val="22"/>
          <w:szCs w:val="22"/>
        </w:rPr>
        <w:t xml:space="preserve">Fyzické osoby se příjemci podpory v této skupině projektů stát nemohou. </w:t>
      </w:r>
    </w:p>
    <w:p w:rsidR="001C2655" w:rsidRPr="0056171A" w:rsidP="0056171A" w14:paraId="5DDBF7DC" w14:textId="77777777">
      <w:pPr>
        <w:autoSpaceDE w:val="0"/>
        <w:autoSpaceDN w:val="0"/>
        <w:adjustRightInd w:val="0"/>
        <w:jc w:val="both"/>
        <w:rPr>
          <w:rFonts w:ascii="Arial" w:hAnsi="Arial" w:cs="Arial"/>
          <w:color w:val="000000"/>
          <w:sz w:val="22"/>
          <w:szCs w:val="22"/>
        </w:rPr>
      </w:pPr>
    </w:p>
    <w:p w:rsidR="004E0277" w:rsidRPr="0056171A" w:rsidP="0056171A" w14:paraId="5AC09A2C"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Podle čl. 1 odst. 4 písm. a) a c) Nařízení je vyloučeno vyplacení jednotlivé podpory ve</w:t>
      </w:r>
      <w:r w:rsidRPr="0056171A" w:rsidR="000D2DEF">
        <w:rPr>
          <w:rFonts w:ascii="Arial" w:hAnsi="Arial" w:cs="Arial"/>
          <w:color w:val="000000"/>
          <w:sz w:val="22"/>
          <w:szCs w:val="22"/>
        </w:rPr>
        <w:t> </w:t>
      </w:r>
      <w:r w:rsidRPr="0056171A">
        <w:rPr>
          <w:rFonts w:ascii="Arial" w:hAnsi="Arial" w:cs="Arial"/>
          <w:color w:val="000000"/>
          <w:sz w:val="22"/>
          <w:szCs w:val="22"/>
        </w:rPr>
        <w:t>prospěch podniku, vůči němuž byl v návaznosti na rozhodnutí Evropské komise</w:t>
      </w:r>
      <w:r w:rsidRPr="0056171A" w:rsidR="000B0232">
        <w:rPr>
          <w:rFonts w:ascii="Arial" w:hAnsi="Arial" w:cs="Arial"/>
          <w:color w:val="000000"/>
          <w:sz w:val="22"/>
          <w:szCs w:val="22"/>
        </w:rPr>
        <w:t>, na základě kterého/jímž byla podpora obdržená od poskytovatele z České republiky prohlášena za protiprávní a neslučitelnou s vnitřním trhem,</w:t>
      </w:r>
      <w:r w:rsidRPr="0056171A">
        <w:rPr>
          <w:rFonts w:ascii="Arial" w:hAnsi="Arial" w:cs="Arial"/>
          <w:color w:val="000000"/>
          <w:sz w:val="22"/>
          <w:szCs w:val="22"/>
        </w:rPr>
        <w:t xml:space="preserve"> vystaven inkasní příkaz, který je nesplacený a</w:t>
      </w:r>
      <w:r w:rsidRPr="0056171A" w:rsidR="00627ABF">
        <w:rPr>
          <w:rFonts w:ascii="Arial" w:hAnsi="Arial" w:cs="Arial"/>
          <w:color w:val="000000"/>
          <w:sz w:val="22"/>
          <w:szCs w:val="22"/>
        </w:rPr>
        <w:t> </w:t>
      </w:r>
      <w:r w:rsidRPr="0056171A">
        <w:rPr>
          <w:rFonts w:ascii="Arial" w:hAnsi="Arial" w:cs="Arial"/>
          <w:color w:val="000000"/>
          <w:sz w:val="22"/>
          <w:szCs w:val="22"/>
        </w:rPr>
        <w:t>podniku v obtížích ve smyslu článku 2 odst. 18</w:t>
      </w:r>
      <w:r w:rsidRPr="0056171A" w:rsidR="000D2DEF">
        <w:rPr>
          <w:rFonts w:ascii="Arial" w:hAnsi="Arial" w:cs="Arial"/>
          <w:color w:val="000000"/>
          <w:sz w:val="22"/>
          <w:szCs w:val="22"/>
        </w:rPr>
        <w:t> </w:t>
      </w:r>
      <w:r w:rsidRPr="0056171A">
        <w:rPr>
          <w:rFonts w:ascii="Arial" w:hAnsi="Arial" w:cs="Arial"/>
          <w:color w:val="000000"/>
          <w:sz w:val="22"/>
          <w:szCs w:val="22"/>
        </w:rPr>
        <w:t>Nařízení.</w:t>
      </w:r>
      <w:r w:rsidRPr="0056171A" w:rsidR="001D0D35">
        <w:rPr>
          <w:rFonts w:ascii="Arial" w:hAnsi="Arial" w:cs="Arial"/>
          <w:color w:val="000000"/>
          <w:sz w:val="22"/>
          <w:szCs w:val="22"/>
        </w:rPr>
        <w:t xml:space="preserve"> </w:t>
      </w:r>
      <w:r w:rsidRPr="0056171A" w:rsidR="00073031">
        <w:rPr>
          <w:rFonts w:ascii="Arial" w:hAnsi="Arial" w:cs="Arial"/>
          <w:color w:val="000000"/>
          <w:sz w:val="22"/>
          <w:szCs w:val="22"/>
        </w:rPr>
        <w:t>V souladu s čl. 1 odst. 5 a) Nařízení je požadováno, aby měl příjemce k okamžiku vyplacení podpory</w:t>
      </w:r>
      <w:r w:rsidRPr="0056171A" w:rsidR="005521B3">
        <w:rPr>
          <w:rFonts w:ascii="Arial" w:hAnsi="Arial" w:cs="Arial"/>
          <w:color w:val="000000"/>
          <w:sz w:val="22"/>
          <w:szCs w:val="22"/>
        </w:rPr>
        <w:t xml:space="preserve"> v</w:t>
      </w:r>
      <w:r w:rsidRPr="0056171A" w:rsidR="00073031">
        <w:rPr>
          <w:rFonts w:ascii="Arial" w:hAnsi="Arial" w:cs="Arial"/>
          <w:color w:val="000000"/>
          <w:sz w:val="22"/>
          <w:szCs w:val="22"/>
        </w:rPr>
        <w:t xml:space="preserve"> České republic</w:t>
      </w:r>
      <w:r w:rsidRPr="0056171A" w:rsidR="00382C35">
        <w:rPr>
          <w:rFonts w:ascii="Arial" w:hAnsi="Arial" w:cs="Arial"/>
          <w:color w:val="000000"/>
          <w:sz w:val="22"/>
          <w:szCs w:val="22"/>
        </w:rPr>
        <w:t>e</w:t>
      </w:r>
      <w:r w:rsidRPr="0056171A" w:rsidR="00073031">
        <w:rPr>
          <w:rFonts w:ascii="Arial" w:hAnsi="Arial" w:cs="Arial"/>
          <w:color w:val="000000"/>
          <w:sz w:val="22"/>
          <w:szCs w:val="22"/>
        </w:rPr>
        <w:t xml:space="preserve"> provozovnu či pobočku. </w:t>
      </w:r>
    </w:p>
    <w:p w:rsidR="00631A33" w:rsidRPr="0056171A" w:rsidP="0056171A" w14:paraId="29E76F5D" w14:textId="77777777">
      <w:pPr>
        <w:autoSpaceDE w:val="0"/>
        <w:autoSpaceDN w:val="0"/>
        <w:adjustRightInd w:val="0"/>
        <w:jc w:val="both"/>
        <w:rPr>
          <w:rFonts w:ascii="Arial" w:hAnsi="Arial" w:cs="Arial"/>
          <w:color w:val="000000"/>
          <w:sz w:val="22"/>
          <w:szCs w:val="22"/>
        </w:rPr>
      </w:pPr>
    </w:p>
    <w:p w:rsidR="004E0277" w:rsidRPr="00A73F4F" w:rsidP="0056171A" w14:paraId="2EA81369"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 xml:space="preserve">Intenzita podpory na základní výzkum poskytovaná podnikům dle čl. 25 Nařízení </w:t>
      </w:r>
      <w:r w:rsidRPr="0056171A" w:rsidR="003877B8">
        <w:rPr>
          <w:rFonts w:ascii="Arial" w:hAnsi="Arial" w:cs="Arial"/>
          <w:color w:val="000000"/>
          <w:sz w:val="22"/>
          <w:szCs w:val="22"/>
        </w:rPr>
        <w:t>smí být nejvýše 100 % způsobilých nákladů projektu</w:t>
      </w:r>
      <w:r w:rsidRPr="0056171A">
        <w:rPr>
          <w:rFonts w:ascii="Arial" w:hAnsi="Arial" w:cs="Arial"/>
          <w:color w:val="000000"/>
          <w:sz w:val="22"/>
          <w:szCs w:val="22"/>
        </w:rPr>
        <w:t xml:space="preserve">. Intenzita podpory na základní výzkum </w:t>
      </w:r>
      <w:r w:rsidRPr="00A73F4F">
        <w:rPr>
          <w:rFonts w:ascii="Arial" w:hAnsi="Arial" w:cs="Arial"/>
          <w:color w:val="000000"/>
          <w:sz w:val="22"/>
          <w:szCs w:val="22"/>
        </w:rPr>
        <w:t xml:space="preserve">poskytovaná výzkumným organizacím a výzkumným infrastrukturám dle bodu 19. Rámce </w:t>
      </w:r>
      <w:r w:rsidRPr="00A73F4F" w:rsidR="003877B8">
        <w:rPr>
          <w:rFonts w:ascii="Arial" w:hAnsi="Arial" w:cs="Arial"/>
          <w:color w:val="000000"/>
          <w:sz w:val="22"/>
          <w:szCs w:val="22"/>
        </w:rPr>
        <w:t>smí být nejvýše 100 % způsobilých nákladů projektu.</w:t>
      </w:r>
    </w:p>
    <w:p w:rsidR="00391DD4" w:rsidRPr="00A73F4F" w:rsidP="0056171A" w14:paraId="00FD67B5" w14:textId="77777777">
      <w:pPr>
        <w:autoSpaceDE w:val="0"/>
        <w:autoSpaceDN w:val="0"/>
        <w:adjustRightInd w:val="0"/>
        <w:jc w:val="both"/>
        <w:rPr>
          <w:rFonts w:ascii="Arial" w:hAnsi="Arial" w:cs="Arial"/>
          <w:color w:val="000000"/>
          <w:sz w:val="22"/>
          <w:szCs w:val="22"/>
        </w:rPr>
      </w:pPr>
    </w:p>
    <w:p w:rsidR="006071B3" w:rsidRPr="00A73F4F" w:rsidP="0056171A" w14:paraId="148045F3" w14:textId="3D03DEDF">
      <w:pPr>
        <w:autoSpaceDE w:val="0"/>
        <w:autoSpaceDN w:val="0"/>
        <w:adjustRightInd w:val="0"/>
        <w:jc w:val="both"/>
        <w:rPr>
          <w:rFonts w:ascii="Arial" w:hAnsi="Arial" w:cs="Arial"/>
          <w:color w:val="000000"/>
          <w:sz w:val="22"/>
          <w:szCs w:val="22"/>
        </w:rPr>
      </w:pPr>
      <w:r w:rsidRPr="00A73F4F">
        <w:rPr>
          <w:rFonts w:ascii="Arial" w:hAnsi="Arial" w:cs="Arial"/>
          <w:color w:val="000000"/>
          <w:sz w:val="22"/>
          <w:szCs w:val="22"/>
        </w:rPr>
        <w:t>Finanční podpora bude grantovým projektům Návratové granty udělována na základě konkrétních návrhů projektů vypracovaných potenciálními řešiteli těchto projektů, tj.</w:t>
      </w:r>
      <w:r w:rsidR="00D65849">
        <w:rPr>
          <w:rFonts w:ascii="Arial" w:hAnsi="Arial" w:cs="Arial"/>
          <w:color w:val="000000"/>
          <w:sz w:val="22"/>
          <w:szCs w:val="22"/>
        </w:rPr>
        <w:t> </w:t>
      </w:r>
      <w:r w:rsidRPr="00A73F4F">
        <w:rPr>
          <w:rFonts w:ascii="Arial" w:hAnsi="Arial" w:cs="Arial"/>
          <w:color w:val="000000"/>
          <w:sz w:val="22"/>
          <w:szCs w:val="22"/>
        </w:rPr>
        <w:t>vědeckými pracovníky, kteří k</w:t>
      </w:r>
      <w:r w:rsidR="00CC2809">
        <w:rPr>
          <w:rFonts w:ascii="Arial" w:hAnsi="Arial" w:cs="Arial"/>
          <w:color w:val="000000"/>
          <w:sz w:val="22"/>
          <w:szCs w:val="22"/>
        </w:rPr>
        <w:t xml:space="preserve"> datu</w:t>
      </w:r>
      <w:r w:rsidRPr="00A73F4F">
        <w:rPr>
          <w:rFonts w:ascii="Arial" w:hAnsi="Arial" w:cs="Arial"/>
          <w:color w:val="000000"/>
          <w:sz w:val="22"/>
          <w:szCs w:val="22"/>
        </w:rPr>
        <w:t xml:space="preserve"> vyhlášení veřejné soutěže řádně ukončili doktorské studium, tj. získali akademický titul Ph.D., přičemž doba od jeho získání ke stejnému datu nesmí být delší než </w:t>
      </w:r>
      <w:r w:rsidR="00F85253">
        <w:rPr>
          <w:rFonts w:ascii="Arial" w:hAnsi="Arial" w:cs="Arial"/>
          <w:color w:val="000000"/>
          <w:sz w:val="22"/>
          <w:szCs w:val="22"/>
        </w:rPr>
        <w:t>10</w:t>
      </w:r>
      <w:r w:rsidRPr="00A73F4F" w:rsidR="00F85253">
        <w:rPr>
          <w:rFonts w:ascii="Arial" w:hAnsi="Arial" w:cs="Arial"/>
          <w:color w:val="000000"/>
          <w:sz w:val="22"/>
          <w:szCs w:val="22"/>
        </w:rPr>
        <w:t xml:space="preserve"> </w:t>
      </w:r>
      <w:r w:rsidRPr="00A73F4F">
        <w:rPr>
          <w:rFonts w:ascii="Arial" w:hAnsi="Arial" w:cs="Arial"/>
          <w:color w:val="000000"/>
          <w:sz w:val="22"/>
          <w:szCs w:val="22"/>
        </w:rPr>
        <w:t xml:space="preserve">let, a </w:t>
      </w:r>
      <w:r w:rsidR="00127A00">
        <w:rPr>
          <w:rFonts w:ascii="Arial" w:hAnsi="Arial" w:cs="Arial"/>
          <w:color w:val="000000"/>
          <w:sz w:val="22"/>
          <w:szCs w:val="22"/>
        </w:rPr>
        <w:t>řešení projektu</w:t>
      </w:r>
      <w:r w:rsidRPr="00A73F4F">
        <w:rPr>
          <w:rFonts w:ascii="Arial" w:hAnsi="Arial" w:cs="Arial"/>
          <w:color w:val="000000"/>
          <w:sz w:val="22"/>
          <w:szCs w:val="22"/>
        </w:rPr>
        <w:t xml:space="preserve"> </w:t>
      </w:r>
      <w:r w:rsidR="00127A00">
        <w:rPr>
          <w:rFonts w:ascii="Arial" w:hAnsi="Arial" w:cs="Arial"/>
          <w:color w:val="000000"/>
          <w:sz w:val="22"/>
          <w:szCs w:val="22"/>
        </w:rPr>
        <w:t>naváže na</w:t>
      </w:r>
      <w:r w:rsidRPr="00A73F4F">
        <w:rPr>
          <w:rFonts w:ascii="Arial" w:hAnsi="Arial" w:cs="Arial"/>
          <w:color w:val="000000"/>
          <w:sz w:val="22"/>
          <w:szCs w:val="22"/>
        </w:rPr>
        <w:t xml:space="preserve"> kariérní přestáv</w:t>
      </w:r>
      <w:r w:rsidR="00127A00">
        <w:rPr>
          <w:rFonts w:ascii="Arial" w:hAnsi="Arial" w:cs="Arial"/>
          <w:color w:val="000000"/>
          <w:sz w:val="22"/>
          <w:szCs w:val="22"/>
        </w:rPr>
        <w:t>ku</w:t>
      </w:r>
      <w:r w:rsidRPr="00A73F4F">
        <w:rPr>
          <w:rFonts w:ascii="Arial" w:hAnsi="Arial" w:cs="Arial"/>
          <w:color w:val="000000"/>
          <w:sz w:val="22"/>
          <w:szCs w:val="22"/>
        </w:rPr>
        <w:t xml:space="preserve"> v délce </w:t>
      </w:r>
      <w:r w:rsidRPr="00A73F4F" w:rsidR="001C2655">
        <w:rPr>
          <w:rFonts w:ascii="Arial" w:hAnsi="Arial" w:cs="Arial"/>
          <w:color w:val="000000"/>
          <w:sz w:val="22"/>
          <w:szCs w:val="22"/>
        </w:rPr>
        <w:t xml:space="preserve">trvání od </w:t>
      </w:r>
      <w:r w:rsidRPr="00A73F4F">
        <w:rPr>
          <w:rFonts w:ascii="Arial" w:hAnsi="Arial" w:cs="Arial"/>
          <w:color w:val="000000"/>
          <w:sz w:val="22"/>
          <w:szCs w:val="22"/>
        </w:rPr>
        <w:t>1</w:t>
      </w:r>
      <w:r w:rsidR="00D65849">
        <w:rPr>
          <w:rFonts w:ascii="Arial" w:hAnsi="Arial" w:cs="Arial"/>
          <w:color w:val="000000"/>
          <w:sz w:val="22"/>
          <w:szCs w:val="22"/>
        </w:rPr>
        <w:t> </w:t>
      </w:r>
      <w:r w:rsidRPr="00A73F4F" w:rsidR="001C2655">
        <w:rPr>
          <w:rFonts w:ascii="Arial" w:hAnsi="Arial" w:cs="Arial"/>
          <w:color w:val="000000"/>
          <w:sz w:val="22"/>
          <w:szCs w:val="22"/>
        </w:rPr>
        <w:t xml:space="preserve">do </w:t>
      </w:r>
      <w:r w:rsidRPr="00A73F4F">
        <w:rPr>
          <w:rFonts w:ascii="Arial" w:hAnsi="Arial" w:cs="Arial"/>
          <w:color w:val="000000"/>
          <w:sz w:val="22"/>
          <w:szCs w:val="22"/>
        </w:rPr>
        <w:t xml:space="preserve">5 let. </w:t>
      </w:r>
      <w:r w:rsidR="00F22B6D">
        <w:rPr>
          <w:rFonts w:ascii="Arial" w:hAnsi="Arial" w:cs="Arial"/>
          <w:color w:val="000000"/>
          <w:sz w:val="22"/>
          <w:szCs w:val="22"/>
        </w:rPr>
        <w:t>Bližší podmínky pro navrhovatele jsou vymezeny v čl. 9 tohoto materiálu.</w:t>
      </w:r>
    </w:p>
    <w:p w:rsidR="00FC673B" w:rsidRPr="00A73F4F" w:rsidP="0056171A" w14:paraId="180841CA" w14:textId="77777777">
      <w:pPr>
        <w:autoSpaceDE w:val="0"/>
        <w:autoSpaceDN w:val="0"/>
        <w:adjustRightInd w:val="0"/>
        <w:jc w:val="both"/>
        <w:rPr>
          <w:rFonts w:ascii="Arial" w:hAnsi="Arial" w:cs="Arial"/>
          <w:color w:val="000000"/>
          <w:sz w:val="22"/>
          <w:szCs w:val="22"/>
        </w:rPr>
      </w:pPr>
    </w:p>
    <w:p w:rsidR="009A6724" w:rsidRPr="0056171A" w:rsidP="00A73F4F" w14:paraId="0FD09E71" w14:textId="77777777">
      <w:pPr>
        <w:autoSpaceDE w:val="0"/>
        <w:autoSpaceDN w:val="0"/>
        <w:adjustRightInd w:val="0"/>
        <w:spacing w:after="200"/>
        <w:jc w:val="both"/>
        <w:rPr>
          <w:rFonts w:ascii="Arial" w:hAnsi="Arial" w:cs="Arial"/>
          <w:color w:val="000000"/>
          <w:sz w:val="22"/>
          <w:szCs w:val="22"/>
        </w:rPr>
      </w:pPr>
      <w:r w:rsidRPr="00A73F4F">
        <w:rPr>
          <w:rFonts w:ascii="Arial" w:hAnsi="Arial" w:cs="Arial"/>
          <w:color w:val="000000"/>
          <w:sz w:val="22"/>
          <w:szCs w:val="22"/>
        </w:rPr>
        <w:t>Hlavním úkolem příjemce podpory je zejména institucionální a technické zajištění vhodných podmínek pro řešení grantového projektu.</w:t>
      </w:r>
      <w:r w:rsidRPr="0056171A">
        <w:rPr>
          <w:rFonts w:ascii="Arial" w:hAnsi="Arial" w:cs="Arial"/>
          <w:color w:val="000000"/>
          <w:sz w:val="22"/>
          <w:szCs w:val="22"/>
        </w:rPr>
        <w:t xml:space="preserve"> </w:t>
      </w:r>
    </w:p>
    <w:p w:rsidR="00332DA3" w:rsidRPr="0056171A" w:rsidP="00A73F4F" w14:paraId="515B0BC9"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Příjemce podpory bude rovněž povinen zajistit řešitelům etické a nediskriminační pracovní prostředí, explicitně stanovit etický kodex a zajistit transparentní proces řešení jeho případného porušení.</w:t>
      </w:r>
    </w:p>
    <w:p w:rsidR="009568CE" w:rsidRPr="0056171A" w:rsidP="00A73F4F" w14:paraId="2CDFFF17"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 xml:space="preserve">V zájmu zajištění portability </w:t>
      </w:r>
      <w:r w:rsidRPr="0056171A" w:rsidR="006071B3">
        <w:rPr>
          <w:rFonts w:ascii="Arial" w:hAnsi="Arial" w:cs="Arial"/>
          <w:color w:val="000000"/>
          <w:sz w:val="22"/>
          <w:szCs w:val="22"/>
        </w:rPr>
        <w:t>projektu Návratový grant</w:t>
      </w:r>
      <w:r w:rsidRPr="0056171A">
        <w:rPr>
          <w:rFonts w:ascii="Arial" w:hAnsi="Arial" w:cs="Arial"/>
          <w:color w:val="000000"/>
          <w:sz w:val="22"/>
          <w:szCs w:val="22"/>
        </w:rPr>
        <w:t xml:space="preserve"> bude ve smlouvě s příjemcem vyžadováno, aby se tento příjemce zavázal, že </w:t>
      </w:r>
      <w:r w:rsidRPr="0056171A" w:rsidR="00B8284C">
        <w:rPr>
          <w:rFonts w:ascii="Arial" w:hAnsi="Arial" w:cs="Arial"/>
          <w:color w:val="000000"/>
          <w:sz w:val="22"/>
          <w:szCs w:val="22"/>
        </w:rPr>
        <w:t xml:space="preserve">v případě zájmu řešitele o transfer </w:t>
      </w:r>
      <w:r w:rsidRPr="0056171A">
        <w:rPr>
          <w:rFonts w:ascii="Arial" w:hAnsi="Arial" w:cs="Arial"/>
          <w:color w:val="000000"/>
          <w:sz w:val="22"/>
          <w:szCs w:val="22"/>
        </w:rPr>
        <w:t>nebude bránit v</w:t>
      </w:r>
      <w:r w:rsidRPr="0056171A" w:rsidR="00B05148">
        <w:rPr>
          <w:rFonts w:ascii="Arial" w:hAnsi="Arial" w:cs="Arial"/>
          <w:color w:val="000000"/>
          <w:sz w:val="22"/>
          <w:szCs w:val="22"/>
        </w:rPr>
        <w:t> </w:t>
      </w:r>
      <w:r w:rsidRPr="0056171A">
        <w:rPr>
          <w:rFonts w:ascii="Arial" w:hAnsi="Arial" w:cs="Arial"/>
          <w:color w:val="000000"/>
          <w:sz w:val="22"/>
          <w:szCs w:val="22"/>
        </w:rPr>
        <w:t xml:space="preserve">přenosu grantového projektu </w:t>
      </w:r>
      <w:r w:rsidRPr="0056171A" w:rsidR="006071B3">
        <w:rPr>
          <w:rFonts w:ascii="Arial" w:hAnsi="Arial" w:cs="Arial"/>
          <w:color w:val="000000"/>
          <w:sz w:val="22"/>
          <w:szCs w:val="22"/>
        </w:rPr>
        <w:t xml:space="preserve">Návratový grant </w:t>
      </w:r>
      <w:r w:rsidRPr="0056171A">
        <w:rPr>
          <w:rFonts w:ascii="Arial" w:hAnsi="Arial" w:cs="Arial"/>
          <w:color w:val="000000"/>
          <w:sz w:val="22"/>
          <w:szCs w:val="22"/>
        </w:rPr>
        <w:t>na instituci nového příjemce a poskytne potřebnou součinnost.</w:t>
      </w:r>
      <w:r w:rsidRPr="0056171A" w:rsidR="00B8284C">
        <w:rPr>
          <w:rFonts w:ascii="Arial" w:hAnsi="Arial" w:cs="Arial"/>
          <w:color w:val="000000"/>
          <w:sz w:val="22"/>
          <w:szCs w:val="22"/>
        </w:rPr>
        <w:t xml:space="preserve"> </w:t>
      </w:r>
    </w:p>
    <w:p w:rsidR="00391DD4" w:rsidRPr="0056171A" w:rsidP="00A73F4F" w14:paraId="2849E814"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F</w:t>
      </w:r>
      <w:r w:rsidRPr="0056171A" w:rsidR="00415214">
        <w:rPr>
          <w:rFonts w:ascii="Arial" w:hAnsi="Arial" w:cs="Arial"/>
          <w:color w:val="000000"/>
          <w:sz w:val="22"/>
          <w:szCs w:val="22"/>
        </w:rPr>
        <w:t xml:space="preserve">ormální náležitosti žádosti </w:t>
      </w:r>
      <w:r w:rsidRPr="0056171A" w:rsidR="00CB6E7A">
        <w:rPr>
          <w:rFonts w:ascii="Arial" w:hAnsi="Arial" w:cs="Arial"/>
          <w:color w:val="000000"/>
          <w:sz w:val="22"/>
          <w:szCs w:val="22"/>
        </w:rPr>
        <w:t>o </w:t>
      </w:r>
      <w:r w:rsidRPr="0056171A" w:rsidR="003953AC">
        <w:rPr>
          <w:rFonts w:ascii="Arial" w:hAnsi="Arial" w:cs="Arial"/>
          <w:color w:val="000000"/>
          <w:sz w:val="22"/>
          <w:szCs w:val="22"/>
        </w:rPr>
        <w:t>změn</w:t>
      </w:r>
      <w:r w:rsidRPr="0056171A" w:rsidR="00415214">
        <w:rPr>
          <w:rFonts w:ascii="Arial" w:hAnsi="Arial" w:cs="Arial"/>
          <w:color w:val="000000"/>
          <w:sz w:val="22"/>
          <w:szCs w:val="22"/>
        </w:rPr>
        <w:t>u</w:t>
      </w:r>
      <w:r w:rsidRPr="0056171A" w:rsidR="003953AC">
        <w:rPr>
          <w:rFonts w:ascii="Arial" w:hAnsi="Arial" w:cs="Arial"/>
          <w:color w:val="000000"/>
          <w:sz w:val="22"/>
          <w:szCs w:val="22"/>
        </w:rPr>
        <w:t xml:space="preserve"> příjemce upraví podrobněji zadávací dokumentace na základě níže uvedených zásad a podmínek, </w:t>
      </w:r>
      <w:r w:rsidRPr="0056171A" w:rsidR="00F77BCE">
        <w:rPr>
          <w:rFonts w:ascii="Arial" w:hAnsi="Arial" w:cs="Arial"/>
          <w:color w:val="000000"/>
          <w:sz w:val="22"/>
          <w:szCs w:val="22"/>
        </w:rPr>
        <w:t>po</w:t>
      </w:r>
      <w:r w:rsidRPr="0056171A" w:rsidR="003953AC">
        <w:rPr>
          <w:rFonts w:ascii="Arial" w:hAnsi="Arial" w:cs="Arial"/>
          <w:color w:val="000000"/>
          <w:sz w:val="22"/>
          <w:szCs w:val="22"/>
        </w:rPr>
        <w:t>dle kterých bude posuzována otázka přípustnosti postoupení smlouvy dle §</w:t>
      </w:r>
      <w:r w:rsidRPr="0056171A" w:rsidR="003C7BD9">
        <w:rPr>
          <w:rFonts w:ascii="Arial" w:hAnsi="Arial" w:cs="Arial"/>
          <w:color w:val="000000"/>
          <w:sz w:val="22"/>
          <w:szCs w:val="22"/>
        </w:rPr>
        <w:t> </w:t>
      </w:r>
      <w:r w:rsidRPr="0056171A" w:rsidR="003953AC">
        <w:rPr>
          <w:rFonts w:ascii="Arial" w:hAnsi="Arial" w:cs="Arial"/>
          <w:color w:val="000000"/>
          <w:sz w:val="22"/>
          <w:szCs w:val="22"/>
        </w:rPr>
        <w:t>1895 a násl. zákona č. 89/2012 Sb., občanský zákoník</w:t>
      </w:r>
      <w:r w:rsidRPr="0056171A" w:rsidR="009568CE">
        <w:rPr>
          <w:rFonts w:ascii="Arial" w:hAnsi="Arial" w:cs="Arial"/>
          <w:color w:val="000000"/>
          <w:sz w:val="22"/>
          <w:szCs w:val="22"/>
        </w:rPr>
        <w:t>, ve znění pozdějších předpisů</w:t>
      </w:r>
      <w:r w:rsidRPr="0056171A" w:rsidR="003953AC">
        <w:rPr>
          <w:rFonts w:ascii="Arial" w:hAnsi="Arial" w:cs="Arial"/>
          <w:color w:val="000000"/>
          <w:sz w:val="22"/>
          <w:szCs w:val="22"/>
        </w:rPr>
        <w:t>. Jelikož postoupením smlouvy (tj</w:t>
      </w:r>
      <w:r w:rsidRPr="0056171A" w:rsidR="00CB6E7A">
        <w:rPr>
          <w:rFonts w:ascii="Arial" w:hAnsi="Arial" w:cs="Arial"/>
          <w:color w:val="000000"/>
          <w:sz w:val="22"/>
          <w:szCs w:val="22"/>
        </w:rPr>
        <w:t>. </w:t>
      </w:r>
      <w:r w:rsidRPr="0056171A" w:rsidR="003953AC">
        <w:rPr>
          <w:rFonts w:ascii="Arial" w:hAnsi="Arial" w:cs="Arial"/>
          <w:color w:val="000000"/>
          <w:sz w:val="22"/>
          <w:szCs w:val="22"/>
        </w:rPr>
        <w:t>změnou příjemce) nesmí dojít ke změně obsahu smluvního vztahu vzniklého na základě smlouvy o poskytnutí dotace na podporu grantového projektu</w:t>
      </w:r>
      <w:r w:rsidRPr="0056171A" w:rsidR="006071B3">
        <w:rPr>
          <w:rFonts w:ascii="Arial" w:hAnsi="Arial" w:cs="Arial"/>
          <w:color w:val="000000"/>
          <w:sz w:val="22"/>
          <w:szCs w:val="22"/>
        </w:rPr>
        <w:t xml:space="preserve"> Návratový grant</w:t>
      </w:r>
      <w:r w:rsidRPr="0056171A" w:rsidR="003953AC">
        <w:rPr>
          <w:rFonts w:ascii="Arial" w:hAnsi="Arial" w:cs="Arial"/>
          <w:color w:val="000000"/>
          <w:sz w:val="22"/>
          <w:szCs w:val="22"/>
        </w:rPr>
        <w:t>, musí být dodrženy níže vymezené základní zásady a</w:t>
      </w:r>
      <w:r w:rsidRPr="0056171A" w:rsidR="00F8445F">
        <w:rPr>
          <w:rFonts w:ascii="Arial" w:hAnsi="Arial" w:cs="Arial"/>
          <w:color w:val="000000"/>
          <w:sz w:val="22"/>
          <w:szCs w:val="22"/>
        </w:rPr>
        <w:t> </w:t>
      </w:r>
      <w:r w:rsidRPr="0056171A" w:rsidR="003953AC">
        <w:rPr>
          <w:rFonts w:ascii="Arial" w:hAnsi="Arial" w:cs="Arial"/>
          <w:color w:val="000000"/>
          <w:sz w:val="22"/>
          <w:szCs w:val="22"/>
        </w:rPr>
        <w:t>podmínky:</w:t>
      </w:r>
    </w:p>
    <w:p w:rsidR="00391DD4" w:rsidRPr="0056171A" w:rsidP="0056171A" w14:paraId="36590F1F" w14:textId="77777777">
      <w:pPr>
        <w:numPr>
          <w:ilvl w:val="0"/>
          <w:numId w:val="28"/>
        </w:num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Žádost o změnu příjemce musí podat současně stá</w:t>
      </w:r>
      <w:r w:rsidRPr="0056171A" w:rsidR="004C0990">
        <w:rPr>
          <w:rFonts w:ascii="Arial" w:hAnsi="Arial" w:cs="Arial"/>
          <w:color w:val="000000"/>
          <w:sz w:val="22"/>
          <w:szCs w:val="22"/>
        </w:rPr>
        <w:t>vající příjemce, nový uchazeč a </w:t>
      </w:r>
      <w:r w:rsidRPr="0056171A">
        <w:rPr>
          <w:rFonts w:ascii="Arial" w:hAnsi="Arial" w:cs="Arial"/>
          <w:color w:val="000000"/>
          <w:sz w:val="22"/>
          <w:szCs w:val="22"/>
        </w:rPr>
        <w:t xml:space="preserve">řešitel. Žádost o tuto změnu musí obsahovat předběžné vyúčtování způsobilých nákladů projektu, návrh vzájemného vypořádání všech </w:t>
      </w:r>
      <w:r w:rsidRPr="0056171A" w:rsidR="00021BA1">
        <w:rPr>
          <w:rFonts w:ascii="Arial" w:hAnsi="Arial" w:cs="Arial"/>
          <w:color w:val="000000"/>
          <w:sz w:val="22"/>
          <w:szCs w:val="22"/>
        </w:rPr>
        <w:t>majetkových práv, včetně práv k </w:t>
      </w:r>
      <w:r w:rsidRPr="0056171A">
        <w:rPr>
          <w:rFonts w:ascii="Arial" w:hAnsi="Arial" w:cs="Arial"/>
          <w:color w:val="000000"/>
          <w:sz w:val="22"/>
          <w:szCs w:val="22"/>
        </w:rPr>
        <w:t xml:space="preserve">výsledkům výzkumu, vše k zamýšlenému datu postoupení projektu. Součástí žádosti </w:t>
      </w:r>
      <w:r w:rsidRPr="0056171A">
        <w:rPr>
          <w:rFonts w:ascii="Arial" w:hAnsi="Arial" w:cs="Arial"/>
          <w:color w:val="000000"/>
          <w:sz w:val="22"/>
          <w:szCs w:val="22"/>
        </w:rPr>
        <w:t>bude prokázání způsobilosti nového uchazeče</w:t>
      </w:r>
      <w:r w:rsidRPr="0056171A" w:rsidR="006F0710">
        <w:rPr>
          <w:rFonts w:ascii="Arial" w:hAnsi="Arial" w:cs="Arial"/>
          <w:color w:val="000000"/>
          <w:sz w:val="22"/>
          <w:szCs w:val="22"/>
        </w:rPr>
        <w:t xml:space="preserve"> a vyjádření vůle převzetí všech závazků vůči řešiteli.</w:t>
      </w:r>
    </w:p>
    <w:p w:rsidR="00391DD4" w:rsidRPr="0056171A" w:rsidP="0056171A" w14:paraId="11A5F986" w14:textId="77777777">
      <w:pPr>
        <w:autoSpaceDE w:val="0"/>
        <w:autoSpaceDN w:val="0"/>
        <w:adjustRightInd w:val="0"/>
        <w:jc w:val="both"/>
        <w:rPr>
          <w:rFonts w:ascii="Arial" w:hAnsi="Arial" w:cs="Arial"/>
          <w:color w:val="000000"/>
          <w:sz w:val="22"/>
          <w:szCs w:val="22"/>
        </w:rPr>
      </w:pPr>
    </w:p>
    <w:p w:rsidR="00391DD4" w:rsidRPr="0056171A" w:rsidP="0056171A" w14:paraId="27623451" w14:textId="77777777">
      <w:pPr>
        <w:numPr>
          <w:ilvl w:val="0"/>
          <w:numId w:val="28"/>
        </w:num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 xml:space="preserve">Smyslem schvalovacího procesu změny příjemce bude v prvé řadě ověřit, zda nový uchazeč splňuje zákonné požadavky na způsobilost uchazeče, stejným způsobem jako v případě prověřování těchto podmínek v rámci </w:t>
      </w:r>
      <w:r w:rsidRPr="0056171A" w:rsidR="00FD662A">
        <w:rPr>
          <w:rFonts w:ascii="Arial" w:hAnsi="Arial" w:cs="Arial"/>
          <w:color w:val="000000"/>
          <w:sz w:val="22"/>
          <w:szCs w:val="22"/>
        </w:rPr>
        <w:t>Veřejn</w:t>
      </w:r>
      <w:r w:rsidRPr="0056171A">
        <w:rPr>
          <w:rFonts w:ascii="Arial" w:hAnsi="Arial" w:cs="Arial"/>
          <w:color w:val="000000"/>
          <w:sz w:val="22"/>
          <w:szCs w:val="22"/>
        </w:rPr>
        <w:t xml:space="preserve">é soutěže, tj. nový uchazeč musí prokázat způsobilost dle </w:t>
      </w:r>
      <w:r w:rsidRPr="0056171A" w:rsidR="007408DB">
        <w:rPr>
          <w:rFonts w:ascii="Arial" w:hAnsi="Arial" w:cs="Arial"/>
          <w:color w:val="000000"/>
          <w:sz w:val="22"/>
          <w:szCs w:val="22"/>
        </w:rPr>
        <w:t>Z</w:t>
      </w:r>
      <w:r w:rsidRPr="0056171A">
        <w:rPr>
          <w:rFonts w:ascii="Arial" w:hAnsi="Arial" w:cs="Arial"/>
          <w:color w:val="000000"/>
          <w:sz w:val="22"/>
          <w:szCs w:val="22"/>
        </w:rPr>
        <w:t>ákona v plném rozsahu.</w:t>
      </w:r>
    </w:p>
    <w:p w:rsidR="00391DD4" w:rsidRPr="0056171A" w:rsidP="0056171A" w14:paraId="7D7DC876" w14:textId="77777777">
      <w:pPr>
        <w:autoSpaceDE w:val="0"/>
        <w:autoSpaceDN w:val="0"/>
        <w:adjustRightInd w:val="0"/>
        <w:jc w:val="both"/>
        <w:rPr>
          <w:rFonts w:ascii="Arial" w:hAnsi="Arial" w:cs="Arial"/>
          <w:color w:val="000000"/>
          <w:sz w:val="22"/>
          <w:szCs w:val="22"/>
        </w:rPr>
      </w:pPr>
    </w:p>
    <w:p w:rsidR="00056A1E" w:rsidRPr="0056171A" w:rsidP="0056171A" w14:paraId="5D804A2E" w14:textId="77777777">
      <w:pPr>
        <w:numPr>
          <w:ilvl w:val="0"/>
          <w:numId w:val="28"/>
        </w:num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Smyslem schvalovacího procesu změny příjemce bude následně ověřit, zda je nový uc</w:t>
      </w:r>
      <w:r w:rsidRPr="0056171A" w:rsidR="00EA3353">
        <w:rPr>
          <w:rFonts w:ascii="Arial" w:hAnsi="Arial" w:cs="Arial"/>
          <w:color w:val="000000"/>
          <w:sz w:val="22"/>
          <w:szCs w:val="22"/>
        </w:rPr>
        <w:t xml:space="preserve">hazeč schopen zajistit </w:t>
      </w:r>
      <w:r w:rsidRPr="0056171A">
        <w:rPr>
          <w:rFonts w:ascii="Arial" w:hAnsi="Arial" w:cs="Arial"/>
          <w:color w:val="000000"/>
          <w:sz w:val="22"/>
          <w:szCs w:val="22"/>
        </w:rPr>
        <w:t xml:space="preserve">řešiteli </w:t>
      </w:r>
      <w:r w:rsidRPr="0056171A" w:rsidR="004F6C41">
        <w:rPr>
          <w:rFonts w:ascii="Arial" w:hAnsi="Arial" w:cs="Arial"/>
          <w:color w:val="000000"/>
          <w:sz w:val="22"/>
          <w:szCs w:val="22"/>
        </w:rPr>
        <w:t>s</w:t>
      </w:r>
      <w:r w:rsidRPr="0056171A">
        <w:rPr>
          <w:rFonts w:ascii="Arial" w:hAnsi="Arial" w:cs="Arial"/>
          <w:color w:val="000000"/>
          <w:sz w:val="22"/>
          <w:szCs w:val="22"/>
        </w:rPr>
        <w:t>tejné nebo lepší institucionální a technické zázemí pro řešení projektu tak</w:t>
      </w:r>
      <w:r w:rsidRPr="0056171A" w:rsidR="005521B3">
        <w:rPr>
          <w:rFonts w:ascii="Arial" w:hAnsi="Arial" w:cs="Arial"/>
          <w:color w:val="000000"/>
          <w:sz w:val="22"/>
          <w:szCs w:val="22"/>
        </w:rPr>
        <w:t>, aby</w:t>
      </w:r>
      <w:r w:rsidRPr="0056171A">
        <w:rPr>
          <w:rFonts w:ascii="Arial" w:hAnsi="Arial" w:cs="Arial"/>
          <w:color w:val="000000"/>
          <w:sz w:val="22"/>
          <w:szCs w:val="22"/>
        </w:rPr>
        <w:t xml:space="preserve"> projekt </w:t>
      </w:r>
      <w:r w:rsidRPr="0056171A" w:rsidR="005521B3">
        <w:rPr>
          <w:rFonts w:ascii="Arial" w:hAnsi="Arial" w:cs="Arial"/>
          <w:color w:val="000000"/>
          <w:sz w:val="22"/>
          <w:szCs w:val="22"/>
        </w:rPr>
        <w:t xml:space="preserve">mohl dosáhnout </w:t>
      </w:r>
      <w:r w:rsidRPr="0056171A">
        <w:rPr>
          <w:rFonts w:ascii="Arial" w:hAnsi="Arial" w:cs="Arial"/>
          <w:color w:val="000000"/>
          <w:sz w:val="22"/>
          <w:szCs w:val="22"/>
        </w:rPr>
        <w:t xml:space="preserve">naprosto stejného nebo lepšího hodnocení. Za tímto účelem </w:t>
      </w:r>
      <w:r w:rsidRPr="0056171A" w:rsidR="00415214">
        <w:rPr>
          <w:rFonts w:ascii="Arial" w:hAnsi="Arial" w:cs="Arial"/>
          <w:color w:val="000000"/>
          <w:sz w:val="22"/>
          <w:szCs w:val="22"/>
        </w:rPr>
        <w:t xml:space="preserve">si </w:t>
      </w:r>
      <w:r w:rsidRPr="0056171A">
        <w:rPr>
          <w:rFonts w:ascii="Arial" w:hAnsi="Arial" w:cs="Arial"/>
          <w:color w:val="000000"/>
          <w:sz w:val="22"/>
          <w:szCs w:val="22"/>
        </w:rPr>
        <w:t xml:space="preserve">předsednictvo </w:t>
      </w:r>
      <w:r w:rsidRPr="0056171A" w:rsidR="00415214">
        <w:rPr>
          <w:rFonts w:ascii="Arial" w:hAnsi="Arial" w:cs="Arial"/>
          <w:color w:val="000000"/>
          <w:sz w:val="22"/>
          <w:szCs w:val="22"/>
        </w:rPr>
        <w:t xml:space="preserve">GA ČR vyžádá stanovisko </w:t>
      </w:r>
      <w:r w:rsidRPr="0056171A">
        <w:rPr>
          <w:rFonts w:ascii="Arial" w:hAnsi="Arial" w:cs="Arial"/>
          <w:color w:val="000000"/>
          <w:sz w:val="22"/>
          <w:szCs w:val="22"/>
        </w:rPr>
        <w:t>hlavní</w:t>
      </w:r>
      <w:r w:rsidRPr="0056171A" w:rsidR="00415214">
        <w:rPr>
          <w:rFonts w:ascii="Arial" w:hAnsi="Arial" w:cs="Arial"/>
          <w:color w:val="000000"/>
          <w:sz w:val="22"/>
          <w:szCs w:val="22"/>
        </w:rPr>
        <w:t>ho</w:t>
      </w:r>
      <w:r w:rsidRPr="0056171A">
        <w:rPr>
          <w:rFonts w:ascii="Arial" w:hAnsi="Arial" w:cs="Arial"/>
          <w:color w:val="000000"/>
          <w:sz w:val="22"/>
          <w:szCs w:val="22"/>
        </w:rPr>
        <w:t xml:space="preserve"> zpravodaje projektu. </w:t>
      </w:r>
    </w:p>
    <w:p w:rsidR="008E774D" w:rsidRPr="0056171A" w:rsidP="0056171A" w14:paraId="1DAAB588" w14:textId="77777777">
      <w:pPr>
        <w:autoSpaceDE w:val="0"/>
        <w:autoSpaceDN w:val="0"/>
        <w:adjustRightInd w:val="0"/>
        <w:jc w:val="both"/>
        <w:rPr>
          <w:rFonts w:ascii="Arial" w:hAnsi="Arial" w:cs="Arial"/>
          <w:color w:val="000000"/>
          <w:sz w:val="22"/>
          <w:szCs w:val="22"/>
        </w:rPr>
      </w:pPr>
    </w:p>
    <w:p w:rsidR="00391DD4" w:rsidRPr="0056171A" w:rsidP="00A73F4F" w14:paraId="3902EEAF" w14:textId="77777777">
      <w:pPr>
        <w:numPr>
          <w:ilvl w:val="0"/>
          <w:numId w:val="28"/>
        </w:numPr>
        <w:autoSpaceDE w:val="0"/>
        <w:autoSpaceDN w:val="0"/>
        <w:adjustRightInd w:val="0"/>
        <w:spacing w:after="200"/>
        <w:ind w:left="714" w:hanging="357"/>
        <w:jc w:val="both"/>
        <w:rPr>
          <w:rFonts w:ascii="Arial" w:hAnsi="Arial" w:cs="Arial"/>
          <w:color w:val="000000"/>
          <w:sz w:val="22"/>
          <w:szCs w:val="22"/>
        </w:rPr>
      </w:pPr>
      <w:r w:rsidRPr="0056171A">
        <w:rPr>
          <w:rFonts w:ascii="Arial" w:hAnsi="Arial" w:cs="Arial"/>
          <w:color w:val="000000"/>
          <w:sz w:val="22"/>
          <w:szCs w:val="22"/>
        </w:rPr>
        <w:t xml:space="preserve">Pokud budou splněny všechny výše uvedené podmínky, předsednictvo GA ČR žádost </w:t>
      </w:r>
      <w:r w:rsidRPr="0056171A" w:rsidR="00415214">
        <w:rPr>
          <w:rFonts w:ascii="Arial" w:hAnsi="Arial" w:cs="Arial"/>
          <w:color w:val="000000"/>
          <w:sz w:val="22"/>
          <w:szCs w:val="22"/>
        </w:rPr>
        <w:t xml:space="preserve">posoudí a rozhodne </w:t>
      </w:r>
      <w:r w:rsidRPr="0056171A" w:rsidR="00110FF3">
        <w:rPr>
          <w:rFonts w:ascii="Arial" w:hAnsi="Arial" w:cs="Arial"/>
          <w:color w:val="000000"/>
          <w:sz w:val="22"/>
          <w:szCs w:val="22"/>
        </w:rPr>
        <w:t xml:space="preserve">o ní </w:t>
      </w:r>
      <w:r w:rsidRPr="0056171A" w:rsidR="00415214">
        <w:rPr>
          <w:rFonts w:ascii="Arial" w:hAnsi="Arial" w:cs="Arial"/>
          <w:color w:val="000000"/>
          <w:sz w:val="22"/>
          <w:szCs w:val="22"/>
        </w:rPr>
        <w:t>bez zbytečného odkladu, zpravidla na nejbližším zasedání předsednictva GA ČR</w:t>
      </w:r>
      <w:r w:rsidRPr="0056171A">
        <w:rPr>
          <w:rFonts w:ascii="Arial" w:hAnsi="Arial" w:cs="Arial"/>
          <w:color w:val="000000"/>
          <w:sz w:val="22"/>
          <w:szCs w:val="22"/>
        </w:rPr>
        <w:t>.</w:t>
      </w:r>
    </w:p>
    <w:p w:rsidR="00391DD4" w:rsidRPr="0056171A" w:rsidP="0056171A" w14:paraId="408B85F8"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sz w:val="22"/>
          <w:szCs w:val="22"/>
        </w:rPr>
        <w:t>Pokud bude změna příjemce schválena, bude moci stávají</w:t>
      </w:r>
      <w:r w:rsidRPr="0056171A" w:rsidR="00021BA1">
        <w:rPr>
          <w:rFonts w:ascii="Arial" w:hAnsi="Arial" w:cs="Arial"/>
          <w:color w:val="000000"/>
          <w:sz w:val="22"/>
          <w:szCs w:val="22"/>
        </w:rPr>
        <w:t>cí příjemce postoupit smlouvu o </w:t>
      </w:r>
      <w:r w:rsidRPr="0056171A">
        <w:rPr>
          <w:rFonts w:ascii="Arial" w:hAnsi="Arial" w:cs="Arial"/>
          <w:color w:val="000000"/>
          <w:sz w:val="22"/>
          <w:szCs w:val="22"/>
        </w:rPr>
        <w:t xml:space="preserve">poskytnutí dotace na podporu grantového projektu </w:t>
      </w:r>
      <w:r w:rsidRPr="0056171A" w:rsidR="006071B3">
        <w:rPr>
          <w:rFonts w:ascii="Arial" w:hAnsi="Arial" w:cs="Arial"/>
          <w:color w:val="000000"/>
          <w:sz w:val="22"/>
          <w:szCs w:val="22"/>
        </w:rPr>
        <w:t xml:space="preserve">Návratový grant </w:t>
      </w:r>
      <w:r w:rsidRPr="0056171A" w:rsidR="0054305A">
        <w:rPr>
          <w:rFonts w:ascii="Arial" w:hAnsi="Arial" w:cs="Arial"/>
          <w:color w:val="000000"/>
          <w:sz w:val="22"/>
          <w:szCs w:val="22"/>
        </w:rPr>
        <w:t>ve smyslu §</w:t>
      </w:r>
      <w:r w:rsidRPr="0056171A" w:rsidR="003C7BD9">
        <w:rPr>
          <w:rFonts w:ascii="Arial" w:hAnsi="Arial" w:cs="Arial"/>
          <w:color w:val="000000"/>
          <w:sz w:val="22"/>
          <w:szCs w:val="22"/>
        </w:rPr>
        <w:t> </w:t>
      </w:r>
      <w:r w:rsidRPr="0056171A">
        <w:rPr>
          <w:rFonts w:ascii="Arial" w:hAnsi="Arial" w:cs="Arial"/>
          <w:color w:val="000000"/>
          <w:sz w:val="22"/>
          <w:szCs w:val="22"/>
        </w:rPr>
        <w:t>1895 a</w:t>
      </w:r>
      <w:r w:rsidRPr="0056171A" w:rsidR="00B41A44">
        <w:rPr>
          <w:rFonts w:ascii="Arial" w:hAnsi="Arial" w:cs="Arial"/>
          <w:color w:val="000000"/>
          <w:sz w:val="22"/>
          <w:szCs w:val="22"/>
        </w:rPr>
        <w:t> </w:t>
      </w:r>
      <w:r w:rsidRPr="0056171A">
        <w:rPr>
          <w:rFonts w:ascii="Arial" w:hAnsi="Arial" w:cs="Arial"/>
          <w:color w:val="000000"/>
          <w:sz w:val="22"/>
          <w:szCs w:val="22"/>
        </w:rPr>
        <w:t>násl. zákona č. 89/2012 Sb., občanský zákoník</w:t>
      </w:r>
      <w:r w:rsidRPr="0056171A" w:rsidR="009568CE">
        <w:rPr>
          <w:rFonts w:ascii="Arial" w:hAnsi="Arial" w:cs="Arial"/>
          <w:color w:val="000000"/>
          <w:sz w:val="22"/>
          <w:szCs w:val="22"/>
        </w:rPr>
        <w:t>, ve znění pozdějších předpisů,</w:t>
      </w:r>
      <w:r w:rsidRPr="0056171A">
        <w:rPr>
          <w:rFonts w:ascii="Arial" w:hAnsi="Arial" w:cs="Arial"/>
          <w:color w:val="000000"/>
          <w:sz w:val="22"/>
          <w:szCs w:val="22"/>
        </w:rPr>
        <w:t xml:space="preserve"> na nového příjemce.</w:t>
      </w:r>
    </w:p>
    <w:p w:rsidR="00631A33" w:rsidRPr="0056171A" w:rsidP="0056171A" w14:paraId="439F3F21" w14:textId="77777777">
      <w:pPr>
        <w:autoSpaceDE w:val="0"/>
        <w:autoSpaceDN w:val="0"/>
        <w:adjustRightInd w:val="0"/>
        <w:jc w:val="both"/>
        <w:rPr>
          <w:rFonts w:ascii="Arial" w:hAnsi="Arial" w:cs="Arial"/>
          <w:color w:val="000000"/>
          <w:sz w:val="22"/>
          <w:szCs w:val="22"/>
        </w:rPr>
      </w:pPr>
    </w:p>
    <w:p w:rsidR="00751530" w:rsidRPr="0056171A" w:rsidP="0056171A" w14:paraId="4F45AC21" w14:textId="77777777">
      <w:pPr>
        <w:autoSpaceDE w:val="0"/>
        <w:autoSpaceDN w:val="0"/>
        <w:adjustRightInd w:val="0"/>
        <w:jc w:val="both"/>
        <w:rPr>
          <w:rFonts w:ascii="Arial" w:hAnsi="Arial" w:cs="Arial"/>
          <w:color w:val="000000"/>
          <w:sz w:val="22"/>
          <w:szCs w:val="22"/>
        </w:rPr>
      </w:pPr>
      <w:r w:rsidRPr="0056171A">
        <w:rPr>
          <w:rFonts w:ascii="Arial" w:hAnsi="Arial" w:cs="Arial"/>
          <w:color w:val="000000" w:themeColor="text1"/>
          <w:sz w:val="22"/>
          <w:szCs w:val="22"/>
        </w:rPr>
        <w:t xml:space="preserve">Zadávací dokumentace veřejné soutěže blíže upraví situace dlouhodobější nepřítomnosti hlavního řešitele (např. z důvodu těhotenství či mateřské </w:t>
      </w:r>
      <w:r w:rsidRPr="0056171A" w:rsidR="00D266DD">
        <w:rPr>
          <w:rFonts w:ascii="Arial" w:hAnsi="Arial" w:cs="Arial"/>
          <w:color w:val="000000" w:themeColor="text1"/>
          <w:sz w:val="22"/>
          <w:szCs w:val="22"/>
        </w:rPr>
        <w:t xml:space="preserve">nebo rodičovské </w:t>
      </w:r>
      <w:r w:rsidRPr="0056171A">
        <w:rPr>
          <w:rFonts w:ascii="Arial" w:hAnsi="Arial" w:cs="Arial"/>
          <w:color w:val="000000" w:themeColor="text1"/>
          <w:sz w:val="22"/>
          <w:szCs w:val="22"/>
        </w:rPr>
        <w:t>dovolené).</w:t>
      </w:r>
    </w:p>
    <w:p w:rsidR="00E20927" w:rsidRPr="0056171A" w:rsidP="0056171A" w14:paraId="3EE95158" w14:textId="77777777">
      <w:pPr>
        <w:autoSpaceDE w:val="0"/>
        <w:autoSpaceDN w:val="0"/>
        <w:adjustRightInd w:val="0"/>
        <w:jc w:val="both"/>
        <w:rPr>
          <w:rFonts w:ascii="Arial" w:hAnsi="Arial" w:cs="Arial"/>
          <w:color w:val="000000"/>
          <w:sz w:val="22"/>
          <w:szCs w:val="22"/>
        </w:rPr>
      </w:pPr>
    </w:p>
    <w:p w:rsidR="00A62CD4" w:rsidRPr="0056171A" w:rsidP="0056171A" w14:paraId="17E27144" w14:textId="77777777">
      <w:pPr>
        <w:autoSpaceDE w:val="0"/>
        <w:autoSpaceDN w:val="0"/>
        <w:adjustRightInd w:val="0"/>
        <w:jc w:val="both"/>
        <w:rPr>
          <w:rFonts w:ascii="Arial" w:hAnsi="Arial" w:cs="Arial"/>
          <w:color w:val="000000"/>
          <w:sz w:val="22"/>
          <w:szCs w:val="22"/>
        </w:rPr>
      </w:pPr>
    </w:p>
    <w:p w:rsidR="00DD2CDE" w:rsidRPr="00C7291A" w:rsidP="0056171A" w14:paraId="651FFE70" w14:textId="77777777">
      <w:pPr>
        <w:keepNext/>
        <w:numPr>
          <w:ilvl w:val="0"/>
          <w:numId w:val="33"/>
        </w:numPr>
        <w:jc w:val="both"/>
        <w:outlineLvl w:val="0"/>
        <w:rPr>
          <w:rFonts w:ascii="Arial" w:hAnsi="Arial" w:cs="Arial"/>
          <w:color w:val="000000"/>
          <w:sz w:val="22"/>
          <w:szCs w:val="22"/>
        </w:rPr>
      </w:pPr>
      <w:r w:rsidRPr="0056171A">
        <w:rPr>
          <w:rFonts w:ascii="Arial" w:hAnsi="Arial" w:cs="Arial"/>
          <w:color w:val="000000"/>
          <w:sz w:val="22"/>
          <w:szCs w:val="22"/>
          <w:u w:val="single"/>
        </w:rPr>
        <w:t>Způsobilost uchazečů o podporu</w:t>
      </w:r>
      <w:r w:rsidRPr="0056171A" w:rsidR="00807C30">
        <w:rPr>
          <w:rFonts w:ascii="Arial" w:hAnsi="Arial" w:cs="Arial"/>
          <w:color w:val="000000"/>
          <w:sz w:val="22"/>
          <w:szCs w:val="22"/>
          <w:u w:val="single"/>
        </w:rPr>
        <w:t>:</w:t>
      </w:r>
    </w:p>
    <w:p w:rsidR="00C7291A" w:rsidRPr="0056171A" w:rsidP="008A02CA" w14:paraId="17710C7F" w14:textId="77777777"/>
    <w:p w:rsidR="003A655B" w:rsidRPr="0056171A" w:rsidP="0056171A" w14:paraId="66F916A3" w14:textId="77777777">
      <w:pPr>
        <w:jc w:val="both"/>
        <w:rPr>
          <w:rFonts w:ascii="Arial" w:hAnsi="Arial" w:cs="Arial"/>
          <w:color w:val="000000"/>
          <w:sz w:val="22"/>
          <w:szCs w:val="22"/>
        </w:rPr>
      </w:pPr>
      <w:r w:rsidRPr="0056171A">
        <w:rPr>
          <w:rFonts w:ascii="Arial" w:hAnsi="Arial" w:cs="Arial"/>
          <w:color w:val="000000"/>
          <w:sz w:val="22"/>
          <w:szCs w:val="22"/>
        </w:rPr>
        <w:t xml:space="preserve">Podporu v rámci skupiny grantových projektů </w:t>
      </w:r>
      <w:r w:rsidRPr="0056171A" w:rsidR="006071B3">
        <w:rPr>
          <w:rFonts w:ascii="Arial" w:hAnsi="Arial" w:cs="Arial"/>
          <w:color w:val="000000"/>
          <w:sz w:val="22"/>
          <w:szCs w:val="22"/>
        </w:rPr>
        <w:t>Návratové granty</w:t>
      </w:r>
      <w:r w:rsidRPr="0056171A">
        <w:rPr>
          <w:rFonts w:ascii="Arial" w:hAnsi="Arial" w:cs="Arial"/>
          <w:color w:val="000000"/>
          <w:sz w:val="22"/>
          <w:szCs w:val="22"/>
        </w:rPr>
        <w:t xml:space="preserve"> mohou obdržet pouze uchazeči, kteří splňují podmínky způsobilosti dané §</w:t>
      </w:r>
      <w:r w:rsidRPr="0056171A" w:rsidR="003C7BD9">
        <w:rPr>
          <w:rFonts w:ascii="Arial" w:hAnsi="Arial" w:cs="Arial"/>
          <w:color w:val="000000"/>
          <w:sz w:val="22"/>
          <w:szCs w:val="22"/>
        </w:rPr>
        <w:t> </w:t>
      </w:r>
      <w:r w:rsidRPr="0056171A">
        <w:rPr>
          <w:rFonts w:ascii="Arial" w:hAnsi="Arial" w:cs="Arial"/>
          <w:color w:val="000000"/>
          <w:sz w:val="22"/>
          <w:szCs w:val="22"/>
        </w:rPr>
        <w:t xml:space="preserve">18 </w:t>
      </w:r>
      <w:r w:rsidRPr="0056171A" w:rsidR="00D25D2E">
        <w:rPr>
          <w:rFonts w:ascii="Arial" w:hAnsi="Arial" w:cs="Arial"/>
          <w:color w:val="000000"/>
          <w:sz w:val="22"/>
          <w:szCs w:val="22"/>
        </w:rPr>
        <w:t>Zákon</w:t>
      </w:r>
      <w:r w:rsidRPr="0056171A" w:rsidR="00C70A71">
        <w:rPr>
          <w:rFonts w:ascii="Arial" w:hAnsi="Arial" w:cs="Arial"/>
          <w:color w:val="000000"/>
          <w:sz w:val="22"/>
          <w:szCs w:val="22"/>
        </w:rPr>
        <w:t>a</w:t>
      </w:r>
      <w:r w:rsidRPr="0056171A">
        <w:rPr>
          <w:rFonts w:ascii="Arial" w:hAnsi="Arial" w:cs="Arial"/>
          <w:color w:val="000000"/>
          <w:sz w:val="22"/>
          <w:szCs w:val="22"/>
        </w:rPr>
        <w:t>.</w:t>
      </w:r>
      <w:r w:rsidRPr="0056171A" w:rsidR="003149DB">
        <w:rPr>
          <w:rFonts w:ascii="Arial" w:hAnsi="Arial" w:cs="Arial"/>
          <w:color w:val="000000"/>
          <w:sz w:val="22"/>
          <w:szCs w:val="22"/>
        </w:rPr>
        <w:t xml:space="preserve"> </w:t>
      </w:r>
    </w:p>
    <w:p w:rsidR="00D025EE" w:rsidRPr="0056171A" w:rsidP="0056171A" w14:paraId="7CE65563" w14:textId="77777777">
      <w:pPr>
        <w:jc w:val="both"/>
        <w:rPr>
          <w:rFonts w:ascii="Arial" w:hAnsi="Arial" w:cs="Arial"/>
          <w:color w:val="000000"/>
          <w:sz w:val="22"/>
          <w:szCs w:val="22"/>
        </w:rPr>
      </w:pPr>
    </w:p>
    <w:p w:rsidR="00506160" w:rsidRPr="00A73F4F" w:rsidP="00A73F4F" w14:paraId="2B669F91" w14:textId="77777777">
      <w:pPr>
        <w:spacing w:after="200"/>
        <w:jc w:val="both"/>
        <w:rPr>
          <w:rFonts w:ascii="Arial" w:hAnsi="Arial" w:cs="Arial"/>
          <w:color w:val="000000" w:themeColor="text1"/>
          <w:sz w:val="22"/>
          <w:szCs w:val="22"/>
        </w:rPr>
      </w:pPr>
      <w:r w:rsidRPr="0056171A">
        <w:rPr>
          <w:rFonts w:ascii="Arial" w:hAnsi="Arial" w:cs="Arial"/>
          <w:color w:val="000000" w:themeColor="text1"/>
          <w:sz w:val="22"/>
          <w:szCs w:val="22"/>
        </w:rPr>
        <w:t xml:space="preserve">Způsobilým je takový uchazeč, který je schopen budoucímu řešiteli poskytnout odpovídající </w:t>
      </w:r>
      <w:r w:rsidRPr="00A73F4F">
        <w:rPr>
          <w:rFonts w:ascii="Arial" w:hAnsi="Arial" w:cs="Arial"/>
          <w:color w:val="000000" w:themeColor="text1"/>
          <w:sz w:val="22"/>
          <w:szCs w:val="22"/>
        </w:rPr>
        <w:t>technické a institucionální zázemí. Součástí návrhu projektu musí být závazek instituce vytvořit pro řešitele vhodné podmínky například poskytnutím vhodných prostorů nebo přístupu ke stávajícímu vybavení v průběhu řešení, popřípadě i po jeho skončení.</w:t>
      </w:r>
    </w:p>
    <w:p w:rsidR="005059F8" w:rsidRPr="00A73F4F" w:rsidP="00A73F4F" w14:paraId="1B044708" w14:textId="77777777">
      <w:pPr>
        <w:spacing w:after="200"/>
        <w:jc w:val="both"/>
        <w:rPr>
          <w:rFonts w:ascii="Arial" w:hAnsi="Arial" w:cs="Arial"/>
          <w:sz w:val="22"/>
          <w:szCs w:val="22"/>
        </w:rPr>
      </w:pPr>
      <w:r w:rsidRPr="00A73F4F">
        <w:rPr>
          <w:rFonts w:ascii="Arial" w:hAnsi="Arial" w:cs="Arial"/>
          <w:sz w:val="22"/>
          <w:szCs w:val="22"/>
        </w:rPr>
        <w:t>Vzhledem k povaze skupiny grantových projektů Návratové granty</w:t>
      </w:r>
      <w:r w:rsidRPr="00A73F4F" w:rsidR="00FC673B">
        <w:rPr>
          <w:rFonts w:ascii="Arial" w:hAnsi="Arial" w:cs="Arial"/>
          <w:sz w:val="22"/>
          <w:szCs w:val="22"/>
        </w:rPr>
        <w:t xml:space="preserve"> z</w:t>
      </w:r>
      <w:r w:rsidRPr="00A73F4F">
        <w:rPr>
          <w:rFonts w:ascii="Arial" w:hAnsi="Arial" w:cs="Arial"/>
          <w:sz w:val="22"/>
          <w:szCs w:val="22"/>
        </w:rPr>
        <w:t>měna řešitele není přípustná.</w:t>
      </w:r>
    </w:p>
    <w:p w:rsidR="00BE2AB0" w:rsidRPr="00A73F4F" w:rsidP="00A73F4F" w14:paraId="0E25D114" w14:textId="78EBF9DB">
      <w:pPr>
        <w:spacing w:after="200"/>
        <w:jc w:val="both"/>
        <w:rPr>
          <w:rFonts w:ascii="Arial" w:hAnsi="Arial" w:cs="Arial"/>
          <w:sz w:val="22"/>
          <w:szCs w:val="22"/>
        </w:rPr>
      </w:pPr>
      <w:r w:rsidRPr="00A73F4F">
        <w:rPr>
          <w:rFonts w:ascii="Arial" w:hAnsi="Arial" w:cs="Arial"/>
          <w:b/>
          <w:sz w:val="22"/>
          <w:szCs w:val="22"/>
        </w:rPr>
        <w:t>Navrhovatelem</w:t>
      </w:r>
      <w:r w:rsidRPr="00A73F4F">
        <w:rPr>
          <w:rFonts w:ascii="Arial" w:hAnsi="Arial" w:cs="Arial"/>
          <w:sz w:val="22"/>
          <w:szCs w:val="22"/>
        </w:rPr>
        <w:t xml:space="preserve">, </w:t>
      </w:r>
      <w:r w:rsidRPr="00A73F4F" w:rsidR="006071B3">
        <w:rPr>
          <w:rFonts w:ascii="Arial" w:hAnsi="Arial" w:cs="Arial"/>
          <w:sz w:val="22"/>
          <w:szCs w:val="22"/>
        </w:rPr>
        <w:t>tj. budoucím řešitelem, který se uchází o podporu projektu v rámci skupiny grantových projektů Návratové granty, může být jen pracovník</w:t>
      </w:r>
      <w:r w:rsidRPr="00A73F4F" w:rsidR="00FC673B">
        <w:rPr>
          <w:rFonts w:ascii="Arial" w:hAnsi="Arial" w:cs="Arial"/>
          <w:sz w:val="22"/>
          <w:szCs w:val="22"/>
        </w:rPr>
        <w:t>, který se po ukončení studia prokazatelně zabýval základním výzkumem a který má zájem se základním výzkum</w:t>
      </w:r>
      <w:r w:rsidRPr="00A73F4F" w:rsidR="00897581">
        <w:rPr>
          <w:rFonts w:ascii="Arial" w:hAnsi="Arial" w:cs="Arial"/>
          <w:sz w:val="22"/>
          <w:szCs w:val="22"/>
        </w:rPr>
        <w:t>em</w:t>
      </w:r>
      <w:r w:rsidRPr="00A73F4F" w:rsidR="00FC673B">
        <w:rPr>
          <w:rFonts w:ascii="Arial" w:hAnsi="Arial" w:cs="Arial"/>
          <w:sz w:val="22"/>
          <w:szCs w:val="22"/>
        </w:rPr>
        <w:t xml:space="preserve"> po kariérní přestávce opět zabývat</w:t>
      </w:r>
      <w:r w:rsidRPr="00A73F4F" w:rsidR="006071B3">
        <w:rPr>
          <w:rFonts w:ascii="Arial" w:hAnsi="Arial" w:cs="Arial"/>
          <w:sz w:val="22"/>
          <w:szCs w:val="22"/>
        </w:rPr>
        <w:t xml:space="preserve">. Současně musí navrhovatel splňovat podmínku, že k </w:t>
      </w:r>
      <w:r w:rsidR="00CC2809">
        <w:rPr>
          <w:rFonts w:ascii="Arial" w:hAnsi="Arial" w:cs="Arial"/>
          <w:sz w:val="22"/>
          <w:szCs w:val="22"/>
        </w:rPr>
        <w:t>datu</w:t>
      </w:r>
      <w:r w:rsidRPr="00A73F4F" w:rsidR="006071B3">
        <w:rPr>
          <w:rFonts w:ascii="Arial" w:hAnsi="Arial" w:cs="Arial"/>
          <w:sz w:val="22"/>
          <w:szCs w:val="22"/>
        </w:rPr>
        <w:t xml:space="preserve"> vyhlášení soutěže uplynulo nejvýše </w:t>
      </w:r>
      <w:r w:rsidR="00F85253">
        <w:rPr>
          <w:rFonts w:ascii="Arial" w:hAnsi="Arial" w:cs="Arial"/>
          <w:sz w:val="22"/>
          <w:szCs w:val="22"/>
        </w:rPr>
        <w:t>10</w:t>
      </w:r>
      <w:r w:rsidRPr="00A73F4F" w:rsidR="00F85253">
        <w:rPr>
          <w:rFonts w:ascii="Arial" w:hAnsi="Arial" w:cs="Arial"/>
          <w:sz w:val="22"/>
          <w:szCs w:val="22"/>
        </w:rPr>
        <w:t xml:space="preserve"> </w:t>
      </w:r>
      <w:r w:rsidRPr="00A73F4F" w:rsidR="006071B3">
        <w:rPr>
          <w:rFonts w:ascii="Arial" w:hAnsi="Arial" w:cs="Arial"/>
          <w:sz w:val="22"/>
          <w:szCs w:val="22"/>
        </w:rPr>
        <w:t xml:space="preserve">let od udělení jeho akademického titulu Ph.D. </w:t>
      </w:r>
      <w:r w:rsidR="00BC7CDB">
        <w:rPr>
          <w:rFonts w:ascii="Arial" w:hAnsi="Arial" w:cs="Arial"/>
          <w:sz w:val="22"/>
          <w:szCs w:val="22"/>
        </w:rPr>
        <w:t xml:space="preserve">Návrh projektu je možné podat nejpozději 1 rok od </w:t>
      </w:r>
      <w:r w:rsidR="00CC2809">
        <w:rPr>
          <w:rFonts w:ascii="Arial" w:hAnsi="Arial" w:cs="Arial"/>
          <w:sz w:val="22"/>
          <w:szCs w:val="22"/>
        </w:rPr>
        <w:t>konce kariérní přestávky</w:t>
      </w:r>
      <w:r w:rsidR="00E429DC">
        <w:rPr>
          <w:rFonts w:ascii="Arial" w:hAnsi="Arial" w:cs="Arial"/>
          <w:sz w:val="22"/>
          <w:szCs w:val="22"/>
        </w:rPr>
        <w:t>.</w:t>
      </w:r>
    </w:p>
    <w:p w:rsidR="00BC7CDB" w:rsidRPr="00A73F4F" w:rsidP="00A73F4F" w14:paraId="5BD2B791" w14:textId="77777777">
      <w:pPr>
        <w:spacing w:after="200"/>
        <w:jc w:val="both"/>
        <w:rPr>
          <w:rFonts w:ascii="Arial" w:hAnsi="Arial" w:cs="Arial"/>
          <w:sz w:val="22"/>
          <w:szCs w:val="22"/>
        </w:rPr>
      </w:pPr>
      <w:r w:rsidRPr="00A73F4F">
        <w:rPr>
          <w:rFonts w:ascii="Arial" w:hAnsi="Arial" w:cs="Arial"/>
          <w:sz w:val="22"/>
          <w:szCs w:val="22"/>
        </w:rPr>
        <w:t xml:space="preserve">Do tohoto limitu se nezapočítává období prokazatelně strávené na mateřské a rodičovské dovolené, doba pracovní neschopnosti u osob, které prodělaly dlouhodobou nemoc, a jiné obdobné dlouhodobé zákonné překážky výkonu práce. Zároveň musí být navrhovatel bezprostředně po kariérní přestávce zapříčiněné péčí o dítě či jinou závislou osobu v délce </w:t>
      </w:r>
      <w:r w:rsidRPr="00A73F4F" w:rsidR="009A6724">
        <w:rPr>
          <w:rFonts w:ascii="Arial" w:hAnsi="Arial" w:cs="Arial"/>
          <w:sz w:val="22"/>
          <w:szCs w:val="22"/>
        </w:rPr>
        <w:t xml:space="preserve">trvání od </w:t>
      </w:r>
      <w:r w:rsidRPr="00A73F4F">
        <w:rPr>
          <w:rFonts w:ascii="Arial" w:hAnsi="Arial" w:cs="Arial"/>
          <w:sz w:val="22"/>
          <w:szCs w:val="22"/>
        </w:rPr>
        <w:t>1</w:t>
      </w:r>
      <w:r w:rsidRPr="00A73F4F" w:rsidR="009A6724">
        <w:rPr>
          <w:rFonts w:ascii="Arial" w:hAnsi="Arial" w:cs="Arial"/>
          <w:sz w:val="22"/>
          <w:szCs w:val="22"/>
        </w:rPr>
        <w:t xml:space="preserve"> do </w:t>
      </w:r>
      <w:r w:rsidRPr="00A73F4F">
        <w:rPr>
          <w:rFonts w:ascii="Arial" w:hAnsi="Arial" w:cs="Arial"/>
          <w:sz w:val="22"/>
          <w:szCs w:val="22"/>
        </w:rPr>
        <w:t>5 let. Pracovní poměr navrhovatele k uchazeči vznikne nejpozději ke dni zahájení řešení projektu.</w:t>
      </w:r>
    </w:p>
    <w:p w:rsidR="00EC3A55" w:rsidRPr="00A73F4F" w:rsidP="00A73F4F" w14:paraId="3DD92492" w14:textId="0FDD500E">
      <w:pPr>
        <w:spacing w:after="200"/>
        <w:jc w:val="both"/>
        <w:rPr>
          <w:rFonts w:ascii="Arial" w:hAnsi="Arial" w:cs="Arial"/>
          <w:sz w:val="22"/>
          <w:szCs w:val="22"/>
        </w:rPr>
      </w:pPr>
      <w:r w:rsidRPr="00A73F4F">
        <w:rPr>
          <w:rFonts w:ascii="Arial" w:hAnsi="Arial" w:cs="Arial"/>
          <w:sz w:val="22"/>
          <w:szCs w:val="22"/>
        </w:rPr>
        <w:t xml:space="preserve">Projekt Návratový grant je projektem jednoho řešitele a předpokládá se, že tento řešitel bude pracovat výhradně na tomto grantovém projektu. Pokud to charakter projektu vyžaduje, mohou na pracovišti příjemce na řešení projektu případně spolupracovat i studenti </w:t>
      </w:r>
      <w:r w:rsidR="00A73105">
        <w:rPr>
          <w:rFonts w:ascii="Arial" w:hAnsi="Arial" w:cs="Arial"/>
          <w:sz w:val="22"/>
          <w:szCs w:val="22"/>
        </w:rPr>
        <w:t>nebo technici</w:t>
      </w:r>
      <w:r w:rsidRPr="00A73F4F">
        <w:rPr>
          <w:rFonts w:ascii="Arial" w:hAnsi="Arial" w:cs="Arial"/>
          <w:sz w:val="22"/>
          <w:szCs w:val="22"/>
        </w:rPr>
        <w:t>.</w:t>
      </w:r>
    </w:p>
    <w:p w:rsidR="00050565" w:rsidRPr="00A73F4F" w:rsidP="00A73F4F" w14:paraId="4E5CC849" w14:textId="60E277B9">
      <w:pPr>
        <w:spacing w:after="200"/>
        <w:jc w:val="both"/>
        <w:rPr>
          <w:rFonts w:ascii="Arial" w:hAnsi="Arial" w:cs="Arial"/>
          <w:sz w:val="22"/>
          <w:szCs w:val="22"/>
        </w:rPr>
      </w:pPr>
      <w:r w:rsidRPr="00A73F4F">
        <w:rPr>
          <w:rFonts w:ascii="Arial" w:hAnsi="Arial" w:cs="Arial"/>
          <w:sz w:val="22"/>
          <w:szCs w:val="22"/>
        </w:rPr>
        <w:t xml:space="preserve">K termínu zahájení řešení projektu nesmí mít žadatel/žadatelka na </w:t>
      </w:r>
      <w:r w:rsidRPr="00A73F4F" w:rsidR="00031F4E">
        <w:rPr>
          <w:rFonts w:ascii="Arial" w:hAnsi="Arial" w:cs="Arial"/>
          <w:sz w:val="22"/>
          <w:szCs w:val="22"/>
        </w:rPr>
        <w:t xml:space="preserve">všech </w:t>
      </w:r>
      <w:r w:rsidRPr="00A73F4F">
        <w:rPr>
          <w:rFonts w:ascii="Arial" w:hAnsi="Arial" w:cs="Arial"/>
          <w:sz w:val="22"/>
          <w:szCs w:val="22"/>
        </w:rPr>
        <w:t>vědeck</w:t>
      </w:r>
      <w:r w:rsidRPr="00A73F4F" w:rsidR="00031F4E">
        <w:rPr>
          <w:rFonts w:ascii="Arial" w:hAnsi="Arial" w:cs="Arial"/>
          <w:sz w:val="22"/>
          <w:szCs w:val="22"/>
        </w:rPr>
        <w:t>ých</w:t>
      </w:r>
      <w:r w:rsidRPr="00A73F4F">
        <w:rPr>
          <w:rFonts w:ascii="Arial" w:hAnsi="Arial" w:cs="Arial"/>
          <w:sz w:val="22"/>
          <w:szCs w:val="22"/>
        </w:rPr>
        <w:t xml:space="preserve"> </w:t>
      </w:r>
      <w:r w:rsidRPr="00A73F4F" w:rsidR="00031F4E">
        <w:rPr>
          <w:rFonts w:ascii="Arial" w:hAnsi="Arial" w:cs="Arial"/>
          <w:sz w:val="22"/>
          <w:szCs w:val="22"/>
        </w:rPr>
        <w:t>a</w:t>
      </w:r>
      <w:r w:rsidR="00D65849">
        <w:rPr>
          <w:rFonts w:ascii="Arial" w:hAnsi="Arial" w:cs="Arial"/>
          <w:sz w:val="22"/>
          <w:szCs w:val="22"/>
        </w:rPr>
        <w:t> </w:t>
      </w:r>
      <w:r w:rsidRPr="00A73F4F">
        <w:rPr>
          <w:rFonts w:ascii="Arial" w:hAnsi="Arial" w:cs="Arial"/>
          <w:sz w:val="22"/>
          <w:szCs w:val="22"/>
        </w:rPr>
        <w:t>akademick</w:t>
      </w:r>
      <w:r w:rsidRPr="00A73F4F" w:rsidR="00031F4E">
        <w:rPr>
          <w:rFonts w:ascii="Arial" w:hAnsi="Arial" w:cs="Arial"/>
          <w:sz w:val="22"/>
          <w:szCs w:val="22"/>
        </w:rPr>
        <w:t>ých</w:t>
      </w:r>
      <w:r w:rsidRPr="00A73F4F">
        <w:rPr>
          <w:rFonts w:ascii="Arial" w:hAnsi="Arial" w:cs="Arial"/>
          <w:sz w:val="22"/>
          <w:szCs w:val="22"/>
        </w:rPr>
        <w:t xml:space="preserve"> instituc</w:t>
      </w:r>
      <w:r w:rsidRPr="00A73F4F" w:rsidR="00031F4E">
        <w:rPr>
          <w:rFonts w:ascii="Arial" w:hAnsi="Arial" w:cs="Arial"/>
          <w:sz w:val="22"/>
          <w:szCs w:val="22"/>
        </w:rPr>
        <w:t>ích</w:t>
      </w:r>
      <w:r w:rsidRPr="00A73F4F">
        <w:rPr>
          <w:rFonts w:ascii="Arial" w:hAnsi="Arial" w:cs="Arial"/>
          <w:sz w:val="22"/>
          <w:szCs w:val="22"/>
        </w:rPr>
        <w:t xml:space="preserve"> součet všech úvazků vyšší než 0,</w:t>
      </w:r>
      <w:ins w:id="95" w:author="Petr Chorošenin" w:date="2024-06-03T13:08:00Z">
        <w:r w:rsidR="00CE7BC3">
          <w:rPr>
            <w:rFonts w:ascii="Arial" w:hAnsi="Arial" w:cs="Arial"/>
            <w:sz w:val="22"/>
            <w:szCs w:val="22"/>
          </w:rPr>
          <w:t>5</w:t>
        </w:r>
      </w:ins>
      <w:del w:id="96" w:author="Petr Chorošenin" w:date="2024-06-03T13:08:00Z">
        <w:r w:rsidRPr="00A73F4F">
          <w:rPr>
            <w:rFonts w:ascii="Arial" w:hAnsi="Arial" w:cs="Arial"/>
            <w:sz w:val="22"/>
            <w:szCs w:val="22"/>
          </w:rPr>
          <w:delText>2</w:delText>
        </w:r>
      </w:del>
      <w:r w:rsidR="002412B8">
        <w:rPr>
          <w:rFonts w:ascii="Arial" w:hAnsi="Arial" w:cs="Arial"/>
          <w:sz w:val="22"/>
          <w:szCs w:val="22"/>
        </w:rPr>
        <w:t xml:space="preserve"> (do této výše úvazku se nezapočítává </w:t>
      </w:r>
      <w:r w:rsidR="00DA020C">
        <w:rPr>
          <w:rFonts w:ascii="Arial" w:hAnsi="Arial" w:cs="Arial"/>
          <w:sz w:val="22"/>
          <w:szCs w:val="22"/>
        </w:rPr>
        <w:t>pracovní úvazek</w:t>
      </w:r>
      <w:ins w:id="97" w:author="Petr Chorošenin" w:date="2024-06-03T14:32:00Z">
        <w:r w:rsidR="00E91BF9">
          <w:rPr>
            <w:rFonts w:ascii="Arial" w:hAnsi="Arial" w:cs="Arial"/>
            <w:sz w:val="22"/>
            <w:szCs w:val="22"/>
          </w:rPr>
          <w:t>,</w:t>
        </w:r>
      </w:ins>
      <w:ins w:id="98" w:author="Petr Chorošenin" w:date="2024-06-03T14:32:00Z">
        <w:r w:rsidRPr="00E91BF9" w:rsidR="00E91BF9">
          <w:rPr>
            <w:rFonts w:ascii="Arial" w:hAnsi="Arial" w:cs="Arial"/>
            <w:sz w:val="22"/>
            <w:szCs w:val="22"/>
          </w:rPr>
          <w:t xml:space="preserve"> </w:t>
        </w:r>
      </w:ins>
      <w:ins w:id="99" w:author="Petr Chorošenin" w:date="2024-06-03T14:32:00Z">
        <w:r w:rsidR="00E91BF9">
          <w:rPr>
            <w:rFonts w:ascii="Arial" w:hAnsi="Arial" w:cs="Arial"/>
            <w:sz w:val="22"/>
            <w:szCs w:val="22"/>
          </w:rPr>
          <w:t>jehož předmětem není výzkumná činnost nebo výuka,</w:t>
        </w:r>
      </w:ins>
      <w:r w:rsidR="00DA020C">
        <w:rPr>
          <w:rFonts w:ascii="Arial" w:hAnsi="Arial" w:cs="Arial"/>
          <w:sz w:val="22"/>
          <w:szCs w:val="22"/>
        </w:rPr>
        <w:t xml:space="preserve"> </w:t>
      </w:r>
      <w:ins w:id="100" w:author="Petr Chorošenin" w:date="2024-06-03T14:32:00Z">
        <w:r w:rsidR="00F90A5F">
          <w:rPr>
            <w:rFonts w:ascii="Arial" w:hAnsi="Arial" w:cs="Arial"/>
            <w:sz w:val="22"/>
            <w:szCs w:val="22"/>
          </w:rPr>
          <w:t xml:space="preserve">a ani úvazek </w:t>
        </w:r>
      </w:ins>
      <w:r w:rsidR="00DA020C">
        <w:rPr>
          <w:rFonts w:ascii="Arial" w:hAnsi="Arial" w:cs="Arial"/>
          <w:sz w:val="22"/>
          <w:szCs w:val="22"/>
        </w:rPr>
        <w:t>sjednaný před nástupem na mateřskou</w:t>
      </w:r>
      <w:r w:rsidR="00047D24">
        <w:rPr>
          <w:rFonts w:ascii="Arial" w:hAnsi="Arial" w:cs="Arial"/>
          <w:sz w:val="22"/>
          <w:szCs w:val="22"/>
        </w:rPr>
        <w:t>/rodičovskou</w:t>
      </w:r>
      <w:r w:rsidR="00DA020C">
        <w:rPr>
          <w:rFonts w:ascii="Arial" w:hAnsi="Arial" w:cs="Arial"/>
          <w:sz w:val="22"/>
          <w:szCs w:val="22"/>
        </w:rPr>
        <w:t xml:space="preserve"> dovolenou</w:t>
      </w:r>
      <w:ins w:id="101" w:author="Petr Chorošenin" w:date="2024-06-03T14:30:00Z">
        <w:r w:rsidR="005E24B3">
          <w:rPr>
            <w:rFonts w:ascii="Arial" w:hAnsi="Arial" w:cs="Arial"/>
            <w:sz w:val="22"/>
            <w:szCs w:val="22"/>
          </w:rPr>
          <w:t>,</w:t>
        </w:r>
      </w:ins>
      <w:del w:id="102" w:author="Petr Chorošenin" w:date="2024-06-03T14:30:00Z">
        <w:r w:rsidR="00DA020C">
          <w:rPr>
            <w:rFonts w:ascii="Arial" w:hAnsi="Arial" w:cs="Arial"/>
            <w:sz w:val="22"/>
            <w:szCs w:val="22"/>
          </w:rPr>
          <w:delText xml:space="preserve"> nebo</w:delText>
        </w:r>
      </w:del>
      <w:r w:rsidR="00DA020C">
        <w:rPr>
          <w:rFonts w:ascii="Arial" w:hAnsi="Arial" w:cs="Arial"/>
          <w:sz w:val="22"/>
          <w:szCs w:val="22"/>
        </w:rPr>
        <w:t xml:space="preserve"> který trvá v průběhu </w:t>
      </w:r>
      <w:r w:rsidR="00047D24">
        <w:rPr>
          <w:rFonts w:ascii="Arial" w:hAnsi="Arial" w:cs="Arial"/>
          <w:sz w:val="22"/>
          <w:szCs w:val="22"/>
        </w:rPr>
        <w:t>mateřské/</w:t>
      </w:r>
      <w:r w:rsidR="00DA020C">
        <w:rPr>
          <w:rFonts w:ascii="Arial" w:hAnsi="Arial" w:cs="Arial"/>
          <w:sz w:val="22"/>
          <w:szCs w:val="22"/>
        </w:rPr>
        <w:t>rodičovské dovolené)</w:t>
      </w:r>
      <w:r w:rsidRPr="00A73F4F" w:rsidR="00031F4E">
        <w:rPr>
          <w:rFonts w:ascii="Arial" w:hAnsi="Arial" w:cs="Arial"/>
          <w:sz w:val="22"/>
          <w:szCs w:val="22"/>
        </w:rPr>
        <w:t xml:space="preserve">. </w:t>
      </w:r>
      <w:r w:rsidRPr="00A73F4F" w:rsidR="007D509E">
        <w:rPr>
          <w:rFonts w:ascii="Arial" w:hAnsi="Arial" w:cs="Arial"/>
          <w:sz w:val="22"/>
          <w:szCs w:val="22"/>
        </w:rPr>
        <w:t xml:space="preserve">V průběhu řešení projektu nesmí </w:t>
      </w:r>
      <w:r w:rsidRPr="00A73F4F" w:rsidR="0007524F">
        <w:rPr>
          <w:rFonts w:ascii="Arial" w:hAnsi="Arial" w:cs="Arial"/>
          <w:sz w:val="22"/>
          <w:szCs w:val="22"/>
        </w:rPr>
        <w:t xml:space="preserve">být </w:t>
      </w:r>
      <w:r w:rsidRPr="00A73F4F">
        <w:rPr>
          <w:rFonts w:ascii="Arial" w:hAnsi="Arial" w:cs="Arial"/>
          <w:sz w:val="22"/>
          <w:szCs w:val="22"/>
        </w:rPr>
        <w:t xml:space="preserve">celkový součet všech úvazků </w:t>
      </w:r>
      <w:r w:rsidRPr="00A73F4F" w:rsidR="0007524F">
        <w:rPr>
          <w:rFonts w:ascii="Arial" w:hAnsi="Arial" w:cs="Arial"/>
          <w:sz w:val="22"/>
          <w:szCs w:val="22"/>
        </w:rPr>
        <w:t>řešitele</w:t>
      </w:r>
      <w:r w:rsidRPr="00A73F4F">
        <w:rPr>
          <w:rFonts w:ascii="Arial" w:hAnsi="Arial" w:cs="Arial"/>
          <w:sz w:val="22"/>
          <w:szCs w:val="22"/>
        </w:rPr>
        <w:t xml:space="preserve"> na vědeck</w:t>
      </w:r>
      <w:r w:rsidRPr="00A73F4F" w:rsidR="00031F4E">
        <w:rPr>
          <w:rFonts w:ascii="Arial" w:hAnsi="Arial" w:cs="Arial"/>
          <w:sz w:val="22"/>
          <w:szCs w:val="22"/>
        </w:rPr>
        <w:t>ých</w:t>
      </w:r>
      <w:r w:rsidRPr="00A73F4F">
        <w:rPr>
          <w:rFonts w:ascii="Arial" w:hAnsi="Arial" w:cs="Arial"/>
          <w:sz w:val="22"/>
          <w:szCs w:val="22"/>
        </w:rPr>
        <w:t xml:space="preserve"> </w:t>
      </w:r>
      <w:r w:rsidRPr="00A73F4F" w:rsidR="00031F4E">
        <w:rPr>
          <w:rFonts w:ascii="Arial" w:hAnsi="Arial" w:cs="Arial"/>
          <w:sz w:val="22"/>
          <w:szCs w:val="22"/>
        </w:rPr>
        <w:t>a</w:t>
      </w:r>
      <w:r w:rsidRPr="00A73F4F">
        <w:rPr>
          <w:rFonts w:ascii="Arial" w:hAnsi="Arial" w:cs="Arial"/>
          <w:sz w:val="22"/>
          <w:szCs w:val="22"/>
        </w:rPr>
        <w:t xml:space="preserve"> akademick</w:t>
      </w:r>
      <w:r w:rsidRPr="00A73F4F" w:rsidR="00031F4E">
        <w:rPr>
          <w:rFonts w:ascii="Arial" w:hAnsi="Arial" w:cs="Arial"/>
          <w:sz w:val="22"/>
          <w:szCs w:val="22"/>
        </w:rPr>
        <w:t>ých</w:t>
      </w:r>
      <w:r w:rsidRPr="00A73F4F">
        <w:rPr>
          <w:rFonts w:ascii="Arial" w:hAnsi="Arial" w:cs="Arial"/>
          <w:sz w:val="22"/>
          <w:szCs w:val="22"/>
        </w:rPr>
        <w:t xml:space="preserve"> instituc</w:t>
      </w:r>
      <w:r w:rsidRPr="00A73F4F" w:rsidR="00031F4E">
        <w:rPr>
          <w:rFonts w:ascii="Arial" w:hAnsi="Arial" w:cs="Arial"/>
          <w:sz w:val="22"/>
          <w:szCs w:val="22"/>
        </w:rPr>
        <w:t>íc</w:t>
      </w:r>
      <w:r w:rsidRPr="00A73F4F" w:rsidR="00282E31">
        <w:rPr>
          <w:rFonts w:ascii="Arial" w:hAnsi="Arial" w:cs="Arial"/>
          <w:sz w:val="22"/>
          <w:szCs w:val="22"/>
        </w:rPr>
        <w:t>h</w:t>
      </w:r>
      <w:r w:rsidRPr="00A73F4F">
        <w:rPr>
          <w:rFonts w:ascii="Arial" w:hAnsi="Arial" w:cs="Arial"/>
          <w:sz w:val="22"/>
          <w:szCs w:val="22"/>
        </w:rPr>
        <w:t xml:space="preserve"> vyšší než 1. Tyto podmínky se nevztahují na dohody o pracích konaných mimo pracovní poměr</w:t>
      </w:r>
      <w:r w:rsidR="00047D24">
        <w:rPr>
          <w:rFonts w:ascii="Arial" w:hAnsi="Arial" w:cs="Arial"/>
          <w:sz w:val="22"/>
          <w:szCs w:val="22"/>
        </w:rPr>
        <w:t>.</w:t>
      </w:r>
    </w:p>
    <w:p w:rsidR="00C64B98" w:rsidRPr="0056171A" w:rsidP="00A73F4F" w14:paraId="587C6ACA" w14:textId="77777777">
      <w:pPr>
        <w:spacing w:after="200"/>
        <w:jc w:val="both"/>
        <w:rPr>
          <w:rFonts w:ascii="Arial" w:hAnsi="Arial" w:cs="Arial"/>
          <w:color w:val="000000" w:themeColor="text1"/>
          <w:sz w:val="22"/>
          <w:szCs w:val="22"/>
        </w:rPr>
      </w:pPr>
      <w:r w:rsidRPr="00A73F4F">
        <w:rPr>
          <w:rFonts w:ascii="Arial" w:hAnsi="Arial" w:cs="Arial"/>
          <w:color w:val="000000" w:themeColor="text1"/>
          <w:sz w:val="22"/>
          <w:szCs w:val="22"/>
        </w:rPr>
        <w:t>V příslušné zadávací dokumentaci bude stanoven pro navrhovatele požadavek minimálně 50 % průměrného ročního úvazku u uchazeče. Zadávací dokumentace zároveň stanoví maximální výši dotace na mzdu navrhovatele.</w:t>
      </w:r>
    </w:p>
    <w:p w:rsidR="00D51D16" w:rsidRPr="0056171A" w:rsidP="0056171A" w14:paraId="3819B228" w14:textId="77777777">
      <w:pPr>
        <w:jc w:val="both"/>
        <w:rPr>
          <w:rFonts w:ascii="Arial" w:hAnsi="Arial" w:cs="Arial"/>
          <w:color w:val="000000"/>
          <w:sz w:val="22"/>
          <w:szCs w:val="22"/>
        </w:rPr>
      </w:pPr>
    </w:p>
    <w:p w:rsidR="00DD2CDE" w:rsidRPr="00C7291A" w:rsidP="0056171A" w14:paraId="4CD47C27" w14:textId="77777777">
      <w:pPr>
        <w:numPr>
          <w:ilvl w:val="0"/>
          <w:numId w:val="33"/>
        </w:numPr>
        <w:jc w:val="both"/>
        <w:outlineLvl w:val="0"/>
        <w:rPr>
          <w:rFonts w:ascii="Arial" w:hAnsi="Arial" w:cs="Arial"/>
          <w:i/>
          <w:color w:val="000000"/>
          <w:sz w:val="22"/>
          <w:szCs w:val="22"/>
        </w:rPr>
      </w:pPr>
      <w:r w:rsidRPr="0056171A">
        <w:rPr>
          <w:rFonts w:ascii="Arial" w:hAnsi="Arial" w:cs="Arial"/>
          <w:color w:val="000000"/>
          <w:sz w:val="22"/>
          <w:szCs w:val="22"/>
          <w:u w:val="single"/>
        </w:rPr>
        <w:t xml:space="preserve">Způsob </w:t>
      </w:r>
      <w:r w:rsidRPr="0056171A" w:rsidR="00EB360A">
        <w:rPr>
          <w:rFonts w:ascii="Arial" w:hAnsi="Arial" w:cs="Arial"/>
          <w:color w:val="000000"/>
          <w:sz w:val="22"/>
          <w:szCs w:val="22"/>
          <w:u w:val="single"/>
        </w:rPr>
        <w:t>realizace – forma</w:t>
      </w:r>
      <w:r w:rsidRPr="0056171A">
        <w:rPr>
          <w:rFonts w:ascii="Arial" w:hAnsi="Arial" w:cs="Arial"/>
          <w:color w:val="000000"/>
          <w:sz w:val="22"/>
          <w:szCs w:val="22"/>
          <w:u w:val="single"/>
        </w:rPr>
        <w:t>, míra a výše podpory:</w:t>
      </w:r>
    </w:p>
    <w:p w:rsidR="00C7291A" w:rsidRPr="0056171A" w:rsidP="008A02CA" w14:paraId="0EABB2EC" w14:textId="77777777"/>
    <w:p w:rsidR="00A62CD4" w:rsidRPr="00053A8A" w:rsidP="0056171A" w14:paraId="6BFBB789" w14:textId="268214F1">
      <w:pPr>
        <w:jc w:val="both"/>
        <w:rPr>
          <w:rFonts w:ascii="Arial" w:hAnsi="Arial" w:cs="Arial"/>
          <w:color w:val="000000" w:themeColor="text1"/>
          <w:sz w:val="22"/>
          <w:szCs w:val="22"/>
        </w:rPr>
      </w:pPr>
      <w:r w:rsidRPr="0056171A">
        <w:rPr>
          <w:rFonts w:ascii="Arial" w:hAnsi="Arial" w:cs="Arial"/>
          <w:color w:val="000000" w:themeColor="text1"/>
          <w:sz w:val="22"/>
          <w:szCs w:val="22"/>
        </w:rPr>
        <w:t>Podpora bude poskytována formou dotace na uznané náklady právnickým osobám a formou zvýšení výdajů organizačních složek státu nebo organizačních jednotek ministerstev z</w:t>
      </w:r>
      <w:r w:rsidRPr="0056171A" w:rsidR="009B0185">
        <w:rPr>
          <w:rFonts w:ascii="Arial" w:hAnsi="Arial" w:cs="Arial"/>
          <w:color w:val="000000" w:themeColor="text1"/>
          <w:sz w:val="22"/>
          <w:szCs w:val="22"/>
        </w:rPr>
        <w:t> </w:t>
      </w:r>
      <w:r w:rsidRPr="0056171A">
        <w:rPr>
          <w:rFonts w:ascii="Arial" w:hAnsi="Arial" w:cs="Arial"/>
          <w:color w:val="000000" w:themeColor="text1"/>
          <w:sz w:val="22"/>
          <w:szCs w:val="22"/>
        </w:rPr>
        <w:t>výdajů státního rozpočtu na výzkum, experimentální vývoj a inovace</w:t>
      </w:r>
      <w:r w:rsidRPr="0056171A" w:rsidR="00C532C2">
        <w:rPr>
          <w:rFonts w:ascii="Arial" w:hAnsi="Arial" w:cs="Arial"/>
          <w:color w:val="000000" w:themeColor="text1"/>
          <w:sz w:val="22"/>
          <w:szCs w:val="22"/>
        </w:rPr>
        <w:t xml:space="preserve"> na základě výsledků </w:t>
      </w:r>
      <w:r w:rsidRPr="0056171A" w:rsidR="00FD662A">
        <w:rPr>
          <w:rFonts w:ascii="Arial" w:hAnsi="Arial" w:cs="Arial"/>
          <w:color w:val="000000" w:themeColor="text1"/>
          <w:sz w:val="22"/>
          <w:szCs w:val="22"/>
        </w:rPr>
        <w:t>Veřejn</w:t>
      </w:r>
      <w:r w:rsidRPr="0056171A" w:rsidR="00C532C2">
        <w:rPr>
          <w:rFonts w:ascii="Arial" w:hAnsi="Arial" w:cs="Arial"/>
          <w:color w:val="000000" w:themeColor="text1"/>
          <w:sz w:val="22"/>
          <w:szCs w:val="22"/>
        </w:rPr>
        <w:t>é soutěže</w:t>
      </w:r>
      <w:r w:rsidRPr="0056171A">
        <w:rPr>
          <w:rFonts w:ascii="Arial" w:hAnsi="Arial" w:cs="Arial"/>
          <w:color w:val="000000" w:themeColor="text1"/>
          <w:sz w:val="22"/>
          <w:szCs w:val="22"/>
        </w:rPr>
        <w:t xml:space="preserve">. V souladu se </w:t>
      </w:r>
      <w:r w:rsidRPr="0056171A" w:rsidR="005768E6">
        <w:rPr>
          <w:rFonts w:ascii="Arial" w:hAnsi="Arial" w:cs="Arial"/>
          <w:color w:val="000000" w:themeColor="text1"/>
          <w:sz w:val="22"/>
          <w:szCs w:val="22"/>
        </w:rPr>
        <w:t>Zákonem</w:t>
      </w:r>
      <w:r w:rsidRPr="0056171A">
        <w:rPr>
          <w:rFonts w:ascii="Arial" w:hAnsi="Arial" w:cs="Arial"/>
          <w:color w:val="000000" w:themeColor="text1"/>
          <w:sz w:val="22"/>
          <w:szCs w:val="22"/>
        </w:rPr>
        <w:t xml:space="preserve"> a </w:t>
      </w:r>
      <w:r w:rsidRPr="0056171A" w:rsidR="005768E6">
        <w:rPr>
          <w:rFonts w:ascii="Arial" w:hAnsi="Arial" w:cs="Arial"/>
          <w:color w:val="000000" w:themeColor="text1"/>
          <w:sz w:val="22"/>
          <w:szCs w:val="22"/>
        </w:rPr>
        <w:t xml:space="preserve">Nařízením </w:t>
      </w:r>
      <w:r w:rsidRPr="0056171A">
        <w:rPr>
          <w:rFonts w:ascii="Arial" w:hAnsi="Arial" w:cs="Arial"/>
          <w:color w:val="000000" w:themeColor="text1"/>
          <w:sz w:val="22"/>
          <w:szCs w:val="22"/>
        </w:rPr>
        <w:t xml:space="preserve">může být míra </w:t>
      </w:r>
      <w:r w:rsidRPr="0056171A" w:rsidR="005768E6">
        <w:rPr>
          <w:rFonts w:ascii="Arial" w:hAnsi="Arial" w:cs="Arial"/>
          <w:color w:val="000000" w:themeColor="text1"/>
          <w:sz w:val="22"/>
          <w:szCs w:val="22"/>
        </w:rPr>
        <w:t xml:space="preserve">(intenzita) </w:t>
      </w:r>
      <w:r w:rsidRPr="0056171A">
        <w:rPr>
          <w:rFonts w:ascii="Arial" w:hAnsi="Arial" w:cs="Arial"/>
          <w:color w:val="000000" w:themeColor="text1"/>
          <w:sz w:val="22"/>
          <w:szCs w:val="22"/>
        </w:rPr>
        <w:t>podpory pro projekty základního výzkumu až 100 %</w:t>
      </w:r>
      <w:r w:rsidRPr="0056171A" w:rsidR="00CB04D7">
        <w:rPr>
          <w:rFonts w:ascii="Arial" w:hAnsi="Arial" w:cs="Arial"/>
          <w:color w:val="000000" w:themeColor="text1"/>
          <w:sz w:val="22"/>
          <w:szCs w:val="22"/>
        </w:rPr>
        <w:t xml:space="preserve"> způsobilých nákladů projektu</w:t>
      </w:r>
      <w:r w:rsidRPr="0056171A">
        <w:rPr>
          <w:rFonts w:ascii="Arial" w:hAnsi="Arial" w:cs="Arial"/>
          <w:color w:val="000000" w:themeColor="text1"/>
          <w:sz w:val="22"/>
          <w:szCs w:val="22"/>
        </w:rPr>
        <w:t xml:space="preserve">. Maximální povolená výše podpory projektu základního výzkumu (bez oznamovací povinnosti a podrobnějšího posouzení </w:t>
      </w:r>
      <w:r w:rsidRPr="0056171A" w:rsidR="005768E6">
        <w:rPr>
          <w:rFonts w:ascii="Arial" w:hAnsi="Arial" w:cs="Arial"/>
          <w:color w:val="000000" w:themeColor="text1"/>
          <w:sz w:val="22"/>
          <w:szCs w:val="22"/>
        </w:rPr>
        <w:t>Evropskou komisí</w:t>
      </w:r>
      <w:r w:rsidRPr="0056171A" w:rsidR="007917B2">
        <w:rPr>
          <w:rFonts w:ascii="Arial" w:hAnsi="Arial" w:cs="Arial"/>
          <w:color w:val="000000" w:themeColor="text1"/>
          <w:sz w:val="22"/>
          <w:szCs w:val="22"/>
        </w:rPr>
        <w:t>)</w:t>
      </w:r>
      <w:r w:rsidRPr="0056171A" w:rsidR="005768E6">
        <w:rPr>
          <w:rFonts w:ascii="Arial" w:hAnsi="Arial" w:cs="Arial"/>
          <w:color w:val="000000" w:themeColor="text1"/>
          <w:sz w:val="22"/>
          <w:szCs w:val="22"/>
        </w:rPr>
        <w:t xml:space="preserve"> je stanovena podle čl. 4 odst. 1 písm. i) bodu i) Nařízení na </w:t>
      </w:r>
      <w:r w:rsidR="00554B37">
        <w:rPr>
          <w:rFonts w:ascii="Arial" w:hAnsi="Arial" w:cs="Arial"/>
          <w:color w:val="000000" w:themeColor="text1"/>
          <w:sz w:val="22"/>
          <w:szCs w:val="22"/>
        </w:rPr>
        <w:t>55</w:t>
      </w:r>
      <w:r w:rsidRPr="0056171A" w:rsidR="005768E6">
        <w:rPr>
          <w:rFonts w:ascii="Arial" w:hAnsi="Arial" w:cs="Arial"/>
          <w:color w:val="000000" w:themeColor="text1"/>
          <w:sz w:val="22"/>
          <w:szCs w:val="22"/>
        </w:rPr>
        <w:t xml:space="preserve"> mil. EUR </w:t>
      </w:r>
      <w:r w:rsidRPr="0056171A" w:rsidR="00B145CA">
        <w:rPr>
          <w:rFonts w:ascii="Arial" w:hAnsi="Arial" w:cs="Arial"/>
          <w:color w:val="000000" w:themeColor="text1"/>
          <w:sz w:val="22"/>
          <w:szCs w:val="22"/>
        </w:rPr>
        <w:t>na podnik a</w:t>
      </w:r>
      <w:r w:rsidRPr="0056171A" w:rsidR="00310188">
        <w:rPr>
          <w:rFonts w:ascii="Arial" w:hAnsi="Arial" w:cs="Arial"/>
          <w:color w:val="000000" w:themeColor="text1"/>
          <w:sz w:val="22"/>
          <w:szCs w:val="22"/>
        </w:rPr>
        <w:t> </w:t>
      </w:r>
      <w:r w:rsidRPr="0056171A" w:rsidR="00B145CA">
        <w:rPr>
          <w:rFonts w:ascii="Arial" w:hAnsi="Arial" w:cs="Arial"/>
          <w:color w:val="000000" w:themeColor="text1"/>
          <w:sz w:val="22"/>
          <w:szCs w:val="22"/>
        </w:rPr>
        <w:t xml:space="preserve">projekt </w:t>
      </w:r>
      <w:r w:rsidRPr="0056171A" w:rsidR="005768E6">
        <w:rPr>
          <w:rFonts w:ascii="Arial" w:hAnsi="Arial" w:cs="Arial"/>
          <w:color w:val="000000" w:themeColor="text1"/>
          <w:sz w:val="22"/>
          <w:szCs w:val="22"/>
        </w:rPr>
        <w:t>a</w:t>
      </w:r>
      <w:r w:rsidRPr="0056171A" w:rsidR="00627ABF">
        <w:rPr>
          <w:rFonts w:ascii="Arial" w:hAnsi="Arial" w:cs="Arial"/>
          <w:color w:val="000000" w:themeColor="text1"/>
          <w:sz w:val="22"/>
          <w:szCs w:val="22"/>
        </w:rPr>
        <w:t> </w:t>
      </w:r>
      <w:r w:rsidRPr="0056171A" w:rsidR="005768E6">
        <w:rPr>
          <w:rFonts w:ascii="Arial" w:hAnsi="Arial" w:cs="Arial"/>
          <w:color w:val="000000" w:themeColor="text1"/>
          <w:sz w:val="22"/>
          <w:szCs w:val="22"/>
        </w:rPr>
        <w:t xml:space="preserve">nebude překročena – ve skupině grantových projektů </w:t>
      </w:r>
      <w:r w:rsidRPr="0056171A" w:rsidR="005C3538">
        <w:rPr>
          <w:rFonts w:ascii="Arial" w:hAnsi="Arial" w:cs="Arial"/>
          <w:color w:val="000000" w:themeColor="text1"/>
          <w:sz w:val="22"/>
          <w:szCs w:val="22"/>
        </w:rPr>
        <w:t>Návratové granty</w:t>
      </w:r>
      <w:r w:rsidRPr="0056171A" w:rsidR="005768E6">
        <w:rPr>
          <w:rFonts w:ascii="Arial" w:hAnsi="Arial" w:cs="Arial"/>
          <w:color w:val="000000" w:themeColor="text1"/>
          <w:sz w:val="22"/>
          <w:szCs w:val="22"/>
        </w:rPr>
        <w:t xml:space="preserve"> se předpokládá průměrná výše podpory jednoho projektu nižší (</w:t>
      </w:r>
      <w:r w:rsidRPr="008B3E7B" w:rsidR="009469D9">
        <w:rPr>
          <w:rFonts w:ascii="Arial" w:hAnsi="Arial" w:cs="Arial"/>
          <w:color w:val="000000" w:themeColor="text1"/>
          <w:sz w:val="22"/>
          <w:szCs w:val="22"/>
        </w:rPr>
        <w:t>2</w:t>
      </w:r>
      <w:r w:rsidRPr="008B3E7B" w:rsidR="00122274">
        <w:rPr>
          <w:rFonts w:ascii="Arial" w:hAnsi="Arial" w:cs="Arial"/>
          <w:color w:val="000000" w:themeColor="text1"/>
          <w:sz w:val="22"/>
          <w:szCs w:val="22"/>
        </w:rPr>
        <w:t> </w:t>
      </w:r>
      <w:r w:rsidRPr="008B3E7B" w:rsidR="005768E6">
        <w:rPr>
          <w:rFonts w:ascii="Arial" w:hAnsi="Arial" w:cs="Arial"/>
          <w:color w:val="000000" w:themeColor="text1"/>
          <w:sz w:val="22"/>
          <w:szCs w:val="22"/>
        </w:rPr>
        <w:t>mil</w:t>
      </w:r>
      <w:r w:rsidRPr="0056171A" w:rsidR="005768E6">
        <w:rPr>
          <w:rFonts w:ascii="Arial" w:hAnsi="Arial" w:cs="Arial"/>
          <w:color w:val="000000" w:themeColor="text1"/>
          <w:sz w:val="22"/>
          <w:szCs w:val="22"/>
        </w:rPr>
        <w:t xml:space="preserve">. </w:t>
      </w:r>
      <w:r w:rsidRPr="0056171A" w:rsidR="007408DB">
        <w:rPr>
          <w:rFonts w:ascii="Arial" w:hAnsi="Arial" w:cs="Arial"/>
          <w:color w:val="000000" w:themeColor="text1"/>
          <w:sz w:val="22"/>
          <w:szCs w:val="22"/>
        </w:rPr>
        <w:t>Kč</w:t>
      </w:r>
      <w:r w:rsidRPr="0056171A" w:rsidR="006C42B5">
        <w:rPr>
          <w:rFonts w:ascii="Arial" w:hAnsi="Arial" w:cs="Arial"/>
          <w:color w:val="000000" w:themeColor="text1"/>
          <w:sz w:val="22"/>
          <w:szCs w:val="22"/>
        </w:rPr>
        <w:t xml:space="preserve"> za </w:t>
      </w:r>
      <w:r w:rsidRPr="0056171A" w:rsidR="00E04565">
        <w:rPr>
          <w:rFonts w:ascii="Arial" w:hAnsi="Arial" w:cs="Arial"/>
          <w:color w:val="000000" w:themeColor="text1"/>
          <w:sz w:val="22"/>
          <w:szCs w:val="22"/>
        </w:rPr>
        <w:t>rok</w:t>
      </w:r>
      <w:r w:rsidR="00E04565">
        <w:rPr>
          <w:rFonts w:ascii="Arial" w:hAnsi="Arial" w:cs="Arial"/>
          <w:color w:val="000000" w:themeColor="text1"/>
          <w:sz w:val="22"/>
          <w:szCs w:val="22"/>
        </w:rPr>
        <w:t xml:space="preserve"> – při </w:t>
      </w:r>
      <w:r w:rsidR="00E04565">
        <w:rPr>
          <w:rFonts w:ascii="Arial" w:hAnsi="Arial" w:cs="Arial"/>
          <w:color w:val="000000" w:themeColor="text1"/>
          <w:sz w:val="22"/>
          <w:szCs w:val="22"/>
        </w:rPr>
        <w:t>100%</w:t>
      </w:r>
      <w:r w:rsidR="00E04565">
        <w:rPr>
          <w:rFonts w:ascii="Arial" w:hAnsi="Arial" w:cs="Arial"/>
          <w:color w:val="000000" w:themeColor="text1"/>
          <w:sz w:val="22"/>
          <w:szCs w:val="22"/>
        </w:rPr>
        <w:t xml:space="preserve"> úvazku a době řešení projektu na dva roky</w:t>
      </w:r>
      <w:r w:rsidRPr="0056171A" w:rsidR="005768E6">
        <w:rPr>
          <w:rFonts w:ascii="Arial" w:hAnsi="Arial" w:cs="Arial"/>
          <w:color w:val="000000" w:themeColor="text1"/>
          <w:sz w:val="22"/>
          <w:szCs w:val="22"/>
        </w:rPr>
        <w:t>).</w:t>
      </w:r>
      <w:r w:rsidRPr="0056171A" w:rsidR="00AC4CEA">
        <w:rPr>
          <w:rFonts w:ascii="Arial" w:hAnsi="Arial" w:cs="Arial"/>
          <w:color w:val="000000" w:themeColor="text1"/>
          <w:sz w:val="22"/>
          <w:szCs w:val="22"/>
        </w:rPr>
        <w:t xml:space="preserve"> </w:t>
      </w:r>
      <w:r w:rsidR="00E04565">
        <w:rPr>
          <w:rFonts w:ascii="Arial" w:hAnsi="Arial" w:cs="Arial"/>
          <w:color w:val="000000" w:themeColor="text1"/>
          <w:sz w:val="22"/>
          <w:szCs w:val="22"/>
        </w:rPr>
        <w:t xml:space="preserve">Dobu </w:t>
      </w:r>
      <w:r w:rsidR="008B3E7B">
        <w:rPr>
          <w:rFonts w:ascii="Arial" w:hAnsi="Arial" w:cs="Arial"/>
          <w:color w:val="000000" w:themeColor="text1"/>
          <w:sz w:val="22"/>
          <w:szCs w:val="22"/>
        </w:rPr>
        <w:t>řešení projektu si bude moci řešitel/</w:t>
      </w:r>
      <w:r w:rsidR="008B3E7B">
        <w:rPr>
          <w:rFonts w:ascii="Arial" w:hAnsi="Arial" w:cs="Arial"/>
          <w:color w:val="000000" w:themeColor="text1"/>
          <w:sz w:val="22"/>
          <w:szCs w:val="22"/>
        </w:rPr>
        <w:t>ka</w:t>
      </w:r>
      <w:r w:rsidR="008B3E7B">
        <w:rPr>
          <w:rFonts w:ascii="Arial" w:hAnsi="Arial" w:cs="Arial"/>
          <w:color w:val="000000" w:themeColor="text1"/>
          <w:sz w:val="22"/>
          <w:szCs w:val="22"/>
        </w:rPr>
        <w:t xml:space="preserve"> v návrhu projektu rozvrhnout v rozmezí od 2 let (při </w:t>
      </w:r>
      <w:r w:rsidR="00CF6BC6">
        <w:rPr>
          <w:rFonts w:ascii="Arial" w:hAnsi="Arial" w:cs="Arial"/>
          <w:color w:val="000000" w:themeColor="text1"/>
          <w:sz w:val="22"/>
          <w:szCs w:val="22"/>
        </w:rPr>
        <w:t xml:space="preserve">až </w:t>
      </w:r>
      <w:r w:rsidR="008B3E7B">
        <w:rPr>
          <w:rFonts w:ascii="Arial" w:hAnsi="Arial" w:cs="Arial"/>
          <w:color w:val="000000" w:themeColor="text1"/>
          <w:sz w:val="22"/>
          <w:szCs w:val="22"/>
        </w:rPr>
        <w:t>100%</w:t>
      </w:r>
      <w:r w:rsidR="008B3E7B">
        <w:rPr>
          <w:rFonts w:ascii="Arial" w:hAnsi="Arial" w:cs="Arial"/>
          <w:color w:val="000000" w:themeColor="text1"/>
          <w:sz w:val="22"/>
          <w:szCs w:val="22"/>
        </w:rPr>
        <w:t xml:space="preserve"> </w:t>
      </w:r>
      <w:r w:rsidR="007C3C92">
        <w:rPr>
          <w:rFonts w:ascii="Arial" w:hAnsi="Arial" w:cs="Arial"/>
          <w:color w:val="000000" w:themeColor="text1"/>
          <w:sz w:val="22"/>
          <w:szCs w:val="22"/>
        </w:rPr>
        <w:t xml:space="preserve">„projektovém“ </w:t>
      </w:r>
      <w:r w:rsidR="008B3E7B">
        <w:rPr>
          <w:rFonts w:ascii="Arial" w:hAnsi="Arial" w:cs="Arial"/>
          <w:color w:val="000000" w:themeColor="text1"/>
          <w:sz w:val="22"/>
          <w:szCs w:val="22"/>
        </w:rPr>
        <w:t xml:space="preserve">úvazku) až do maximálně 4 let (při 50% </w:t>
      </w:r>
      <w:r w:rsidR="007C3C92">
        <w:rPr>
          <w:rFonts w:ascii="Arial" w:hAnsi="Arial" w:cs="Arial"/>
          <w:color w:val="000000" w:themeColor="text1"/>
          <w:sz w:val="22"/>
          <w:szCs w:val="22"/>
        </w:rPr>
        <w:t xml:space="preserve">„projektovém“ </w:t>
      </w:r>
      <w:r w:rsidR="008B3E7B">
        <w:rPr>
          <w:rFonts w:ascii="Arial" w:hAnsi="Arial" w:cs="Arial"/>
          <w:color w:val="000000" w:themeColor="text1"/>
          <w:sz w:val="22"/>
          <w:szCs w:val="22"/>
        </w:rPr>
        <w:t xml:space="preserve">úvazku). </w:t>
      </w:r>
      <w:r w:rsidRPr="0056171A" w:rsidR="00021BA1">
        <w:rPr>
          <w:rFonts w:ascii="Arial" w:hAnsi="Arial" w:cs="Arial"/>
          <w:color w:val="000000" w:themeColor="text1"/>
          <w:sz w:val="22"/>
          <w:szCs w:val="22"/>
        </w:rPr>
        <w:t>Výše podpory bude posuzována u </w:t>
      </w:r>
      <w:r w:rsidRPr="0056171A" w:rsidR="005768E6">
        <w:rPr>
          <w:rFonts w:ascii="Arial" w:hAnsi="Arial" w:cs="Arial"/>
          <w:color w:val="000000" w:themeColor="text1"/>
          <w:sz w:val="22"/>
          <w:szCs w:val="22"/>
        </w:rPr>
        <w:t xml:space="preserve">každého projektu individuálně. </w:t>
      </w:r>
      <w:r w:rsidRPr="0056171A" w:rsidR="00B145CA">
        <w:rPr>
          <w:rFonts w:ascii="Arial" w:hAnsi="Arial" w:cs="Arial"/>
          <w:color w:val="000000" w:themeColor="text1"/>
          <w:sz w:val="22"/>
          <w:szCs w:val="22"/>
        </w:rPr>
        <w:t>Individuální stanovování výše podpory se bude týkat podpory, která bude poskytnuta na jednotlivý projekt</w:t>
      </w:r>
      <w:r w:rsidRPr="0056171A" w:rsidR="00397233">
        <w:rPr>
          <w:rFonts w:ascii="Arial" w:hAnsi="Arial" w:cs="Arial"/>
          <w:color w:val="000000" w:themeColor="text1"/>
          <w:sz w:val="22"/>
          <w:szCs w:val="22"/>
        </w:rPr>
        <w:t>.</w:t>
      </w:r>
      <w:r w:rsidRPr="0056171A" w:rsidR="00B145CA">
        <w:rPr>
          <w:rFonts w:ascii="Arial" w:hAnsi="Arial" w:cs="Arial"/>
          <w:color w:val="000000" w:themeColor="text1"/>
          <w:sz w:val="22"/>
          <w:szCs w:val="22"/>
        </w:rPr>
        <w:t xml:space="preserve"> </w:t>
      </w:r>
      <w:r w:rsidRPr="0056171A" w:rsidR="005768E6">
        <w:rPr>
          <w:rFonts w:ascii="Arial" w:hAnsi="Arial" w:cs="Arial"/>
          <w:color w:val="000000" w:themeColor="text1"/>
          <w:sz w:val="22"/>
          <w:szCs w:val="22"/>
        </w:rPr>
        <w:t xml:space="preserve">Požadovaná výše podpory musí být zdůvodněná, přiměřená </w:t>
      </w:r>
      <w:r w:rsidRPr="0056171A" w:rsidR="00546601">
        <w:rPr>
          <w:rFonts w:ascii="Arial" w:hAnsi="Arial" w:cs="Arial"/>
          <w:color w:val="000000" w:themeColor="text1"/>
          <w:sz w:val="22"/>
          <w:szCs w:val="22"/>
        </w:rPr>
        <w:t>vědeckému záměru</w:t>
      </w:r>
      <w:r w:rsidRPr="0056171A" w:rsidR="005768E6">
        <w:rPr>
          <w:rFonts w:ascii="Arial" w:hAnsi="Arial" w:cs="Arial"/>
          <w:color w:val="000000" w:themeColor="text1"/>
          <w:sz w:val="22"/>
          <w:szCs w:val="22"/>
        </w:rPr>
        <w:t xml:space="preserve">, době trvání projektu </w:t>
      </w:r>
      <w:r w:rsidRPr="0056171A" w:rsidR="00936E03">
        <w:rPr>
          <w:rFonts w:ascii="Arial" w:hAnsi="Arial" w:cs="Arial"/>
          <w:color w:val="000000" w:themeColor="text1"/>
          <w:sz w:val="22"/>
          <w:szCs w:val="22"/>
        </w:rPr>
        <w:t>a </w:t>
      </w:r>
      <w:r w:rsidRPr="0056171A" w:rsidR="00546601">
        <w:rPr>
          <w:rFonts w:ascii="Arial" w:hAnsi="Arial" w:cs="Arial"/>
          <w:color w:val="000000" w:themeColor="text1"/>
          <w:sz w:val="22"/>
          <w:szCs w:val="22"/>
        </w:rPr>
        <w:t>použitým metodám řešení</w:t>
      </w:r>
      <w:r w:rsidRPr="0056171A" w:rsidR="005768E6">
        <w:rPr>
          <w:rFonts w:ascii="Arial" w:hAnsi="Arial" w:cs="Arial"/>
          <w:color w:val="000000" w:themeColor="text1"/>
          <w:sz w:val="22"/>
          <w:szCs w:val="22"/>
        </w:rPr>
        <w:t xml:space="preserve"> p</w:t>
      </w:r>
      <w:r w:rsidRPr="0056171A" w:rsidR="00021BA1">
        <w:rPr>
          <w:rFonts w:ascii="Arial" w:hAnsi="Arial" w:cs="Arial"/>
          <w:color w:val="000000" w:themeColor="text1"/>
          <w:sz w:val="22"/>
          <w:szCs w:val="22"/>
        </w:rPr>
        <w:t>rojektu a</w:t>
      </w:r>
      <w:r w:rsidR="00D65849">
        <w:rPr>
          <w:rFonts w:ascii="Arial" w:hAnsi="Arial" w:cs="Arial"/>
          <w:color w:val="000000" w:themeColor="text1"/>
          <w:sz w:val="22"/>
          <w:szCs w:val="22"/>
        </w:rPr>
        <w:t> </w:t>
      </w:r>
      <w:r w:rsidRPr="0056171A" w:rsidR="00021BA1">
        <w:rPr>
          <w:rFonts w:ascii="Arial" w:hAnsi="Arial" w:cs="Arial"/>
          <w:color w:val="000000" w:themeColor="text1"/>
          <w:sz w:val="22"/>
          <w:szCs w:val="22"/>
        </w:rPr>
        <w:t>stanovena v souladu s </w:t>
      </w:r>
      <w:r w:rsidRPr="0056171A" w:rsidR="005768E6">
        <w:rPr>
          <w:rFonts w:ascii="Arial" w:hAnsi="Arial" w:cs="Arial"/>
          <w:color w:val="000000" w:themeColor="text1"/>
          <w:sz w:val="22"/>
          <w:szCs w:val="22"/>
        </w:rPr>
        <w:t xml:space="preserve">příslušnou zadávací dokumentací </w:t>
      </w:r>
      <w:r w:rsidRPr="0056171A" w:rsidR="00FD662A">
        <w:rPr>
          <w:rFonts w:ascii="Arial" w:hAnsi="Arial" w:cs="Arial"/>
          <w:color w:val="000000" w:themeColor="text1"/>
          <w:sz w:val="22"/>
          <w:szCs w:val="22"/>
        </w:rPr>
        <w:t>Veřejn</w:t>
      </w:r>
      <w:r w:rsidRPr="0056171A" w:rsidR="009B0185">
        <w:rPr>
          <w:rFonts w:ascii="Arial" w:hAnsi="Arial" w:cs="Arial"/>
          <w:color w:val="000000" w:themeColor="text1"/>
          <w:sz w:val="22"/>
          <w:szCs w:val="22"/>
        </w:rPr>
        <w:t>é soutěže</w:t>
      </w:r>
      <w:r w:rsidRPr="0056171A" w:rsidR="005768E6">
        <w:rPr>
          <w:rFonts w:ascii="Arial" w:hAnsi="Arial" w:cs="Arial"/>
          <w:color w:val="000000" w:themeColor="text1"/>
          <w:sz w:val="22"/>
          <w:szCs w:val="22"/>
        </w:rPr>
        <w:t>.</w:t>
      </w:r>
      <w:r w:rsidRPr="0056171A" w:rsidR="00D42D09">
        <w:rPr>
          <w:rFonts w:ascii="Arial" w:hAnsi="Arial" w:cs="Arial"/>
          <w:color w:val="000000" w:themeColor="text1"/>
          <w:sz w:val="22"/>
          <w:szCs w:val="22"/>
        </w:rPr>
        <w:t xml:space="preserve"> </w:t>
      </w:r>
      <w:r w:rsidRPr="0056171A" w:rsidR="00D42D09">
        <w:rPr>
          <w:rFonts w:ascii="Arial" w:hAnsi="Arial" w:cs="Arial"/>
          <w:sz w:val="22"/>
          <w:szCs w:val="22"/>
        </w:rPr>
        <w:t xml:space="preserve">Skupina grantových projektů </w:t>
      </w:r>
      <w:r w:rsidRPr="0056171A" w:rsidR="005C3538">
        <w:rPr>
          <w:rFonts w:ascii="Arial" w:hAnsi="Arial" w:cs="Arial"/>
          <w:sz w:val="22"/>
          <w:szCs w:val="22"/>
        </w:rPr>
        <w:t>Návratové granty</w:t>
      </w:r>
      <w:r w:rsidRPr="0056171A" w:rsidR="00D42D09">
        <w:rPr>
          <w:rFonts w:ascii="Arial" w:hAnsi="Arial" w:cs="Arial"/>
          <w:color w:val="000000" w:themeColor="text1"/>
          <w:sz w:val="22"/>
          <w:szCs w:val="22"/>
        </w:rPr>
        <w:t xml:space="preserve"> vylučuje v souladu s nařízením Evropského parlamentu a Rady č</w:t>
      </w:r>
      <w:r w:rsidRPr="0056171A" w:rsidR="00C2479D">
        <w:rPr>
          <w:rFonts w:ascii="Arial" w:hAnsi="Arial" w:cs="Arial"/>
          <w:color w:val="000000" w:themeColor="text1"/>
          <w:sz w:val="22"/>
          <w:szCs w:val="22"/>
        </w:rPr>
        <w:t>. </w:t>
      </w:r>
      <w:r w:rsidRPr="0056171A" w:rsidR="00D42D09">
        <w:rPr>
          <w:rFonts w:ascii="Arial" w:hAnsi="Arial" w:cs="Arial"/>
          <w:color w:val="000000" w:themeColor="text1"/>
          <w:sz w:val="22"/>
          <w:szCs w:val="22"/>
        </w:rPr>
        <w:t>1303/2013 ze dne 17.</w:t>
      </w:r>
      <w:r w:rsidRPr="0056171A" w:rsidR="00B41A44">
        <w:rPr>
          <w:rFonts w:ascii="Arial" w:hAnsi="Arial" w:cs="Arial"/>
          <w:color w:val="000000" w:themeColor="text1"/>
          <w:sz w:val="22"/>
          <w:szCs w:val="22"/>
        </w:rPr>
        <w:t> </w:t>
      </w:r>
      <w:r w:rsidRPr="0056171A" w:rsidR="00D42D09">
        <w:rPr>
          <w:rFonts w:ascii="Arial" w:hAnsi="Arial" w:cs="Arial"/>
          <w:color w:val="000000" w:themeColor="text1"/>
          <w:sz w:val="22"/>
          <w:szCs w:val="22"/>
        </w:rPr>
        <w:t>prosince 2013 ve znění pozdějších předpisů duplicitní financování s jinými programy, včetně programů ESIF.</w:t>
      </w:r>
      <w:r w:rsidRPr="0056171A" w:rsidR="00BF429D">
        <w:rPr>
          <w:rFonts w:ascii="Arial" w:hAnsi="Arial" w:cs="Arial"/>
          <w:color w:val="000000" w:themeColor="text1"/>
          <w:sz w:val="22"/>
          <w:szCs w:val="22"/>
        </w:rPr>
        <w:t xml:space="preserve"> </w:t>
      </w:r>
    </w:p>
    <w:p w:rsidR="00910C4A" w:rsidRPr="0056171A" w:rsidP="0056171A" w14:paraId="32BCFEA1" w14:textId="77777777">
      <w:pPr>
        <w:jc w:val="both"/>
        <w:rPr>
          <w:rFonts w:ascii="Arial" w:hAnsi="Arial" w:cs="Arial"/>
          <w:color w:val="000000"/>
          <w:sz w:val="22"/>
          <w:szCs w:val="22"/>
        </w:rPr>
      </w:pPr>
    </w:p>
    <w:p w:rsidR="00DD2CDE" w:rsidP="0056171A" w14:paraId="178123B5" w14:textId="77777777">
      <w:pPr>
        <w:keepNext/>
        <w:numPr>
          <w:ilvl w:val="0"/>
          <w:numId w:val="33"/>
        </w:numPr>
        <w:jc w:val="both"/>
        <w:outlineLvl w:val="0"/>
        <w:rPr>
          <w:rFonts w:ascii="Arial" w:hAnsi="Arial" w:cs="Arial"/>
          <w:color w:val="000000"/>
          <w:sz w:val="22"/>
          <w:szCs w:val="22"/>
          <w:u w:val="single"/>
        </w:rPr>
      </w:pPr>
      <w:r w:rsidRPr="0056171A">
        <w:rPr>
          <w:rFonts w:ascii="Arial" w:hAnsi="Arial" w:cs="Arial"/>
          <w:color w:val="000000"/>
          <w:sz w:val="22"/>
          <w:szCs w:val="22"/>
          <w:u w:val="single"/>
        </w:rPr>
        <w:t>Způsobilé a uznané náklady:</w:t>
      </w:r>
    </w:p>
    <w:p w:rsidR="00C7291A" w:rsidRPr="0056171A" w:rsidP="008A02CA" w14:paraId="50439997" w14:textId="77777777"/>
    <w:p w:rsidR="00CD5E4D" w:rsidRPr="0056171A" w:rsidP="00A73F4F" w14:paraId="4C681098" w14:textId="77777777">
      <w:pPr>
        <w:spacing w:after="200"/>
        <w:jc w:val="both"/>
        <w:rPr>
          <w:rFonts w:ascii="Arial" w:hAnsi="Arial" w:cs="Arial"/>
          <w:color w:val="000000"/>
          <w:sz w:val="22"/>
          <w:szCs w:val="22"/>
        </w:rPr>
      </w:pPr>
      <w:r w:rsidRPr="0056171A">
        <w:rPr>
          <w:rFonts w:ascii="Arial" w:hAnsi="Arial" w:cs="Arial"/>
          <w:color w:val="000000"/>
          <w:sz w:val="22"/>
          <w:szCs w:val="22"/>
        </w:rPr>
        <w:t xml:space="preserve">Podpora bude poskytována na </w:t>
      </w:r>
      <w:r w:rsidRPr="0056171A" w:rsidR="00566ACA">
        <w:rPr>
          <w:rFonts w:ascii="Arial" w:hAnsi="Arial" w:cs="Arial"/>
          <w:color w:val="000000"/>
          <w:sz w:val="22"/>
          <w:szCs w:val="22"/>
        </w:rPr>
        <w:t>uznané</w:t>
      </w:r>
      <w:r w:rsidRPr="0056171A">
        <w:rPr>
          <w:rFonts w:ascii="Arial" w:hAnsi="Arial" w:cs="Arial"/>
          <w:color w:val="000000"/>
          <w:sz w:val="22"/>
          <w:szCs w:val="22"/>
        </w:rPr>
        <w:t xml:space="preserve"> náklady projektu</w:t>
      </w:r>
      <w:r w:rsidRPr="0056171A" w:rsidR="00B028CB">
        <w:rPr>
          <w:rFonts w:ascii="Arial" w:hAnsi="Arial" w:cs="Arial"/>
          <w:color w:val="000000"/>
          <w:sz w:val="22"/>
          <w:szCs w:val="22"/>
        </w:rPr>
        <w:t xml:space="preserve">, které jsou poskytovatelem </w:t>
      </w:r>
      <w:r w:rsidRPr="0056171A" w:rsidR="00D4271D">
        <w:rPr>
          <w:rFonts w:ascii="Arial" w:hAnsi="Arial" w:cs="Arial"/>
          <w:color w:val="000000"/>
          <w:sz w:val="22"/>
          <w:szCs w:val="22"/>
        </w:rPr>
        <w:t xml:space="preserve">níže </w:t>
      </w:r>
      <w:r w:rsidRPr="0056171A">
        <w:rPr>
          <w:rFonts w:ascii="Arial" w:hAnsi="Arial" w:cs="Arial"/>
          <w:color w:val="000000"/>
          <w:sz w:val="22"/>
          <w:szCs w:val="22"/>
        </w:rPr>
        <w:t>vymezen</w:t>
      </w:r>
      <w:r w:rsidRPr="0056171A" w:rsidR="00B028CB">
        <w:rPr>
          <w:rFonts w:ascii="Arial" w:hAnsi="Arial" w:cs="Arial"/>
          <w:color w:val="000000"/>
          <w:sz w:val="22"/>
          <w:szCs w:val="22"/>
        </w:rPr>
        <w:t>y</w:t>
      </w:r>
      <w:r w:rsidRPr="0056171A">
        <w:rPr>
          <w:rFonts w:ascii="Arial" w:hAnsi="Arial" w:cs="Arial"/>
          <w:color w:val="000000"/>
          <w:sz w:val="22"/>
          <w:szCs w:val="22"/>
        </w:rPr>
        <w:t xml:space="preserve"> v souladu s §</w:t>
      </w:r>
      <w:r w:rsidRPr="0056171A" w:rsidR="003C7BD9">
        <w:rPr>
          <w:rFonts w:ascii="Arial" w:hAnsi="Arial" w:cs="Arial"/>
          <w:color w:val="000000"/>
          <w:sz w:val="22"/>
          <w:szCs w:val="22"/>
        </w:rPr>
        <w:t> </w:t>
      </w:r>
      <w:r w:rsidRPr="0056171A">
        <w:rPr>
          <w:rFonts w:ascii="Arial" w:hAnsi="Arial" w:cs="Arial"/>
          <w:color w:val="000000"/>
          <w:sz w:val="22"/>
          <w:szCs w:val="22"/>
        </w:rPr>
        <w:t>2 odst. 2</w:t>
      </w:r>
      <w:r w:rsidRPr="0056171A" w:rsidR="000D2DEF">
        <w:rPr>
          <w:rFonts w:ascii="Arial" w:hAnsi="Arial" w:cs="Arial"/>
          <w:color w:val="000000"/>
          <w:sz w:val="22"/>
          <w:szCs w:val="22"/>
        </w:rPr>
        <w:t> </w:t>
      </w:r>
      <w:r w:rsidRPr="0056171A">
        <w:rPr>
          <w:rFonts w:ascii="Arial" w:hAnsi="Arial" w:cs="Arial"/>
          <w:color w:val="000000"/>
          <w:sz w:val="22"/>
          <w:szCs w:val="22"/>
        </w:rPr>
        <w:t xml:space="preserve">písm. </w:t>
      </w:r>
      <w:r w:rsidRPr="0056171A" w:rsidR="005C2308">
        <w:rPr>
          <w:rFonts w:ascii="Arial" w:hAnsi="Arial" w:cs="Arial"/>
          <w:color w:val="000000"/>
          <w:sz w:val="22"/>
          <w:szCs w:val="22"/>
        </w:rPr>
        <w:t>n</w:t>
      </w:r>
      <w:r w:rsidRPr="0056171A">
        <w:rPr>
          <w:rFonts w:ascii="Arial" w:hAnsi="Arial" w:cs="Arial"/>
          <w:color w:val="000000"/>
          <w:sz w:val="22"/>
          <w:szCs w:val="22"/>
        </w:rPr>
        <w:t xml:space="preserve">) </w:t>
      </w:r>
      <w:r w:rsidRPr="0056171A" w:rsidR="004B3891">
        <w:rPr>
          <w:rFonts w:ascii="Arial" w:hAnsi="Arial" w:cs="Arial"/>
          <w:color w:val="000000"/>
          <w:sz w:val="22"/>
          <w:szCs w:val="22"/>
        </w:rPr>
        <w:t>Z</w:t>
      </w:r>
      <w:r w:rsidRPr="0056171A">
        <w:rPr>
          <w:rFonts w:ascii="Arial" w:hAnsi="Arial" w:cs="Arial"/>
          <w:color w:val="000000"/>
          <w:sz w:val="22"/>
          <w:szCs w:val="22"/>
        </w:rPr>
        <w:t xml:space="preserve">ákona a </w:t>
      </w:r>
      <w:r w:rsidRPr="0056171A" w:rsidR="007B7680">
        <w:rPr>
          <w:rFonts w:ascii="Arial" w:hAnsi="Arial" w:cs="Arial"/>
          <w:color w:val="000000"/>
          <w:sz w:val="22"/>
          <w:szCs w:val="22"/>
        </w:rPr>
        <w:t>v souladu s čl. 7 a 25 Nařízení</w:t>
      </w:r>
      <w:r w:rsidRPr="0056171A" w:rsidR="00A42CE3">
        <w:rPr>
          <w:rFonts w:ascii="Arial" w:hAnsi="Arial" w:cs="Arial"/>
          <w:color w:val="000000"/>
          <w:sz w:val="22"/>
          <w:szCs w:val="22"/>
        </w:rPr>
        <w:t>,</w:t>
      </w:r>
      <w:r w:rsidRPr="0056171A" w:rsidR="00566ACA">
        <w:rPr>
          <w:rFonts w:ascii="Arial" w:hAnsi="Arial" w:cs="Arial"/>
          <w:sz w:val="22"/>
          <w:szCs w:val="22"/>
        </w:rPr>
        <w:t xml:space="preserve"> </w:t>
      </w:r>
      <w:r w:rsidRPr="0056171A" w:rsidR="00B028CB">
        <w:rPr>
          <w:rFonts w:ascii="Arial" w:hAnsi="Arial" w:cs="Arial"/>
          <w:sz w:val="22"/>
          <w:szCs w:val="22"/>
        </w:rPr>
        <w:t xml:space="preserve">a </w:t>
      </w:r>
      <w:r w:rsidRPr="0056171A" w:rsidR="00566ACA">
        <w:rPr>
          <w:rFonts w:ascii="Arial" w:hAnsi="Arial" w:cs="Arial"/>
          <w:color w:val="000000"/>
          <w:sz w:val="22"/>
          <w:szCs w:val="22"/>
        </w:rPr>
        <w:t>které budou příjemcem</w:t>
      </w:r>
      <w:r w:rsidRPr="0056171A" w:rsidR="00345D52">
        <w:rPr>
          <w:rFonts w:ascii="Arial" w:hAnsi="Arial" w:cs="Arial"/>
          <w:color w:val="000000"/>
          <w:sz w:val="22"/>
          <w:szCs w:val="22"/>
        </w:rPr>
        <w:t xml:space="preserve"> </w:t>
      </w:r>
      <w:r w:rsidRPr="0056171A" w:rsidR="00566ACA">
        <w:rPr>
          <w:rFonts w:ascii="Arial" w:hAnsi="Arial" w:cs="Arial"/>
          <w:color w:val="000000"/>
          <w:sz w:val="22"/>
          <w:szCs w:val="22"/>
        </w:rPr>
        <w:t xml:space="preserve">vynaloženy na </w:t>
      </w:r>
      <w:r w:rsidRPr="0056171A" w:rsidR="00420153">
        <w:rPr>
          <w:rFonts w:ascii="Arial" w:hAnsi="Arial" w:cs="Arial"/>
          <w:color w:val="000000"/>
          <w:sz w:val="22"/>
          <w:szCs w:val="22"/>
        </w:rPr>
        <w:t>činnosti úzce časově i</w:t>
      </w:r>
      <w:r w:rsidRPr="0056171A" w:rsidR="00066711">
        <w:rPr>
          <w:rFonts w:ascii="Arial" w:hAnsi="Arial" w:cs="Arial"/>
          <w:color w:val="000000"/>
          <w:sz w:val="22"/>
          <w:szCs w:val="22"/>
        </w:rPr>
        <w:t> </w:t>
      </w:r>
      <w:r w:rsidRPr="0056171A" w:rsidR="00420153">
        <w:rPr>
          <w:rFonts w:ascii="Arial" w:hAnsi="Arial" w:cs="Arial"/>
          <w:color w:val="000000"/>
          <w:sz w:val="22"/>
          <w:szCs w:val="22"/>
        </w:rPr>
        <w:t xml:space="preserve">věcně související s </w:t>
      </w:r>
      <w:r w:rsidRPr="0056171A" w:rsidR="00566ACA">
        <w:rPr>
          <w:rFonts w:ascii="Arial" w:hAnsi="Arial" w:cs="Arial"/>
          <w:color w:val="000000"/>
          <w:sz w:val="22"/>
          <w:szCs w:val="22"/>
        </w:rPr>
        <w:t>řešení</w:t>
      </w:r>
      <w:r w:rsidRPr="0056171A" w:rsidR="00420153">
        <w:rPr>
          <w:rFonts w:ascii="Arial" w:hAnsi="Arial" w:cs="Arial"/>
          <w:color w:val="000000"/>
          <w:sz w:val="22"/>
          <w:szCs w:val="22"/>
        </w:rPr>
        <w:t>m</w:t>
      </w:r>
      <w:r w:rsidRPr="0056171A" w:rsidR="00566ACA">
        <w:rPr>
          <w:rFonts w:ascii="Arial" w:hAnsi="Arial" w:cs="Arial"/>
          <w:color w:val="000000"/>
          <w:sz w:val="22"/>
          <w:szCs w:val="22"/>
        </w:rPr>
        <w:t xml:space="preserve"> daného projektu</w:t>
      </w:r>
      <w:r w:rsidRPr="0056171A">
        <w:rPr>
          <w:rFonts w:ascii="Arial" w:hAnsi="Arial" w:cs="Arial"/>
          <w:color w:val="000000"/>
          <w:sz w:val="22"/>
          <w:szCs w:val="22"/>
        </w:rPr>
        <w:t xml:space="preserve">. </w:t>
      </w:r>
    </w:p>
    <w:p w:rsidR="00420153" w:rsidRPr="0056171A" w:rsidP="00A73F4F" w14:paraId="4F516FC9"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 xml:space="preserve">Způsobilými náklady </w:t>
      </w:r>
      <w:r w:rsidRPr="0056171A" w:rsidR="00B028CB">
        <w:rPr>
          <w:rFonts w:ascii="Arial" w:hAnsi="Arial" w:cs="Arial"/>
          <w:color w:val="000000"/>
          <w:sz w:val="22"/>
          <w:szCs w:val="22"/>
        </w:rPr>
        <w:t>budou</w:t>
      </w:r>
      <w:r w:rsidRPr="0056171A">
        <w:rPr>
          <w:rFonts w:ascii="Arial" w:hAnsi="Arial" w:cs="Arial"/>
          <w:color w:val="000000"/>
          <w:sz w:val="22"/>
          <w:szCs w:val="22"/>
        </w:rPr>
        <w:t xml:space="preserve"> náklady zdůvodněné, účetně prokazatelné a z návrhu musí vyplývat jejich nezbytnost pro řešení grantového projektu. </w:t>
      </w:r>
    </w:p>
    <w:p w:rsidR="00C7291A" w:rsidRPr="00A73F4F" w:rsidP="00A73F4F" w14:paraId="023A4053" w14:textId="77777777">
      <w:pPr>
        <w:autoSpaceDE w:val="0"/>
        <w:autoSpaceDN w:val="0"/>
        <w:adjustRightInd w:val="0"/>
        <w:spacing w:after="200"/>
        <w:jc w:val="both"/>
        <w:rPr>
          <w:rFonts w:ascii="Arial" w:hAnsi="Arial" w:cs="Arial"/>
          <w:color w:val="000000"/>
          <w:sz w:val="22"/>
          <w:szCs w:val="22"/>
        </w:rPr>
      </w:pPr>
      <w:r w:rsidRPr="0056171A">
        <w:rPr>
          <w:rFonts w:ascii="Arial" w:hAnsi="Arial" w:cs="Arial"/>
          <w:color w:val="000000"/>
          <w:sz w:val="22"/>
          <w:szCs w:val="22"/>
        </w:rPr>
        <w:t xml:space="preserve">Uznanými náklady </w:t>
      </w:r>
      <w:r w:rsidRPr="0056171A" w:rsidR="00D4271D">
        <w:rPr>
          <w:rFonts w:ascii="Arial" w:hAnsi="Arial" w:cs="Arial"/>
          <w:color w:val="000000"/>
          <w:sz w:val="22"/>
          <w:szCs w:val="22"/>
        </w:rPr>
        <w:t>budou v souladu s § 2 odst. 2 písm</w:t>
      </w:r>
      <w:r w:rsidRPr="0056171A" w:rsidR="002B6396">
        <w:rPr>
          <w:rFonts w:ascii="Arial" w:hAnsi="Arial" w:cs="Arial"/>
          <w:color w:val="000000"/>
          <w:sz w:val="22"/>
          <w:szCs w:val="22"/>
        </w:rPr>
        <w:t xml:space="preserve">. </w:t>
      </w:r>
      <w:r w:rsidRPr="0056171A" w:rsidR="00EB714C">
        <w:rPr>
          <w:rFonts w:ascii="Arial" w:hAnsi="Arial" w:cs="Arial"/>
          <w:color w:val="000000"/>
          <w:sz w:val="22"/>
          <w:szCs w:val="22"/>
        </w:rPr>
        <w:t>n</w:t>
      </w:r>
      <w:r w:rsidRPr="0056171A" w:rsidR="00181671">
        <w:rPr>
          <w:rFonts w:ascii="Arial" w:hAnsi="Arial" w:cs="Arial"/>
          <w:color w:val="000000"/>
          <w:sz w:val="22"/>
          <w:szCs w:val="22"/>
        </w:rPr>
        <w:t>)</w:t>
      </w:r>
      <w:r w:rsidRPr="0056171A" w:rsidR="00D4271D">
        <w:rPr>
          <w:rFonts w:ascii="Arial" w:hAnsi="Arial" w:cs="Arial"/>
          <w:color w:val="000000"/>
          <w:sz w:val="22"/>
          <w:szCs w:val="22"/>
        </w:rPr>
        <w:t xml:space="preserve"> Zákona</w:t>
      </w:r>
      <w:r w:rsidRPr="0056171A">
        <w:rPr>
          <w:rFonts w:ascii="Arial" w:hAnsi="Arial" w:cs="Arial"/>
          <w:color w:val="000000"/>
          <w:sz w:val="22"/>
          <w:szCs w:val="22"/>
        </w:rPr>
        <w:t xml:space="preserve"> takové způsobilé náklady </w:t>
      </w:r>
      <w:r w:rsidRPr="00A73F4F">
        <w:rPr>
          <w:rFonts w:ascii="Arial" w:hAnsi="Arial" w:cs="Arial"/>
          <w:color w:val="000000"/>
          <w:sz w:val="22"/>
          <w:szCs w:val="22"/>
        </w:rPr>
        <w:t xml:space="preserve">nebo výdaje, které poskytovatel </w:t>
      </w:r>
      <w:r w:rsidRPr="00A73F4F" w:rsidR="00021BA1">
        <w:rPr>
          <w:rFonts w:ascii="Arial" w:hAnsi="Arial" w:cs="Arial"/>
          <w:color w:val="000000"/>
          <w:sz w:val="22"/>
          <w:szCs w:val="22"/>
        </w:rPr>
        <w:t>schválí</w:t>
      </w:r>
      <w:r w:rsidRPr="00A73F4F" w:rsidR="004E617B">
        <w:rPr>
          <w:rFonts w:ascii="Arial" w:hAnsi="Arial" w:cs="Arial"/>
          <w:color w:val="000000"/>
          <w:sz w:val="22"/>
          <w:szCs w:val="22"/>
        </w:rPr>
        <w:t>,</w:t>
      </w:r>
      <w:r w:rsidRPr="00A73F4F" w:rsidR="00021BA1">
        <w:rPr>
          <w:rFonts w:ascii="Arial" w:hAnsi="Arial" w:cs="Arial"/>
          <w:color w:val="000000"/>
          <w:sz w:val="22"/>
          <w:szCs w:val="22"/>
        </w:rPr>
        <w:t xml:space="preserve"> a </w:t>
      </w:r>
      <w:r w:rsidRPr="00A73F4F">
        <w:rPr>
          <w:rFonts w:ascii="Arial" w:hAnsi="Arial" w:cs="Arial"/>
          <w:color w:val="000000"/>
          <w:sz w:val="22"/>
          <w:szCs w:val="22"/>
        </w:rPr>
        <w:t xml:space="preserve">které </w:t>
      </w:r>
      <w:r w:rsidRPr="00A73F4F" w:rsidR="00D4271D">
        <w:rPr>
          <w:rFonts w:ascii="Arial" w:hAnsi="Arial" w:cs="Arial"/>
          <w:color w:val="000000"/>
          <w:sz w:val="22"/>
          <w:szCs w:val="22"/>
        </w:rPr>
        <w:t>budou</w:t>
      </w:r>
      <w:r w:rsidRPr="00A73F4F">
        <w:rPr>
          <w:rFonts w:ascii="Arial" w:hAnsi="Arial" w:cs="Arial"/>
          <w:color w:val="000000"/>
          <w:sz w:val="22"/>
          <w:szCs w:val="22"/>
        </w:rPr>
        <w:t xml:space="preserve"> zdůvodněné.</w:t>
      </w:r>
    </w:p>
    <w:p w:rsidR="00DD2CDE" w:rsidRPr="00A73F4F" w:rsidP="0056171A" w14:paraId="0FC25C83" w14:textId="77777777">
      <w:pPr>
        <w:jc w:val="both"/>
        <w:rPr>
          <w:rFonts w:ascii="Arial" w:hAnsi="Arial" w:cs="Arial"/>
          <w:color w:val="000000"/>
          <w:sz w:val="22"/>
          <w:szCs w:val="22"/>
        </w:rPr>
      </w:pPr>
      <w:r w:rsidRPr="00A73F4F">
        <w:rPr>
          <w:rFonts w:ascii="Arial" w:hAnsi="Arial" w:cs="Arial"/>
          <w:color w:val="000000"/>
          <w:sz w:val="22"/>
          <w:szCs w:val="22"/>
        </w:rPr>
        <w:t>Vymezení z</w:t>
      </w:r>
      <w:r w:rsidRPr="00A73F4F" w:rsidR="00420153">
        <w:rPr>
          <w:rFonts w:ascii="Arial" w:hAnsi="Arial" w:cs="Arial"/>
          <w:color w:val="000000"/>
          <w:sz w:val="22"/>
          <w:szCs w:val="22"/>
        </w:rPr>
        <w:t>působil</w:t>
      </w:r>
      <w:r w:rsidRPr="00A73F4F">
        <w:rPr>
          <w:rFonts w:ascii="Arial" w:hAnsi="Arial" w:cs="Arial"/>
          <w:color w:val="000000"/>
          <w:sz w:val="22"/>
          <w:szCs w:val="22"/>
        </w:rPr>
        <w:t xml:space="preserve">ých nákladů </w:t>
      </w:r>
      <w:r w:rsidRPr="00A73F4F" w:rsidR="00BE7CEC">
        <w:rPr>
          <w:rFonts w:ascii="Arial" w:hAnsi="Arial" w:cs="Arial"/>
          <w:color w:val="000000"/>
          <w:sz w:val="22"/>
          <w:szCs w:val="22"/>
        </w:rPr>
        <w:t xml:space="preserve">příjemce </w:t>
      </w:r>
      <w:r w:rsidRPr="00A73F4F" w:rsidR="00FA2785">
        <w:rPr>
          <w:rFonts w:ascii="Arial" w:hAnsi="Arial" w:cs="Arial"/>
          <w:color w:val="000000"/>
          <w:sz w:val="22"/>
          <w:szCs w:val="22"/>
        </w:rPr>
        <w:t>v</w:t>
      </w:r>
      <w:r w:rsidRPr="00A73F4F" w:rsidR="001277B9">
        <w:rPr>
          <w:rFonts w:ascii="Arial" w:hAnsi="Arial" w:cs="Arial"/>
          <w:color w:val="000000"/>
          <w:sz w:val="22"/>
          <w:szCs w:val="22"/>
        </w:rPr>
        <w:t>e skupině grantových</w:t>
      </w:r>
      <w:r w:rsidRPr="00A73F4F" w:rsidR="00E24C56">
        <w:rPr>
          <w:rFonts w:ascii="Arial" w:hAnsi="Arial" w:cs="Arial"/>
          <w:color w:val="000000"/>
          <w:sz w:val="22"/>
          <w:szCs w:val="22"/>
        </w:rPr>
        <w:t> </w:t>
      </w:r>
      <w:r w:rsidRPr="00A73F4F">
        <w:rPr>
          <w:rFonts w:ascii="Arial" w:hAnsi="Arial" w:cs="Arial"/>
          <w:color w:val="000000"/>
          <w:sz w:val="22"/>
          <w:szCs w:val="22"/>
        </w:rPr>
        <w:t>projekt</w:t>
      </w:r>
      <w:r w:rsidRPr="00A73F4F" w:rsidR="001277B9">
        <w:rPr>
          <w:rFonts w:ascii="Arial" w:hAnsi="Arial" w:cs="Arial"/>
          <w:color w:val="000000"/>
          <w:sz w:val="22"/>
          <w:szCs w:val="22"/>
        </w:rPr>
        <w:t>ů</w:t>
      </w:r>
      <w:r w:rsidRPr="00A73F4F" w:rsidR="00E24C56">
        <w:rPr>
          <w:rFonts w:ascii="Arial" w:hAnsi="Arial" w:cs="Arial"/>
          <w:color w:val="000000"/>
          <w:sz w:val="22"/>
          <w:szCs w:val="22"/>
        </w:rPr>
        <w:t xml:space="preserve"> </w:t>
      </w:r>
      <w:r w:rsidRPr="00A73F4F" w:rsidR="005C3538">
        <w:rPr>
          <w:rFonts w:ascii="Arial" w:hAnsi="Arial" w:cs="Arial"/>
          <w:color w:val="000000"/>
          <w:sz w:val="22"/>
          <w:szCs w:val="22"/>
        </w:rPr>
        <w:t>Návratové granty</w:t>
      </w:r>
      <w:r w:rsidRPr="00A73F4F">
        <w:rPr>
          <w:rFonts w:ascii="Arial" w:hAnsi="Arial" w:cs="Arial"/>
          <w:color w:val="000000"/>
          <w:sz w:val="22"/>
          <w:szCs w:val="22"/>
        </w:rPr>
        <w:t>:</w:t>
      </w:r>
    </w:p>
    <w:p w:rsidR="004E617B" w:rsidRPr="00A73F4F" w:rsidP="0056171A" w14:paraId="2E63D573" w14:textId="77777777">
      <w:pPr>
        <w:jc w:val="both"/>
        <w:rPr>
          <w:rFonts w:ascii="Arial" w:hAnsi="Arial" w:cs="Arial"/>
          <w:color w:val="000000"/>
          <w:sz w:val="22"/>
          <w:szCs w:val="22"/>
        </w:rPr>
      </w:pPr>
    </w:p>
    <w:p w:rsidR="00EF6591" w:rsidRPr="00A73F4F" w:rsidP="00A73F4F" w14:paraId="47006EAD" w14:textId="77777777">
      <w:pPr>
        <w:pStyle w:val="ListParagraph"/>
        <w:numPr>
          <w:ilvl w:val="0"/>
          <w:numId w:val="44"/>
        </w:numPr>
        <w:autoSpaceDE w:val="0"/>
        <w:autoSpaceDN w:val="0"/>
        <w:adjustRightInd w:val="0"/>
        <w:spacing w:before="0" w:after="120"/>
        <w:contextualSpacing w:val="0"/>
        <w:jc w:val="both"/>
        <w:rPr>
          <w:rFonts w:ascii="Arial" w:hAnsi="Arial" w:cs="Arial"/>
        </w:rPr>
      </w:pPr>
      <w:r w:rsidRPr="00A73F4F">
        <w:rPr>
          <w:rFonts w:ascii="Arial" w:hAnsi="Arial" w:cs="Arial"/>
        </w:rPr>
        <w:t>osobní náklady nebo výdaje, v</w:t>
      </w:r>
      <w:r w:rsidRPr="00A73F4F" w:rsidR="00627ABF">
        <w:rPr>
          <w:rFonts w:ascii="Arial" w:hAnsi="Arial" w:cs="Arial"/>
        </w:rPr>
        <w:t> </w:t>
      </w:r>
      <w:r w:rsidRPr="00A73F4F">
        <w:rPr>
          <w:rFonts w:ascii="Arial" w:hAnsi="Arial" w:cs="Arial"/>
        </w:rPr>
        <w:t xml:space="preserve">rozsahu nezbytném pro účely </w:t>
      </w:r>
      <w:r w:rsidRPr="00A73F4F" w:rsidR="00813E38">
        <w:rPr>
          <w:rFonts w:ascii="Arial" w:hAnsi="Arial" w:cs="Arial"/>
        </w:rPr>
        <w:t xml:space="preserve">řešení </w:t>
      </w:r>
      <w:r w:rsidRPr="00A73F4F">
        <w:rPr>
          <w:rFonts w:ascii="Arial" w:hAnsi="Arial" w:cs="Arial"/>
        </w:rPr>
        <w:t>projektu</w:t>
      </w:r>
      <w:r w:rsidRPr="00A73F4F" w:rsidR="004E0D39">
        <w:rPr>
          <w:rFonts w:ascii="Arial" w:hAnsi="Arial" w:cs="Arial"/>
        </w:rPr>
        <w:t>;</w:t>
      </w:r>
    </w:p>
    <w:p w:rsidR="004E617B" w:rsidRPr="00A73F4F" w:rsidP="00A73F4F" w14:paraId="76A2AAC7" w14:textId="77777777">
      <w:pPr>
        <w:pStyle w:val="ListParagraph"/>
        <w:numPr>
          <w:ilvl w:val="0"/>
          <w:numId w:val="44"/>
        </w:numPr>
        <w:autoSpaceDE w:val="0"/>
        <w:autoSpaceDN w:val="0"/>
        <w:adjustRightInd w:val="0"/>
        <w:spacing w:before="0" w:after="120"/>
        <w:contextualSpacing w:val="0"/>
        <w:jc w:val="both"/>
        <w:rPr>
          <w:rFonts w:ascii="Arial" w:hAnsi="Arial" w:cs="Arial"/>
        </w:rPr>
      </w:pPr>
      <w:r w:rsidRPr="00A73F4F">
        <w:rPr>
          <w:rFonts w:ascii="Arial" w:hAnsi="Arial" w:cs="Arial"/>
        </w:rPr>
        <w:t>další provozní náklady nebo výdaje</w:t>
      </w:r>
      <w:r w:rsidRPr="00A73F4F" w:rsidR="00F1609A">
        <w:rPr>
          <w:rFonts w:ascii="Arial" w:hAnsi="Arial" w:cs="Arial"/>
        </w:rPr>
        <w:t>;</w:t>
      </w:r>
      <w:r w:rsidRPr="00A73F4F">
        <w:rPr>
          <w:rFonts w:ascii="Arial" w:hAnsi="Arial" w:cs="Arial"/>
        </w:rPr>
        <w:t xml:space="preserve"> </w:t>
      </w:r>
    </w:p>
    <w:p w:rsidR="004E617B" w:rsidRPr="00A73F4F" w:rsidP="00A73F4F" w14:paraId="597E7C84" w14:textId="77777777">
      <w:pPr>
        <w:pStyle w:val="ListParagraph"/>
        <w:numPr>
          <w:ilvl w:val="0"/>
          <w:numId w:val="44"/>
        </w:numPr>
        <w:autoSpaceDE w:val="0"/>
        <w:autoSpaceDN w:val="0"/>
        <w:adjustRightInd w:val="0"/>
        <w:spacing w:before="0" w:after="120"/>
        <w:ind w:left="715" w:hanging="573"/>
        <w:contextualSpacing w:val="0"/>
        <w:jc w:val="both"/>
        <w:rPr>
          <w:rFonts w:ascii="Arial" w:hAnsi="Arial" w:cs="Arial"/>
        </w:rPr>
      </w:pPr>
      <w:r w:rsidRPr="00A73F4F">
        <w:rPr>
          <w:rFonts w:ascii="Arial" w:hAnsi="Arial" w:cs="Arial"/>
        </w:rPr>
        <w:t>náklady nebo výdaje na služby</w:t>
      </w:r>
      <w:r w:rsidRPr="00A73F4F" w:rsidR="00F1609A">
        <w:rPr>
          <w:rFonts w:ascii="Arial" w:hAnsi="Arial" w:cs="Arial"/>
        </w:rPr>
        <w:t>;</w:t>
      </w:r>
      <w:r w:rsidRPr="00A73F4F">
        <w:rPr>
          <w:rFonts w:ascii="Arial" w:hAnsi="Arial" w:cs="Arial"/>
        </w:rPr>
        <w:t xml:space="preserve"> </w:t>
      </w:r>
    </w:p>
    <w:p w:rsidR="00282E31" w:rsidRPr="00A73F4F" w:rsidP="00A73F4F" w14:paraId="647BC744" w14:textId="2C6A3D4B">
      <w:pPr>
        <w:pStyle w:val="ListParagraph"/>
        <w:numPr>
          <w:ilvl w:val="0"/>
          <w:numId w:val="44"/>
        </w:numPr>
        <w:autoSpaceDE w:val="0"/>
        <w:autoSpaceDN w:val="0"/>
        <w:adjustRightInd w:val="0"/>
        <w:spacing w:before="0" w:after="120"/>
        <w:ind w:left="715" w:hanging="573"/>
        <w:contextualSpacing w:val="0"/>
        <w:jc w:val="both"/>
        <w:rPr>
          <w:rFonts w:ascii="Arial" w:hAnsi="Arial" w:cs="Arial"/>
        </w:rPr>
      </w:pPr>
      <w:r w:rsidRPr="00A73F4F">
        <w:rPr>
          <w:rFonts w:ascii="Arial" w:hAnsi="Arial" w:cs="Arial"/>
        </w:rPr>
        <w:t>náklady na péči</w:t>
      </w:r>
      <w:r w:rsidRPr="00A73F4F" w:rsidR="00897581">
        <w:rPr>
          <w:rFonts w:ascii="Arial" w:hAnsi="Arial" w:cs="Arial"/>
        </w:rPr>
        <w:t xml:space="preserve"> o dítě, popřípadě další osoby blízké závislé na péči</w:t>
      </w:r>
      <w:r w:rsidRPr="00A73F4F" w:rsidR="002C5340">
        <w:rPr>
          <w:rFonts w:ascii="Arial" w:hAnsi="Arial" w:cs="Arial"/>
        </w:rPr>
        <w:t>,</w:t>
      </w:r>
      <w:r w:rsidRPr="00A73F4F" w:rsidR="00897581">
        <w:rPr>
          <w:rFonts w:ascii="Arial" w:hAnsi="Arial" w:cs="Arial"/>
        </w:rPr>
        <w:t xml:space="preserve"> osob podílejících se na řešení projektu, přičemž zadávací dokumentace stanoví maximální výši dotace na náklady na péči;</w:t>
      </w:r>
      <w:r w:rsidRPr="00A73F4F" w:rsidR="00897581">
        <w:t xml:space="preserve"> </w:t>
      </w:r>
      <w:r w:rsidRPr="00A73F4F" w:rsidR="00897581">
        <w:rPr>
          <w:rFonts w:ascii="Arial" w:hAnsi="Arial" w:cs="Arial"/>
        </w:rPr>
        <w:t>v prvním roce vyhlášení veřejné soutěže budou tyto náklady na péči stanovené zadávací dokumentací v maximální výši 150 000 Kč / rok;</w:t>
      </w:r>
    </w:p>
    <w:p w:rsidR="00EF6591" w:rsidRPr="00A73F4F" w:rsidP="00A73F4F" w14:paraId="7B986A72" w14:textId="77777777">
      <w:pPr>
        <w:pStyle w:val="ListParagraph"/>
        <w:numPr>
          <w:ilvl w:val="0"/>
          <w:numId w:val="44"/>
        </w:numPr>
        <w:autoSpaceDE w:val="0"/>
        <w:autoSpaceDN w:val="0"/>
        <w:adjustRightInd w:val="0"/>
        <w:spacing w:before="0" w:after="120"/>
        <w:jc w:val="both"/>
        <w:rPr>
          <w:rFonts w:ascii="Arial" w:hAnsi="Arial" w:cs="Arial"/>
        </w:rPr>
      </w:pPr>
      <w:r w:rsidRPr="00A73F4F">
        <w:rPr>
          <w:rFonts w:ascii="Arial" w:hAnsi="Arial" w:cs="Arial"/>
        </w:rPr>
        <w:t>doplňkové náklady nebo výdaje</w:t>
      </w:r>
      <w:r w:rsidRPr="00A73F4F" w:rsidR="000045E5">
        <w:rPr>
          <w:rFonts w:ascii="Arial" w:hAnsi="Arial" w:cs="Arial"/>
        </w:rPr>
        <w:t xml:space="preserve"> vzniklé v přímé časové a věcné souvislosti </w:t>
      </w:r>
      <w:r w:rsidRPr="00A73F4F" w:rsidR="004F08D2">
        <w:rPr>
          <w:rFonts w:ascii="Arial" w:hAnsi="Arial" w:cs="Arial"/>
        </w:rPr>
        <w:t xml:space="preserve">s </w:t>
      </w:r>
      <w:r w:rsidRPr="00A73F4F" w:rsidR="000045E5">
        <w:rPr>
          <w:rFonts w:ascii="Arial" w:hAnsi="Arial" w:cs="Arial"/>
        </w:rPr>
        <w:t>řešení</w:t>
      </w:r>
      <w:r w:rsidRPr="00A73F4F" w:rsidR="004F08D2">
        <w:rPr>
          <w:rFonts w:ascii="Arial" w:hAnsi="Arial" w:cs="Arial"/>
        </w:rPr>
        <w:t>m</w:t>
      </w:r>
      <w:r w:rsidRPr="00A73F4F" w:rsidR="000045E5">
        <w:rPr>
          <w:rFonts w:ascii="Arial" w:hAnsi="Arial" w:cs="Arial"/>
        </w:rPr>
        <w:t xml:space="preserve"> projektu a jejichž vynaložení přispělo k realizaci projektu</w:t>
      </w:r>
      <w:r w:rsidRPr="00A73F4F">
        <w:rPr>
          <w:rFonts w:ascii="Arial" w:hAnsi="Arial" w:cs="Arial"/>
        </w:rPr>
        <w:t>, jejichž celková výše nepřesáhne 2</w:t>
      </w:r>
      <w:r w:rsidRPr="00A73F4F" w:rsidR="00C50878">
        <w:rPr>
          <w:rFonts w:ascii="Arial" w:hAnsi="Arial" w:cs="Arial"/>
        </w:rPr>
        <w:t>5</w:t>
      </w:r>
      <w:r w:rsidRPr="00A73F4F" w:rsidR="00F53EE7">
        <w:rPr>
          <w:rFonts w:ascii="Arial" w:hAnsi="Arial" w:cs="Arial"/>
        </w:rPr>
        <w:t xml:space="preserve"> </w:t>
      </w:r>
      <w:r w:rsidRPr="00A73F4F">
        <w:rPr>
          <w:rFonts w:ascii="Arial" w:hAnsi="Arial" w:cs="Arial"/>
        </w:rPr>
        <w:t xml:space="preserve">% </w:t>
      </w:r>
      <w:r w:rsidRPr="00A73F4F" w:rsidR="007A711B">
        <w:rPr>
          <w:rFonts w:ascii="Arial" w:hAnsi="Arial" w:cs="Arial"/>
        </w:rPr>
        <w:t xml:space="preserve">součtu </w:t>
      </w:r>
      <w:r w:rsidRPr="00A73F4F">
        <w:rPr>
          <w:rFonts w:ascii="Arial" w:hAnsi="Arial" w:cs="Arial"/>
        </w:rPr>
        <w:t xml:space="preserve">nákladů nebo výdajů projektu podle odstavce 1., </w:t>
      </w:r>
      <w:r w:rsidRPr="00A73F4F" w:rsidR="00FF2CDE">
        <w:rPr>
          <w:rFonts w:ascii="Arial" w:hAnsi="Arial" w:cs="Arial"/>
        </w:rPr>
        <w:t>2.</w:t>
      </w:r>
      <w:r w:rsidRPr="00A73F4F" w:rsidR="00282E31">
        <w:rPr>
          <w:rFonts w:ascii="Arial" w:hAnsi="Arial" w:cs="Arial"/>
        </w:rPr>
        <w:t xml:space="preserve"> a</w:t>
      </w:r>
      <w:r w:rsidRPr="00A73F4F" w:rsidR="00FF2CDE">
        <w:rPr>
          <w:rFonts w:ascii="Arial" w:hAnsi="Arial" w:cs="Arial"/>
        </w:rPr>
        <w:t xml:space="preserve"> </w:t>
      </w:r>
      <w:r w:rsidRPr="00A73F4F">
        <w:rPr>
          <w:rFonts w:ascii="Arial" w:hAnsi="Arial" w:cs="Arial"/>
        </w:rPr>
        <w:t xml:space="preserve">3. </w:t>
      </w:r>
      <w:r w:rsidRPr="00A73F4F" w:rsidR="007F7ED5">
        <w:rPr>
          <w:rFonts w:ascii="Arial" w:hAnsi="Arial" w:cs="Arial"/>
        </w:rPr>
        <w:t xml:space="preserve"> </w:t>
      </w:r>
      <w:r w:rsidRPr="00A73F4F">
        <w:rPr>
          <w:rFonts w:ascii="Arial" w:hAnsi="Arial" w:cs="Arial"/>
        </w:rPr>
        <w:t xml:space="preserve"> tohoto článku</w:t>
      </w:r>
      <w:r w:rsidRPr="00A73F4F" w:rsidR="00CF616E">
        <w:rPr>
          <w:rFonts w:ascii="Arial" w:hAnsi="Arial" w:cs="Arial"/>
        </w:rPr>
        <w:t xml:space="preserve"> </w:t>
      </w:r>
      <w:r w:rsidRPr="00A73F4F" w:rsidR="00CF616E">
        <w:rPr>
          <w:rFonts w:ascii="Arial" w:hAnsi="Arial" w:cs="Arial"/>
          <w:color w:val="000000" w:themeColor="text1"/>
        </w:rPr>
        <w:t>(v rámci doplňkových nákladů je možné hradit náklady na péči o dítě</w:t>
      </w:r>
      <w:r w:rsidRPr="00A73F4F" w:rsidR="00C81AF0">
        <w:rPr>
          <w:rFonts w:ascii="Arial" w:hAnsi="Arial" w:cs="Arial"/>
          <w:color w:val="000000" w:themeColor="text1"/>
        </w:rPr>
        <w:t>, popřípadě další osoby blízké závislé na péči,</w:t>
      </w:r>
      <w:r w:rsidRPr="00A73F4F" w:rsidR="00CF616E">
        <w:rPr>
          <w:rFonts w:ascii="Arial" w:hAnsi="Arial" w:cs="Arial"/>
          <w:color w:val="000000" w:themeColor="text1"/>
        </w:rPr>
        <w:t xml:space="preserve"> osob podílejících se </w:t>
      </w:r>
      <w:r w:rsidRPr="00A73F4F" w:rsidR="008A2143">
        <w:rPr>
          <w:rFonts w:ascii="Arial" w:hAnsi="Arial" w:cs="Arial"/>
          <w:color w:val="000000" w:themeColor="text1"/>
        </w:rPr>
        <w:t xml:space="preserve">na </w:t>
      </w:r>
      <w:r w:rsidRPr="00A73F4F" w:rsidR="00CF616E">
        <w:rPr>
          <w:rFonts w:ascii="Arial" w:hAnsi="Arial" w:cs="Arial"/>
          <w:color w:val="000000" w:themeColor="text1"/>
        </w:rPr>
        <w:t>řešení projektu)</w:t>
      </w:r>
      <w:r w:rsidRPr="00A73F4F">
        <w:rPr>
          <w:rFonts w:ascii="Arial" w:hAnsi="Arial" w:cs="Arial"/>
        </w:rPr>
        <w:t>.</w:t>
      </w:r>
    </w:p>
    <w:p w:rsidR="00525887" w:rsidRPr="0056171A" w:rsidP="0056171A" w14:paraId="21388317" w14:textId="77777777">
      <w:pPr>
        <w:jc w:val="both"/>
        <w:rPr>
          <w:rFonts w:ascii="Arial" w:hAnsi="Arial" w:cs="Arial"/>
          <w:color w:val="000000"/>
          <w:sz w:val="22"/>
          <w:szCs w:val="22"/>
        </w:rPr>
      </w:pPr>
    </w:p>
    <w:p w:rsidR="00DD2CDE" w:rsidRPr="00C7291A" w:rsidP="0056171A" w14:paraId="1009BD95" w14:textId="77777777">
      <w:pPr>
        <w:numPr>
          <w:ilvl w:val="0"/>
          <w:numId w:val="33"/>
        </w:numPr>
        <w:jc w:val="both"/>
        <w:outlineLvl w:val="0"/>
        <w:rPr>
          <w:rFonts w:ascii="Arial" w:hAnsi="Arial" w:cs="Arial"/>
          <w:color w:val="000000"/>
          <w:sz w:val="22"/>
          <w:szCs w:val="22"/>
        </w:rPr>
      </w:pPr>
      <w:bookmarkStart w:id="103" w:name="_Hlk14788696"/>
      <w:r w:rsidRPr="0056171A">
        <w:rPr>
          <w:rFonts w:ascii="Arial" w:hAnsi="Arial" w:cs="Arial"/>
          <w:color w:val="000000"/>
          <w:sz w:val="22"/>
          <w:szCs w:val="22"/>
          <w:u w:val="single"/>
        </w:rPr>
        <w:t>Zaměření</w:t>
      </w:r>
      <w:r w:rsidRPr="0056171A" w:rsidR="00A8010A">
        <w:rPr>
          <w:rFonts w:ascii="Arial" w:hAnsi="Arial" w:cs="Arial"/>
          <w:color w:val="000000"/>
          <w:sz w:val="22"/>
          <w:szCs w:val="22"/>
          <w:u w:val="single"/>
        </w:rPr>
        <w:t xml:space="preserve"> </w:t>
      </w:r>
      <w:r w:rsidRPr="0056171A" w:rsidR="003F14F0">
        <w:rPr>
          <w:rFonts w:ascii="Arial" w:hAnsi="Arial" w:cs="Arial"/>
          <w:color w:val="000000"/>
          <w:sz w:val="22"/>
          <w:szCs w:val="22"/>
          <w:u w:val="single"/>
        </w:rPr>
        <w:t xml:space="preserve">a cíle </w:t>
      </w:r>
      <w:r w:rsidRPr="0056171A" w:rsidR="00A8010A">
        <w:rPr>
          <w:rFonts w:ascii="Arial" w:hAnsi="Arial" w:cs="Arial"/>
          <w:color w:val="000000"/>
          <w:sz w:val="22"/>
          <w:szCs w:val="22"/>
          <w:u w:val="single"/>
        </w:rPr>
        <w:t>skupiny grantových projektů</w:t>
      </w:r>
      <w:r w:rsidRPr="0056171A">
        <w:rPr>
          <w:rFonts w:ascii="Arial" w:hAnsi="Arial" w:cs="Arial"/>
          <w:color w:val="000000"/>
          <w:sz w:val="22"/>
          <w:szCs w:val="22"/>
          <w:u w:val="single"/>
        </w:rPr>
        <w:t>:</w:t>
      </w:r>
    </w:p>
    <w:p w:rsidR="00C7291A" w:rsidRPr="0056171A" w:rsidP="008A02CA" w14:paraId="60BAC7C1" w14:textId="0982209A"/>
    <w:bookmarkEnd w:id="103"/>
    <w:p w:rsidR="00D6045B" w:rsidRPr="0056171A" w:rsidP="0056171A" w14:paraId="788E3404" w14:textId="77777777">
      <w:pPr>
        <w:pStyle w:val="PlainText"/>
        <w:jc w:val="both"/>
        <w:rPr>
          <w:rFonts w:ascii="Arial" w:hAnsi="Arial" w:cs="Arial"/>
          <w:color w:val="auto"/>
        </w:rPr>
      </w:pPr>
      <w:r w:rsidRPr="0056171A">
        <w:rPr>
          <w:rFonts w:ascii="Arial" w:hAnsi="Arial" w:cs="Arial"/>
          <w:color w:val="auto"/>
        </w:rPr>
        <w:t xml:space="preserve">Hlavním cílem GA ČR pro následující roky je v maximální možné míře vytvářet podmínky pro excelentní výzkum ve všech vědních oblastech a v návaznosti na současný systém zlepšovat podmínky pro podporu grantových projektů základního výzkumu. </w:t>
      </w:r>
    </w:p>
    <w:p w:rsidR="00714334" w:rsidRPr="0056171A" w:rsidP="0056171A" w14:paraId="026E75CB" w14:textId="77777777">
      <w:pPr>
        <w:pStyle w:val="PlainText"/>
        <w:jc w:val="both"/>
        <w:rPr>
          <w:rFonts w:ascii="Arial" w:hAnsi="Arial" w:cs="Arial"/>
          <w:color w:val="auto"/>
        </w:rPr>
      </w:pPr>
      <w:r w:rsidRPr="0056171A">
        <w:rPr>
          <w:rFonts w:ascii="Arial" w:hAnsi="Arial" w:cs="Arial"/>
          <w:color w:val="auto"/>
        </w:rPr>
        <w:t xml:space="preserve">Skupina grantových projektů </w:t>
      </w:r>
      <w:r w:rsidR="002C5340">
        <w:rPr>
          <w:rFonts w:ascii="Arial" w:hAnsi="Arial" w:cs="Arial"/>
          <w:color w:val="auto"/>
        </w:rPr>
        <w:t>Návratové granty</w:t>
      </w:r>
      <w:r w:rsidRPr="0056171A">
        <w:rPr>
          <w:rFonts w:ascii="Arial" w:hAnsi="Arial" w:cs="Arial"/>
          <w:color w:val="auto"/>
        </w:rPr>
        <w:t xml:space="preserve"> je zaměřena na </w:t>
      </w:r>
      <w:r w:rsidRPr="0056171A" w:rsidR="008E6913">
        <w:rPr>
          <w:rFonts w:ascii="Arial" w:hAnsi="Arial" w:cs="Arial"/>
          <w:color w:val="auto"/>
        </w:rPr>
        <w:t xml:space="preserve">vytvoření příležitosti pro </w:t>
      </w:r>
      <w:r w:rsidRPr="0056171A" w:rsidR="00281E2C">
        <w:rPr>
          <w:rFonts w:ascii="Arial" w:hAnsi="Arial" w:cs="Arial"/>
          <w:color w:val="auto"/>
        </w:rPr>
        <w:t>v</w:t>
      </w:r>
      <w:r w:rsidRPr="0056171A" w:rsidR="00B87A5F">
        <w:rPr>
          <w:rFonts w:ascii="Arial" w:hAnsi="Arial" w:cs="Arial"/>
          <w:color w:val="auto"/>
        </w:rPr>
        <w:t>ě</w:t>
      </w:r>
      <w:r w:rsidRPr="0056171A" w:rsidR="00281E2C">
        <w:rPr>
          <w:rFonts w:ascii="Arial" w:hAnsi="Arial" w:cs="Arial"/>
          <w:color w:val="auto"/>
        </w:rPr>
        <w:t xml:space="preserve">dce a vědkyně pro </w:t>
      </w:r>
      <w:r w:rsidRPr="0056171A" w:rsidR="002B4D14">
        <w:rPr>
          <w:rFonts w:ascii="Arial" w:hAnsi="Arial" w:cs="Arial"/>
          <w:color w:val="auto"/>
        </w:rPr>
        <w:t>kariérní přestávce</w:t>
      </w:r>
      <w:r w:rsidRPr="0056171A" w:rsidR="00746AC0">
        <w:rPr>
          <w:rFonts w:ascii="Arial" w:hAnsi="Arial" w:cs="Arial"/>
          <w:color w:val="auto"/>
        </w:rPr>
        <w:t xml:space="preserve"> s cílem </w:t>
      </w:r>
      <w:r w:rsidR="00BB7149">
        <w:rPr>
          <w:rFonts w:ascii="Arial" w:hAnsi="Arial" w:cs="Arial"/>
          <w:color w:val="auto"/>
        </w:rPr>
        <w:t>umožnit</w:t>
      </w:r>
      <w:r w:rsidRPr="0056171A" w:rsidR="00BB7149">
        <w:rPr>
          <w:rFonts w:ascii="Arial" w:hAnsi="Arial" w:cs="Arial"/>
          <w:color w:val="auto"/>
        </w:rPr>
        <w:t xml:space="preserve"> </w:t>
      </w:r>
      <w:r w:rsidRPr="0056171A" w:rsidR="0079726E">
        <w:rPr>
          <w:rFonts w:ascii="Arial" w:hAnsi="Arial" w:cs="Arial"/>
          <w:color w:val="auto"/>
        </w:rPr>
        <w:t xml:space="preserve">jejich </w:t>
      </w:r>
      <w:r w:rsidR="00BB7149">
        <w:rPr>
          <w:rFonts w:ascii="Arial" w:hAnsi="Arial" w:cs="Arial"/>
          <w:color w:val="auto"/>
        </w:rPr>
        <w:t xml:space="preserve">návrat ke </w:t>
      </w:r>
      <w:r w:rsidRPr="0056171A" w:rsidR="0079726E">
        <w:rPr>
          <w:rFonts w:ascii="Arial" w:hAnsi="Arial" w:cs="Arial"/>
          <w:color w:val="auto"/>
        </w:rPr>
        <w:t xml:space="preserve">vědecké </w:t>
      </w:r>
      <w:r w:rsidRPr="0056171A" w:rsidR="00BB7149">
        <w:rPr>
          <w:rFonts w:ascii="Arial" w:hAnsi="Arial" w:cs="Arial"/>
          <w:color w:val="auto"/>
        </w:rPr>
        <w:t>karié</w:t>
      </w:r>
      <w:r w:rsidR="00BB7149">
        <w:rPr>
          <w:rFonts w:ascii="Arial" w:hAnsi="Arial" w:cs="Arial"/>
          <w:color w:val="auto"/>
        </w:rPr>
        <w:t>ře</w:t>
      </w:r>
      <w:r w:rsidRPr="0056171A" w:rsidR="00BB7149">
        <w:rPr>
          <w:rFonts w:ascii="Arial" w:hAnsi="Arial" w:cs="Arial"/>
          <w:color w:val="auto"/>
        </w:rPr>
        <w:t xml:space="preserve"> </w:t>
      </w:r>
      <w:r w:rsidRPr="0056171A" w:rsidR="0055634C">
        <w:rPr>
          <w:rFonts w:ascii="Arial" w:hAnsi="Arial" w:cs="Arial"/>
          <w:color w:val="auto"/>
        </w:rPr>
        <w:t>a</w:t>
      </w:r>
      <w:r w:rsidRPr="0056171A" w:rsidR="0098452B">
        <w:rPr>
          <w:rFonts w:ascii="Arial" w:hAnsi="Arial" w:cs="Arial"/>
          <w:color w:val="auto"/>
        </w:rPr>
        <w:t xml:space="preserve"> </w:t>
      </w:r>
      <w:r w:rsidRPr="0056171A" w:rsidR="003B3A52">
        <w:rPr>
          <w:rFonts w:ascii="Arial" w:hAnsi="Arial" w:cs="Arial"/>
          <w:color w:val="auto"/>
        </w:rPr>
        <w:t xml:space="preserve">tím </w:t>
      </w:r>
      <w:r w:rsidR="00BB7149">
        <w:rPr>
          <w:rFonts w:ascii="Arial" w:hAnsi="Arial" w:cs="Arial"/>
          <w:color w:val="auto"/>
        </w:rPr>
        <w:t>usnadnit</w:t>
      </w:r>
      <w:r w:rsidRPr="0056171A" w:rsidR="00376B96">
        <w:rPr>
          <w:rFonts w:ascii="Arial" w:hAnsi="Arial" w:cs="Arial"/>
          <w:color w:val="auto"/>
        </w:rPr>
        <w:t xml:space="preserve"> </w:t>
      </w:r>
      <w:r w:rsidRPr="0056171A" w:rsidR="00BB28A8">
        <w:rPr>
          <w:rFonts w:ascii="Arial" w:hAnsi="Arial" w:cs="Arial"/>
          <w:color w:val="auto"/>
        </w:rPr>
        <w:t>sla</w:t>
      </w:r>
      <w:r w:rsidR="00BB7149">
        <w:rPr>
          <w:rFonts w:ascii="Arial" w:hAnsi="Arial" w:cs="Arial"/>
          <w:color w:val="auto"/>
        </w:rPr>
        <w:t>dění</w:t>
      </w:r>
      <w:r w:rsidRPr="0056171A" w:rsidR="00BB28A8">
        <w:rPr>
          <w:rFonts w:ascii="Arial" w:hAnsi="Arial" w:cs="Arial"/>
          <w:color w:val="auto"/>
        </w:rPr>
        <w:t xml:space="preserve"> osobního a </w:t>
      </w:r>
      <w:r w:rsidRPr="0056171A" w:rsidR="00C4620E">
        <w:rPr>
          <w:rFonts w:ascii="Arial" w:hAnsi="Arial" w:cs="Arial"/>
          <w:color w:val="auto"/>
        </w:rPr>
        <w:t>profesního života.</w:t>
      </w:r>
    </w:p>
    <w:p w:rsidR="00D6045B" w:rsidRPr="0056171A" w:rsidP="0056171A" w14:paraId="62A9956E" w14:textId="77777777">
      <w:pPr>
        <w:jc w:val="both"/>
        <w:rPr>
          <w:rFonts w:ascii="Arial" w:eastAsia="Arial" w:hAnsi="Arial" w:cs="Arial"/>
          <w:sz w:val="22"/>
          <w:szCs w:val="22"/>
        </w:rPr>
      </w:pPr>
    </w:p>
    <w:p w:rsidR="00781E78" w:rsidRPr="0056171A" w:rsidP="0056171A" w14:paraId="1ED68F02" w14:textId="68912D9B">
      <w:pPr>
        <w:jc w:val="both"/>
        <w:rPr>
          <w:rFonts w:ascii="Arial" w:eastAsia="Arial" w:hAnsi="Arial" w:cs="Arial"/>
          <w:sz w:val="22"/>
          <w:szCs w:val="22"/>
        </w:rPr>
      </w:pPr>
      <w:r w:rsidRPr="0056171A">
        <w:rPr>
          <w:rFonts w:ascii="Arial" w:eastAsia="Arial" w:hAnsi="Arial" w:cs="Arial"/>
          <w:sz w:val="22"/>
          <w:szCs w:val="22"/>
        </w:rPr>
        <w:t>Pro vědkyně a vědce může být rodičovská dovolená nebo kariérní přestávka z důvodu péče o</w:t>
      </w:r>
      <w:r w:rsidR="00D65849">
        <w:rPr>
          <w:rFonts w:ascii="Arial" w:eastAsia="Arial" w:hAnsi="Arial" w:cs="Arial"/>
          <w:sz w:val="22"/>
          <w:szCs w:val="22"/>
        </w:rPr>
        <w:t> </w:t>
      </w:r>
      <w:r w:rsidRPr="0056171A">
        <w:rPr>
          <w:rFonts w:ascii="Arial" w:eastAsia="Arial" w:hAnsi="Arial" w:cs="Arial"/>
          <w:sz w:val="22"/>
          <w:szCs w:val="22"/>
        </w:rPr>
        <w:t>rodinu bariérou při pokračování ve vědecké kariéře. Aby se předešlo ztrátě vysokého potenciálu pro oblast vědy a výzkumu, je důležité vhodně nastavit systém podpory pro tuto specifickou skupinu osob a podpořit vytváření pracovních příležitostí, které odpovídají jejich potřebám. Z těchto důvodů GA ČR navrhuje zavést novou skupinu grantových projektů – Návratové granty.</w:t>
      </w:r>
    </w:p>
    <w:p w:rsidR="00781E78" w:rsidRPr="0056171A" w:rsidP="0056171A" w14:paraId="2838F561" w14:textId="77777777">
      <w:pPr>
        <w:jc w:val="both"/>
        <w:rPr>
          <w:rFonts w:ascii="Arial" w:eastAsia="Arial" w:hAnsi="Arial" w:cs="Arial"/>
          <w:sz w:val="22"/>
          <w:szCs w:val="22"/>
        </w:rPr>
      </w:pPr>
    </w:p>
    <w:p w:rsidR="00D34602" w:rsidRPr="0056171A" w:rsidP="0056171A" w14:paraId="2C2A3FD0" w14:textId="77777777">
      <w:pPr>
        <w:ind w:left="-113"/>
        <w:jc w:val="both"/>
        <w:rPr>
          <w:rFonts w:ascii="Arial" w:hAnsi="Arial" w:cs="Arial"/>
          <w:b/>
          <w:bCs/>
          <w:sz w:val="22"/>
          <w:szCs w:val="22"/>
        </w:rPr>
      </w:pPr>
      <w:r w:rsidRPr="0056171A">
        <w:rPr>
          <w:rFonts w:ascii="Arial" w:hAnsi="Arial" w:cs="Arial"/>
          <w:b/>
          <w:bCs/>
          <w:sz w:val="22"/>
          <w:szCs w:val="22"/>
        </w:rPr>
        <w:t>Co Návratové granty přinesou české vědě?</w:t>
      </w:r>
    </w:p>
    <w:p w:rsidR="00D34602" w:rsidRPr="0056171A" w:rsidP="0056171A" w14:paraId="6BDEE387" w14:textId="77777777">
      <w:pPr>
        <w:pStyle w:val="ListParagraph"/>
        <w:numPr>
          <w:ilvl w:val="0"/>
          <w:numId w:val="63"/>
        </w:numPr>
        <w:spacing w:before="0" w:after="0"/>
        <w:ind w:left="510"/>
        <w:jc w:val="both"/>
        <w:rPr>
          <w:rFonts w:ascii="Arial" w:hAnsi="Arial" w:cs="Arial"/>
        </w:rPr>
      </w:pPr>
      <w:r w:rsidRPr="0056171A">
        <w:rPr>
          <w:rFonts w:ascii="Arial" w:hAnsi="Arial" w:cs="Arial"/>
        </w:rPr>
        <w:t>Využití potenciálu vědkyň a vědců s kariérní přestávkou pro českou</w:t>
      </w:r>
      <w:r w:rsidRPr="0056171A" w:rsidR="002301D7">
        <w:rPr>
          <w:rFonts w:ascii="Arial" w:hAnsi="Arial" w:cs="Arial"/>
        </w:rPr>
        <w:t xml:space="preserve"> a světovou</w:t>
      </w:r>
      <w:r w:rsidRPr="0056171A">
        <w:rPr>
          <w:rFonts w:ascii="Arial" w:hAnsi="Arial" w:cs="Arial"/>
        </w:rPr>
        <w:t xml:space="preserve"> vědu</w:t>
      </w:r>
    </w:p>
    <w:p w:rsidR="00D34602" w:rsidRPr="0056171A" w:rsidP="0056171A" w14:paraId="60CBB17F" w14:textId="77777777">
      <w:pPr>
        <w:pStyle w:val="ListParagraph"/>
        <w:numPr>
          <w:ilvl w:val="0"/>
          <w:numId w:val="63"/>
        </w:numPr>
        <w:spacing w:before="0" w:after="0"/>
        <w:ind w:left="510"/>
        <w:jc w:val="both"/>
        <w:rPr>
          <w:rFonts w:ascii="Arial" w:hAnsi="Arial" w:cs="Arial"/>
        </w:rPr>
      </w:pPr>
      <w:r w:rsidRPr="0056171A">
        <w:rPr>
          <w:rFonts w:ascii="Arial" w:hAnsi="Arial" w:cs="Arial"/>
        </w:rPr>
        <w:t>Pomohou sladit profesní a rodinný život</w:t>
      </w:r>
    </w:p>
    <w:p w:rsidR="00D34602" w:rsidRPr="0056171A" w:rsidP="0056171A" w14:paraId="01652DEE" w14:textId="77777777">
      <w:pPr>
        <w:pStyle w:val="ListParagraph"/>
        <w:numPr>
          <w:ilvl w:val="0"/>
          <w:numId w:val="63"/>
        </w:numPr>
        <w:spacing w:before="0" w:after="0"/>
        <w:ind w:left="510"/>
        <w:jc w:val="both"/>
        <w:rPr>
          <w:rFonts w:ascii="Arial" w:hAnsi="Arial" w:cs="Arial"/>
        </w:rPr>
      </w:pPr>
      <w:r w:rsidRPr="0056171A">
        <w:rPr>
          <w:rFonts w:ascii="Arial" w:hAnsi="Arial" w:cs="Arial"/>
        </w:rPr>
        <w:t>Poskytnou pracovní příležitosti ve vědě pro vědkyně a vědce bezprostředně po kariérní přestávce</w:t>
      </w:r>
    </w:p>
    <w:p w:rsidR="00D34602" w:rsidRPr="0056171A" w:rsidP="0056171A" w14:paraId="219FC04E" w14:textId="77777777">
      <w:pPr>
        <w:pStyle w:val="ListParagraph"/>
        <w:numPr>
          <w:ilvl w:val="0"/>
          <w:numId w:val="63"/>
        </w:numPr>
        <w:spacing w:before="0" w:after="0"/>
        <w:ind w:left="510"/>
        <w:jc w:val="both"/>
        <w:rPr>
          <w:rFonts w:ascii="Arial" w:hAnsi="Arial" w:cs="Arial"/>
        </w:rPr>
      </w:pPr>
      <w:r w:rsidRPr="0056171A">
        <w:rPr>
          <w:rFonts w:ascii="Arial" w:hAnsi="Arial" w:cs="Arial"/>
        </w:rPr>
        <w:t>Umožní znovu „nastartovat“ kariéru úspěšných vědkyň a vědců a její další rozvoj</w:t>
      </w:r>
    </w:p>
    <w:p w:rsidR="00D34602" w:rsidRPr="0056171A" w:rsidP="0056171A" w14:paraId="08A136B3" w14:textId="77777777">
      <w:pPr>
        <w:pStyle w:val="ListParagraph"/>
        <w:numPr>
          <w:ilvl w:val="0"/>
          <w:numId w:val="63"/>
        </w:numPr>
        <w:spacing w:before="0" w:after="0"/>
        <w:ind w:left="510"/>
        <w:jc w:val="both"/>
        <w:rPr>
          <w:rFonts w:ascii="Arial" w:hAnsi="Arial" w:cs="Arial"/>
        </w:rPr>
      </w:pPr>
      <w:r w:rsidRPr="0056171A">
        <w:rPr>
          <w:rFonts w:ascii="Arial" w:hAnsi="Arial" w:cs="Arial"/>
        </w:rPr>
        <w:t>Podpoří genderovou rovnost ve vědě</w:t>
      </w:r>
    </w:p>
    <w:p w:rsidR="00D34602" w:rsidRPr="0056171A" w:rsidP="0056171A" w14:paraId="2BBC1F26" w14:textId="77777777">
      <w:pPr>
        <w:ind w:left="-113"/>
        <w:jc w:val="both"/>
        <w:rPr>
          <w:rFonts w:ascii="Arial" w:hAnsi="Arial" w:cs="Arial"/>
          <w:bCs/>
          <w:color w:val="000000" w:themeColor="text1"/>
          <w:sz w:val="22"/>
          <w:szCs w:val="22"/>
        </w:rPr>
      </w:pPr>
      <w:r w:rsidRPr="0056171A">
        <w:rPr>
          <w:rFonts w:ascii="Arial" w:hAnsi="Arial" w:cs="Arial"/>
          <w:b/>
          <w:bCs/>
          <w:color w:val="000000" w:themeColor="text1"/>
          <w:sz w:val="22"/>
          <w:szCs w:val="22"/>
        </w:rPr>
        <w:t>Pro koho jsou Návratové granty určeny?</w:t>
      </w:r>
    </w:p>
    <w:p w:rsidR="00D34602" w:rsidRPr="0056171A" w:rsidP="0056171A" w14:paraId="6B03B3C8" w14:textId="77777777">
      <w:pPr>
        <w:pStyle w:val="ListParagraph"/>
        <w:numPr>
          <w:ilvl w:val="0"/>
          <w:numId w:val="63"/>
        </w:numPr>
        <w:spacing w:before="0" w:after="0"/>
        <w:ind w:left="510"/>
        <w:jc w:val="both"/>
        <w:rPr>
          <w:rFonts w:ascii="Arial" w:hAnsi="Arial" w:cs="Arial"/>
          <w:b/>
          <w:bCs/>
          <w:color w:val="000000" w:themeColor="text1"/>
        </w:rPr>
      </w:pPr>
      <w:r w:rsidRPr="0056171A">
        <w:rPr>
          <w:rFonts w:ascii="Arial" w:hAnsi="Arial" w:cs="Arial"/>
          <w:bCs/>
          <w:color w:val="000000" w:themeColor="text1"/>
        </w:rPr>
        <w:t xml:space="preserve">Pro vědkyně a vědce bezprostředně po karierní přestávce </w:t>
      </w:r>
      <w:r w:rsidRPr="0056171A">
        <w:rPr>
          <w:rFonts w:ascii="Arial" w:hAnsi="Arial" w:cs="Arial"/>
        </w:rPr>
        <w:t>z důvodu péče o rodinu</w:t>
      </w:r>
    </w:p>
    <w:p w:rsidR="00D34602" w:rsidRPr="0056171A" w:rsidP="0056171A" w14:paraId="0814DFFB" w14:textId="02BE3872">
      <w:pPr>
        <w:pStyle w:val="ListParagraph"/>
        <w:numPr>
          <w:ilvl w:val="0"/>
          <w:numId w:val="63"/>
        </w:numPr>
        <w:spacing w:before="0" w:after="0"/>
        <w:ind w:left="510"/>
        <w:jc w:val="both"/>
        <w:rPr>
          <w:rFonts w:ascii="Arial" w:hAnsi="Arial" w:cs="Arial"/>
          <w:b/>
          <w:color w:val="000000" w:themeColor="text1"/>
        </w:rPr>
      </w:pPr>
      <w:r w:rsidRPr="0056171A">
        <w:rPr>
          <w:rFonts w:ascii="Arial" w:hAnsi="Arial" w:cs="Arial"/>
          <w:color w:val="000000" w:themeColor="text1"/>
        </w:rPr>
        <w:t>Individuální projekty (tj. projekt jednoho řešitele/</w:t>
      </w:r>
      <w:r w:rsidRPr="0056171A">
        <w:rPr>
          <w:rFonts w:ascii="Arial" w:hAnsi="Arial" w:cs="Arial"/>
          <w:color w:val="000000" w:themeColor="text1"/>
        </w:rPr>
        <w:t>ky</w:t>
      </w:r>
      <w:r w:rsidRPr="0056171A">
        <w:rPr>
          <w:rFonts w:ascii="Arial" w:hAnsi="Arial" w:cs="Arial"/>
          <w:color w:val="000000" w:themeColor="text1"/>
        </w:rPr>
        <w:t xml:space="preserve"> bez spolupracovníků</w:t>
      </w:r>
      <w:r w:rsidR="00D75825">
        <w:rPr>
          <w:rFonts w:ascii="Arial" w:hAnsi="Arial" w:cs="Arial"/>
          <w:color w:val="000000" w:themeColor="text1"/>
        </w:rPr>
        <w:t xml:space="preserve"> s výjimkou omezeného zapojení studentů</w:t>
      </w:r>
      <w:r w:rsidR="00A73105">
        <w:rPr>
          <w:rFonts w:ascii="Arial" w:hAnsi="Arial" w:cs="Arial"/>
          <w:color w:val="000000" w:themeColor="text1"/>
        </w:rPr>
        <w:t xml:space="preserve"> </w:t>
      </w:r>
      <w:r w:rsidR="009162D2">
        <w:rPr>
          <w:rFonts w:ascii="Arial" w:hAnsi="Arial" w:cs="Arial"/>
          <w:color w:val="000000" w:themeColor="text1"/>
        </w:rPr>
        <w:t>či</w:t>
      </w:r>
      <w:r w:rsidR="00A73105">
        <w:rPr>
          <w:rFonts w:ascii="Arial" w:hAnsi="Arial" w:cs="Arial"/>
          <w:color w:val="000000" w:themeColor="text1"/>
        </w:rPr>
        <w:t xml:space="preserve"> techniků</w:t>
      </w:r>
      <w:r w:rsidRPr="0056171A">
        <w:rPr>
          <w:rFonts w:ascii="Arial" w:hAnsi="Arial" w:cs="Arial"/>
          <w:color w:val="000000" w:themeColor="text1"/>
        </w:rPr>
        <w:t>) se zaštítěním výzkumné instituce</w:t>
      </w:r>
    </w:p>
    <w:p w:rsidR="00D75825" w:rsidRPr="00A73F4F" w:rsidP="002C5340" w14:paraId="23E153A9" w14:textId="668C2351">
      <w:pPr>
        <w:pStyle w:val="ListParagraph"/>
        <w:numPr>
          <w:ilvl w:val="0"/>
          <w:numId w:val="63"/>
        </w:numPr>
        <w:spacing w:before="0" w:after="0"/>
        <w:ind w:left="510"/>
        <w:jc w:val="both"/>
        <w:rPr>
          <w:rFonts w:ascii="Arial" w:hAnsi="Arial" w:cs="Arial"/>
          <w:color w:val="000000" w:themeColor="text1"/>
        </w:rPr>
      </w:pPr>
      <w:r w:rsidRPr="00A73F4F">
        <w:rPr>
          <w:rFonts w:ascii="Arial" w:hAnsi="Arial" w:cs="Arial"/>
          <w:color w:val="000000" w:themeColor="text1"/>
        </w:rPr>
        <w:t xml:space="preserve">Pro vědkyně a vědce max. </w:t>
      </w:r>
      <w:r w:rsidR="00F85253">
        <w:rPr>
          <w:rFonts w:ascii="Arial" w:hAnsi="Arial" w:cs="Arial"/>
          <w:color w:val="000000" w:themeColor="text1"/>
        </w:rPr>
        <w:t>10</w:t>
      </w:r>
      <w:r w:rsidRPr="00A73F4F" w:rsidR="00F85253">
        <w:rPr>
          <w:rFonts w:ascii="Arial" w:hAnsi="Arial" w:cs="Arial"/>
          <w:color w:val="000000" w:themeColor="text1"/>
        </w:rPr>
        <w:t xml:space="preserve"> </w:t>
      </w:r>
      <w:r w:rsidRPr="00A73F4F">
        <w:rPr>
          <w:rFonts w:ascii="Arial" w:hAnsi="Arial" w:cs="Arial"/>
          <w:color w:val="000000" w:themeColor="text1"/>
        </w:rPr>
        <w:t xml:space="preserve">let od získání Ph.D., bez započítání doby strávené na </w:t>
      </w:r>
      <w:r w:rsidRPr="00A73F4F" w:rsidR="00897581">
        <w:rPr>
          <w:rFonts w:ascii="Arial" w:hAnsi="Arial" w:cs="Arial"/>
          <w:color w:val="000000" w:themeColor="text1"/>
        </w:rPr>
        <w:t>mateřské/rodičovské dovolené</w:t>
      </w:r>
    </w:p>
    <w:p w:rsidR="00D34602" w:rsidRPr="0056171A" w:rsidP="0056171A" w14:paraId="16534C12" w14:textId="77777777">
      <w:pPr>
        <w:pStyle w:val="ListParagraph"/>
        <w:numPr>
          <w:ilvl w:val="0"/>
          <w:numId w:val="63"/>
        </w:numPr>
        <w:spacing w:before="0" w:after="0"/>
        <w:ind w:left="510"/>
        <w:jc w:val="both"/>
        <w:rPr>
          <w:rFonts w:ascii="Arial" w:hAnsi="Arial" w:cs="Arial"/>
          <w:strike/>
          <w:color w:val="000000" w:themeColor="text1"/>
        </w:rPr>
      </w:pPr>
      <w:r w:rsidRPr="0056171A">
        <w:rPr>
          <w:rFonts w:ascii="Arial" w:hAnsi="Arial" w:cs="Arial"/>
          <w:color w:val="000000" w:themeColor="text1"/>
        </w:rPr>
        <w:t xml:space="preserve">Délka kariérní přestávky </w:t>
      </w:r>
      <w:r w:rsidRPr="0056171A" w:rsidR="00C7291A">
        <w:rPr>
          <w:rFonts w:ascii="Arial" w:hAnsi="Arial" w:cs="Arial"/>
          <w:color w:val="000000" w:themeColor="text1"/>
        </w:rPr>
        <w:t>1–5</w:t>
      </w:r>
      <w:r w:rsidRPr="0056171A">
        <w:rPr>
          <w:rFonts w:ascii="Arial" w:hAnsi="Arial" w:cs="Arial"/>
          <w:color w:val="000000" w:themeColor="text1"/>
        </w:rPr>
        <w:t xml:space="preserve"> let</w:t>
      </w:r>
    </w:p>
    <w:p w:rsidR="00D34602" w:rsidRPr="0056171A" w:rsidP="0056171A" w14:paraId="149A0191" w14:textId="77777777">
      <w:pPr>
        <w:jc w:val="both"/>
        <w:rPr>
          <w:rFonts w:ascii="Arial" w:eastAsia="Arial" w:hAnsi="Arial" w:cs="Arial"/>
          <w:sz w:val="22"/>
          <w:szCs w:val="22"/>
        </w:rPr>
      </w:pPr>
    </w:p>
    <w:p w:rsidR="0E0B1486" w:rsidRPr="0056171A" w:rsidP="0056171A" w14:paraId="733AE5E6" w14:textId="77777777">
      <w:pPr>
        <w:jc w:val="both"/>
        <w:rPr>
          <w:rFonts w:ascii="Arial" w:eastAsia="Arial" w:hAnsi="Arial" w:cs="Arial"/>
          <w:sz w:val="22"/>
          <w:szCs w:val="22"/>
        </w:rPr>
      </w:pPr>
      <w:r w:rsidRPr="0056171A">
        <w:rPr>
          <w:rFonts w:ascii="Arial" w:eastAsia="Arial" w:hAnsi="Arial" w:cs="Arial"/>
          <w:sz w:val="22"/>
          <w:szCs w:val="22"/>
        </w:rPr>
        <w:t xml:space="preserve">Cílem skupiny </w:t>
      </w:r>
      <w:r w:rsidRPr="0056171A">
        <w:rPr>
          <w:rFonts w:ascii="Arial" w:eastAsia="Arial" w:hAnsi="Arial" w:cs="Arial"/>
          <w:sz w:val="22"/>
          <w:szCs w:val="22"/>
        </w:rPr>
        <w:t xml:space="preserve">grantových projektů </w:t>
      </w:r>
      <w:r w:rsidRPr="0056171A" w:rsidR="008A7366">
        <w:rPr>
          <w:rFonts w:ascii="Arial" w:eastAsia="Arial" w:hAnsi="Arial" w:cs="Arial"/>
          <w:sz w:val="22"/>
          <w:szCs w:val="22"/>
        </w:rPr>
        <w:t>Návratové granty</w:t>
      </w:r>
      <w:r w:rsidRPr="0056171A" w:rsidR="00F44910">
        <w:rPr>
          <w:rFonts w:ascii="Arial" w:eastAsia="Arial" w:hAnsi="Arial" w:cs="Arial"/>
          <w:sz w:val="22"/>
          <w:szCs w:val="22"/>
        </w:rPr>
        <w:t xml:space="preserve"> je </w:t>
      </w:r>
      <w:r w:rsidRPr="0056171A" w:rsidR="009E67FB">
        <w:rPr>
          <w:rFonts w:ascii="Arial" w:eastAsia="Arial" w:hAnsi="Arial" w:cs="Arial"/>
          <w:sz w:val="22"/>
          <w:szCs w:val="22"/>
        </w:rPr>
        <w:t>n</w:t>
      </w:r>
      <w:r w:rsidRPr="0056171A">
        <w:rPr>
          <w:rFonts w:ascii="Arial" w:eastAsia="Arial" w:hAnsi="Arial" w:cs="Arial"/>
          <w:sz w:val="22"/>
          <w:szCs w:val="22"/>
        </w:rPr>
        <w:t>aplnění následují</w:t>
      </w:r>
      <w:r w:rsidRPr="0056171A" w:rsidR="008A7366">
        <w:rPr>
          <w:rFonts w:ascii="Arial" w:eastAsia="Arial" w:hAnsi="Arial" w:cs="Arial"/>
          <w:sz w:val="22"/>
          <w:szCs w:val="22"/>
        </w:rPr>
        <w:t>cí</w:t>
      </w:r>
      <w:r w:rsidRPr="0056171A">
        <w:rPr>
          <w:rFonts w:ascii="Arial" w:eastAsia="Arial" w:hAnsi="Arial" w:cs="Arial"/>
          <w:sz w:val="22"/>
          <w:szCs w:val="22"/>
        </w:rPr>
        <w:t>ch strategických cílů a opatření Národní politiky výzkumu, vývoje a inovací České republiky 2021+</w:t>
      </w:r>
      <w:r>
        <w:rPr>
          <w:rStyle w:val="FootnoteReference"/>
          <w:rFonts w:ascii="Arial" w:eastAsia="Arial" w:hAnsi="Arial" w:cs="Arial"/>
          <w:sz w:val="22"/>
          <w:szCs w:val="22"/>
        </w:rPr>
        <w:footnoteReference w:id="5"/>
      </w:r>
      <w:r w:rsidRPr="0056171A">
        <w:rPr>
          <w:rFonts w:ascii="Arial" w:eastAsia="Arial" w:hAnsi="Arial" w:cs="Arial"/>
          <w:sz w:val="22"/>
          <w:szCs w:val="22"/>
        </w:rPr>
        <w:t xml:space="preserve">, (dále jen „Národní politika </w:t>
      </w:r>
      <w:r w:rsidRPr="0056171A">
        <w:rPr>
          <w:rFonts w:ascii="Arial" w:eastAsia="Arial" w:hAnsi="Arial" w:cs="Arial"/>
          <w:sz w:val="22"/>
          <w:szCs w:val="22"/>
        </w:rPr>
        <w:t>VaVaI</w:t>
      </w:r>
      <w:r w:rsidRPr="0056171A">
        <w:rPr>
          <w:rFonts w:ascii="Arial" w:eastAsia="Arial" w:hAnsi="Arial" w:cs="Arial"/>
          <w:sz w:val="22"/>
          <w:szCs w:val="22"/>
        </w:rPr>
        <w:t>“):</w:t>
      </w:r>
    </w:p>
    <w:p w:rsidR="00372356" w:rsidRPr="0056171A" w:rsidP="0056171A" w14:paraId="35929AAC" w14:textId="77777777">
      <w:pPr>
        <w:jc w:val="both"/>
        <w:rPr>
          <w:rFonts w:ascii="Arial" w:eastAsia="Arial" w:hAnsi="Arial" w:cs="Arial"/>
          <w:sz w:val="22"/>
          <w:szCs w:val="22"/>
        </w:rPr>
      </w:pPr>
    </w:p>
    <w:p w:rsidR="008C665A" w:rsidRPr="0056171A" w:rsidP="0056171A" w14:paraId="54448489" w14:textId="77777777">
      <w:pPr>
        <w:jc w:val="both"/>
        <w:rPr>
          <w:rFonts w:ascii="Arial" w:eastAsia="Arial" w:hAnsi="Arial" w:cs="Arial"/>
          <w:sz w:val="22"/>
          <w:szCs w:val="22"/>
        </w:rPr>
      </w:pPr>
    </w:p>
    <w:p w:rsidR="0E0B1486" w:rsidRPr="0056171A" w:rsidP="0056171A" w14:paraId="639D639E"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 xml:space="preserve">Cíl 2: Podpořit výzkumné organizace ve vytváření motivujících pracovních podmínek a rozvoj potenciálu lidí napříč celým spektrem výzkumu a vývoje </w:t>
      </w:r>
    </w:p>
    <w:p w:rsidR="008A7366" w:rsidRPr="0056171A" w:rsidP="0056171A" w14:paraId="28039B29"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2.4:  Vytvářet podmínky pro kombinaci výzkumné práce a rodičovství a pro uplatnění žen po mateřské a žen či mužů po rodičovské dovolené</w:t>
      </w:r>
    </w:p>
    <w:p w:rsidR="008A7366" w:rsidRPr="0056171A" w:rsidP="0056171A" w14:paraId="2D6449EA"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Opatření 12: Vytváření podmínek pro kombinaci výzkumné práce a rodičovství a pro uplatnění žen po mateřské dovolené.</w:t>
      </w:r>
    </w:p>
    <w:p w:rsidR="008A7366" w:rsidRPr="0056171A" w:rsidP="0056171A" w14:paraId="7B745D90" w14:textId="77777777">
      <w:pPr>
        <w:jc w:val="both"/>
        <w:rPr>
          <w:rFonts w:ascii="Arial" w:eastAsia="Arial" w:hAnsi="Arial" w:cs="Arial"/>
          <w:sz w:val="22"/>
          <w:szCs w:val="22"/>
        </w:rPr>
      </w:pPr>
    </w:p>
    <w:p w:rsidR="008A7366" w:rsidRPr="0056171A" w:rsidP="0056171A" w14:paraId="3A36490F" w14:textId="77777777">
      <w:pPr>
        <w:jc w:val="both"/>
        <w:rPr>
          <w:rFonts w:ascii="Arial" w:eastAsia="Arial" w:hAnsi="Arial" w:cs="Arial"/>
          <w:sz w:val="22"/>
          <w:szCs w:val="22"/>
        </w:rPr>
      </w:pPr>
      <w:r w:rsidRPr="0056171A">
        <w:rPr>
          <w:rFonts w:ascii="Arial" w:eastAsia="Arial" w:hAnsi="Arial" w:cs="Arial"/>
          <w:sz w:val="22"/>
          <w:szCs w:val="22"/>
        </w:rPr>
        <w:t xml:space="preserve">Skupina grantových projektů Návratové granty dále pomůže k naplnění následujících strategických cílů a opatření </w:t>
      </w:r>
      <w:r w:rsidRPr="0056171A" w:rsidR="00840A80">
        <w:rPr>
          <w:rFonts w:ascii="Arial" w:eastAsia="Arial" w:hAnsi="Arial" w:cs="Arial"/>
          <w:sz w:val="22"/>
          <w:szCs w:val="22"/>
        </w:rPr>
        <w:t>Strategie rovnosti žen a mužů na léta 2021–2030</w:t>
      </w:r>
      <w:r>
        <w:rPr>
          <w:rStyle w:val="FootnoteReference"/>
          <w:rFonts w:ascii="Arial" w:eastAsia="Arial" w:hAnsi="Arial" w:cs="Arial"/>
          <w:sz w:val="22"/>
          <w:szCs w:val="22"/>
        </w:rPr>
        <w:footnoteReference w:id="6"/>
      </w:r>
      <w:r w:rsidRPr="0056171A">
        <w:rPr>
          <w:rFonts w:ascii="Arial" w:eastAsia="Arial" w:hAnsi="Arial" w:cs="Arial"/>
          <w:sz w:val="22"/>
          <w:szCs w:val="22"/>
        </w:rPr>
        <w:t xml:space="preserve"> (dále jen „</w:t>
      </w:r>
      <w:r w:rsidRPr="0056171A" w:rsidR="00840A80">
        <w:rPr>
          <w:rFonts w:ascii="Arial" w:eastAsia="Arial" w:hAnsi="Arial" w:cs="Arial"/>
          <w:sz w:val="22"/>
          <w:szCs w:val="22"/>
        </w:rPr>
        <w:t>Strategie</w:t>
      </w:r>
      <w:r w:rsidRPr="0056171A">
        <w:rPr>
          <w:rFonts w:ascii="Arial" w:eastAsia="Arial" w:hAnsi="Arial" w:cs="Arial"/>
          <w:sz w:val="22"/>
          <w:szCs w:val="22"/>
        </w:rPr>
        <w:t>“):</w:t>
      </w:r>
    </w:p>
    <w:p w:rsidR="008A7366" w:rsidRPr="0056171A" w:rsidP="0056171A" w14:paraId="4F9DA615" w14:textId="77777777">
      <w:pPr>
        <w:jc w:val="both"/>
        <w:rPr>
          <w:rFonts w:ascii="Arial" w:eastAsia="Arial" w:hAnsi="Arial" w:cs="Arial"/>
          <w:sz w:val="22"/>
          <w:szCs w:val="22"/>
        </w:rPr>
      </w:pPr>
    </w:p>
    <w:p w:rsidR="008A7366" w:rsidRPr="0056171A" w:rsidP="0056171A" w14:paraId="6DF9411A"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Strategický cíl č. P.1 Zajištění maximálního rozvoje potenciálu dívek a chlapců, resp. žen a mužů</w:t>
      </w:r>
    </w:p>
    <w:p w:rsidR="00840A80" w:rsidRPr="0056171A" w:rsidP="0056171A" w14:paraId="0E437B9C"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P.1.4.4. Zavést návratové granty</w:t>
      </w:r>
    </w:p>
    <w:p w:rsidR="00840A80" w:rsidRPr="0056171A" w:rsidP="0056171A" w14:paraId="4DE9B835"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 xml:space="preserve">P.1.4.5. Zajistit služby péče reflektující specifickou pozici pracovníků </w:t>
      </w:r>
      <w:r w:rsidR="00C7291A">
        <w:rPr>
          <w:rFonts w:ascii="Arial" w:eastAsia="Arial" w:hAnsi="Arial" w:cs="Arial"/>
        </w:rPr>
        <w:br/>
      </w:r>
      <w:r w:rsidRPr="0056171A">
        <w:rPr>
          <w:rFonts w:ascii="Arial" w:eastAsia="Arial" w:hAnsi="Arial" w:cs="Arial"/>
        </w:rPr>
        <w:t xml:space="preserve">a pracovnic ve </w:t>
      </w:r>
      <w:r w:rsidRPr="0056171A">
        <w:rPr>
          <w:rFonts w:ascii="Arial" w:eastAsia="Arial" w:hAnsi="Arial" w:cs="Arial"/>
        </w:rPr>
        <w:t>VaVaI</w:t>
      </w:r>
    </w:p>
    <w:p w:rsidR="00840A80" w:rsidRPr="0056171A" w:rsidP="0056171A" w14:paraId="1A4CAD5C"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Strategický cíl č. P2 Rozšíření obsahu vzdělávání, vědy a výzkumu o genderovou perspektivu</w:t>
      </w:r>
    </w:p>
    <w:p w:rsidR="00840A80" w:rsidRPr="0056171A" w:rsidP="0056171A" w14:paraId="0AA36FAD"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 xml:space="preserve">P.2.4.1 Zohlednit dimenzi pohlaví a genderu v obsahu výzkumu, vývoje </w:t>
      </w:r>
      <w:r w:rsidR="00C7291A">
        <w:rPr>
          <w:rFonts w:ascii="Arial" w:eastAsia="Arial" w:hAnsi="Arial" w:cs="Arial"/>
        </w:rPr>
        <w:br/>
      </w:r>
      <w:r w:rsidRPr="0056171A">
        <w:rPr>
          <w:rFonts w:ascii="Arial" w:eastAsia="Arial" w:hAnsi="Arial" w:cs="Arial"/>
        </w:rPr>
        <w:t xml:space="preserve">a inovací v rámci podpory projektů </w:t>
      </w:r>
      <w:r w:rsidRPr="0056171A">
        <w:rPr>
          <w:rFonts w:ascii="Arial" w:eastAsia="Arial" w:hAnsi="Arial" w:cs="Arial"/>
        </w:rPr>
        <w:t>VaVaI</w:t>
      </w:r>
    </w:p>
    <w:p w:rsidR="00840A80" w:rsidRPr="0056171A" w:rsidP="0056171A" w14:paraId="3AFFFDBD" w14:textId="77777777">
      <w:pPr>
        <w:pStyle w:val="ListParagraph"/>
        <w:numPr>
          <w:ilvl w:val="0"/>
          <w:numId w:val="1"/>
        </w:numPr>
        <w:spacing w:before="0" w:after="0"/>
        <w:jc w:val="both"/>
        <w:rPr>
          <w:rFonts w:ascii="Arial" w:eastAsia="Arial" w:hAnsi="Arial" w:cs="Arial"/>
        </w:rPr>
      </w:pPr>
      <w:r w:rsidRPr="0056171A">
        <w:rPr>
          <w:rFonts w:ascii="Arial" w:eastAsia="Arial" w:hAnsi="Arial" w:cs="Arial"/>
        </w:rPr>
        <w:t>Strategický cíl č. P3 Uplatňování genderového hlediska v chodu a v řízení vzdělávacích a vědecko-výzkumných institucích</w:t>
      </w:r>
    </w:p>
    <w:p w:rsidR="00840A80" w:rsidRPr="0056171A" w:rsidP="0056171A" w14:paraId="09B616DA"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P.3.3.4. Zohlednit kvalitu a transparentnost lidských zdrojů v hodnocení projektů účelové podpory doložením kvalitního a transparentního institucionálního řešení rozvoje lidských zdrojů a genderové rovnosti</w:t>
      </w:r>
    </w:p>
    <w:p w:rsidR="00840A80" w:rsidRPr="0056171A" w:rsidP="0056171A" w14:paraId="29975ED8" w14:textId="77777777">
      <w:pPr>
        <w:pStyle w:val="ListParagraph"/>
        <w:numPr>
          <w:ilvl w:val="1"/>
          <w:numId w:val="1"/>
        </w:numPr>
        <w:spacing w:before="0" w:after="0"/>
        <w:jc w:val="both"/>
        <w:rPr>
          <w:rFonts w:ascii="Arial" w:eastAsia="Arial" w:hAnsi="Arial" w:cs="Arial"/>
        </w:rPr>
      </w:pPr>
      <w:r w:rsidRPr="0056171A">
        <w:rPr>
          <w:rFonts w:ascii="Arial" w:eastAsia="Arial" w:hAnsi="Arial" w:cs="Arial"/>
        </w:rPr>
        <w:t xml:space="preserve">P.3.5.2. V rámci ex ante a ex post hodnocení programů podpory vzdělávání </w:t>
      </w:r>
      <w:r w:rsidR="00C7291A">
        <w:rPr>
          <w:rFonts w:ascii="Arial" w:eastAsia="Arial" w:hAnsi="Arial" w:cs="Arial"/>
        </w:rPr>
        <w:br/>
      </w:r>
      <w:r w:rsidRPr="0056171A">
        <w:rPr>
          <w:rFonts w:ascii="Arial" w:eastAsia="Arial" w:hAnsi="Arial" w:cs="Arial"/>
        </w:rPr>
        <w:t xml:space="preserve">a podpory </w:t>
      </w:r>
      <w:r w:rsidRPr="0056171A">
        <w:rPr>
          <w:rFonts w:ascii="Arial" w:eastAsia="Arial" w:hAnsi="Arial" w:cs="Arial"/>
        </w:rPr>
        <w:t>VaVaI</w:t>
      </w:r>
      <w:r w:rsidRPr="0056171A">
        <w:rPr>
          <w:rFonts w:ascii="Arial" w:eastAsia="Arial" w:hAnsi="Arial" w:cs="Arial"/>
        </w:rPr>
        <w:t xml:space="preserve"> vyhodnocovat hledisko genderové rovnosti</w:t>
      </w:r>
      <w:r w:rsidRPr="0056171A" w:rsidR="00372356">
        <w:rPr>
          <w:rFonts w:ascii="Arial" w:eastAsia="Arial" w:hAnsi="Arial" w:cs="Arial"/>
        </w:rPr>
        <w:t>.</w:t>
      </w:r>
    </w:p>
    <w:p w:rsidR="6DD01774" w:rsidRPr="0056171A" w:rsidP="0056171A" w14:paraId="2F1E6068" w14:textId="77777777">
      <w:pPr>
        <w:jc w:val="both"/>
        <w:rPr>
          <w:rFonts w:ascii="Arial" w:hAnsi="Arial" w:cs="Arial"/>
          <w:sz w:val="22"/>
          <w:szCs w:val="22"/>
        </w:rPr>
      </w:pPr>
      <w:r w:rsidRPr="0056171A">
        <w:rPr>
          <w:rFonts w:ascii="Arial" w:hAnsi="Arial" w:cs="Arial"/>
          <w:sz w:val="22"/>
          <w:szCs w:val="22"/>
        </w:rPr>
        <w:br/>
      </w:r>
      <w:r w:rsidRPr="0056171A" w:rsidR="000A6429">
        <w:rPr>
          <w:rFonts w:ascii="Arial" w:hAnsi="Arial" w:cs="Arial"/>
          <w:sz w:val="22"/>
          <w:szCs w:val="22"/>
        </w:rPr>
        <w:t>Udělení podpory v rámci navrhované skupiny grantových projektů má ambici významně pozvednout kvalitu vědy nejen v rámci dotované výzkumné skupiny, ale také, zejména v souvislosti s nastavovanými standardy vědy a pracovního prostředí, v jejím okolí v rámci instituce.</w:t>
      </w:r>
    </w:p>
    <w:p w:rsidR="00BE73D6" w:rsidRPr="0056171A" w:rsidP="0056171A" w14:paraId="3B654AC0" w14:textId="77777777">
      <w:pPr>
        <w:jc w:val="both"/>
        <w:rPr>
          <w:rFonts w:ascii="Arial" w:hAnsi="Arial" w:cs="Arial"/>
          <w:color w:val="000000"/>
          <w:sz w:val="22"/>
          <w:szCs w:val="22"/>
        </w:rPr>
      </w:pPr>
    </w:p>
    <w:p w:rsidR="00F22546" w:rsidRPr="0056171A" w:rsidP="0056171A" w14:paraId="37F180D7" w14:textId="77777777">
      <w:pPr>
        <w:numPr>
          <w:ilvl w:val="0"/>
          <w:numId w:val="33"/>
        </w:numPr>
        <w:jc w:val="both"/>
        <w:outlineLvl w:val="0"/>
        <w:rPr>
          <w:rFonts w:ascii="Arial" w:eastAsia="Calibri" w:hAnsi="Arial" w:cs="Arial"/>
          <w:sz w:val="22"/>
          <w:szCs w:val="22"/>
        </w:rPr>
      </w:pPr>
      <w:r w:rsidRPr="0056171A">
        <w:rPr>
          <w:rFonts w:ascii="Arial" w:hAnsi="Arial" w:cs="Arial"/>
          <w:color w:val="000000"/>
          <w:sz w:val="22"/>
          <w:szCs w:val="22"/>
          <w:u w:val="single"/>
        </w:rPr>
        <w:t>Srovnání současného stavu v České republice a v</w:t>
      </w:r>
      <w:r w:rsidRPr="0056171A" w:rsidR="008D0395">
        <w:rPr>
          <w:rFonts w:ascii="Arial" w:hAnsi="Arial" w:cs="Arial"/>
          <w:color w:val="000000"/>
          <w:sz w:val="22"/>
          <w:szCs w:val="22"/>
          <w:u w:val="single"/>
        </w:rPr>
        <w:t> </w:t>
      </w:r>
      <w:r w:rsidRPr="0056171A">
        <w:rPr>
          <w:rFonts w:ascii="Arial" w:hAnsi="Arial" w:cs="Arial"/>
          <w:color w:val="000000"/>
          <w:sz w:val="22"/>
          <w:szCs w:val="22"/>
          <w:u w:val="single"/>
        </w:rPr>
        <w:t>zahraničí</w:t>
      </w:r>
      <w:r w:rsidRPr="0056171A" w:rsidR="008D0395">
        <w:rPr>
          <w:rFonts w:ascii="Arial" w:hAnsi="Arial" w:cs="Arial"/>
          <w:color w:val="000000"/>
          <w:sz w:val="22"/>
          <w:szCs w:val="22"/>
          <w:u w:val="single"/>
        </w:rPr>
        <w:t xml:space="preserve"> a analýza řešené problematiky</w:t>
      </w:r>
      <w:r w:rsidRPr="0056171A">
        <w:rPr>
          <w:rFonts w:ascii="Arial" w:hAnsi="Arial" w:cs="Arial"/>
          <w:color w:val="000000"/>
          <w:sz w:val="22"/>
          <w:szCs w:val="22"/>
          <w:u w:val="single"/>
        </w:rPr>
        <w:t>:</w:t>
      </w:r>
    </w:p>
    <w:p w:rsidR="00884882" w:rsidP="008A02CA" w14:paraId="46E890D2" w14:textId="77777777"/>
    <w:p w:rsidR="002810BD" w:rsidRPr="0056171A" w:rsidP="008A02CA" w14:paraId="6308A486" w14:textId="701D3E01">
      <w:pPr>
        <w:jc w:val="both"/>
        <w:rPr>
          <w:rFonts w:eastAsia="Calibri"/>
        </w:rPr>
      </w:pPr>
      <w:r w:rsidRPr="008A02CA">
        <w:rPr>
          <w:rFonts w:ascii="Arial" w:hAnsi="Arial" w:cs="Arial"/>
          <w:sz w:val="22"/>
          <w:szCs w:val="22"/>
        </w:rPr>
        <w:t>Z hlediska genderových nerovností je český trh práce dlouhodobě charakteristický několika skutečnostmi. Česká republika dosahuje v rámci EU jednoho z nejvyšších rozdílů v míře zaměstnanosti žen a mužů. V roce 2019 tento rozdíl tvořil 15,8 % v neprospěch žen. Na vysokém rozdílu v míře zaměstnanosti se podílí především dlouhé výpadky žen z trhu práce z</w:t>
      </w:r>
      <w:r w:rsidR="00D65849">
        <w:rPr>
          <w:rFonts w:ascii="Arial" w:hAnsi="Arial" w:cs="Arial"/>
          <w:sz w:val="22"/>
          <w:szCs w:val="22"/>
        </w:rPr>
        <w:t> </w:t>
      </w:r>
      <w:r w:rsidRPr="008A02CA">
        <w:rPr>
          <w:rFonts w:ascii="Arial" w:hAnsi="Arial" w:cs="Arial"/>
          <w:sz w:val="22"/>
          <w:szCs w:val="22"/>
        </w:rPr>
        <w:t>důvodu péče o děti či jiné závislé osoby. Další charakteristikou je vysoký rozdíl v průměrných mzdách žen a mužů. I v tomto ukazateli patří Česko dlouhodobě k nejhorším státům EU (v</w:t>
      </w:r>
      <w:r w:rsidR="00D65849">
        <w:rPr>
          <w:rFonts w:ascii="Arial" w:hAnsi="Arial" w:cs="Arial"/>
          <w:sz w:val="22"/>
          <w:szCs w:val="22"/>
        </w:rPr>
        <w:t> </w:t>
      </w:r>
      <w:r w:rsidRPr="008A02CA">
        <w:rPr>
          <w:rFonts w:ascii="Arial" w:hAnsi="Arial" w:cs="Arial"/>
          <w:sz w:val="22"/>
          <w:szCs w:val="22"/>
        </w:rPr>
        <w:t xml:space="preserve">roce 2018 byl tzv. gender </w:t>
      </w:r>
      <w:r w:rsidRPr="008A02CA">
        <w:rPr>
          <w:rFonts w:ascii="Arial" w:hAnsi="Arial" w:cs="Arial"/>
          <w:sz w:val="22"/>
          <w:szCs w:val="22"/>
        </w:rPr>
        <w:t>pay</w:t>
      </w:r>
      <w:r w:rsidRPr="008A02CA">
        <w:rPr>
          <w:rFonts w:ascii="Arial" w:hAnsi="Arial" w:cs="Arial"/>
          <w:sz w:val="22"/>
          <w:szCs w:val="22"/>
        </w:rPr>
        <w:t xml:space="preserve"> gap vyšší jen v Estonsku a Německu). Souvisejícím problémem je nízké zastoupení žen ve vedoucích pozicích a horizontální segregace trhu práce – ženy se koncentrují v hůře ohodnocených oborech. Tyto nerovnosti pak negativně ovlivňují životy žen </w:t>
      </w:r>
      <w:r w:rsidRPr="008A02CA" w:rsidR="00194029">
        <w:rPr>
          <w:rFonts w:ascii="Arial" w:hAnsi="Arial" w:cs="Arial"/>
          <w:sz w:val="22"/>
          <w:szCs w:val="22"/>
        </w:rPr>
        <w:t>ne</w:t>
      </w:r>
      <w:r w:rsidRPr="008A02CA">
        <w:rPr>
          <w:rFonts w:ascii="Arial" w:hAnsi="Arial" w:cs="Arial"/>
          <w:sz w:val="22"/>
          <w:szCs w:val="22"/>
        </w:rPr>
        <w:t>jen během jejich produktivního věku. Promítají se (vedle dalších příčin</w:t>
      </w:r>
      <w:r w:rsidRPr="008A02CA" w:rsidR="00B53A40">
        <w:rPr>
          <w:rFonts w:ascii="Arial" w:hAnsi="Arial" w:cs="Arial"/>
          <w:sz w:val="22"/>
          <w:szCs w:val="22"/>
        </w:rPr>
        <w:t>,</w:t>
      </w:r>
      <w:r w:rsidRPr="008A02CA">
        <w:rPr>
          <w:rFonts w:ascii="Arial" w:hAnsi="Arial" w:cs="Arial"/>
          <w:sz w:val="22"/>
          <w:szCs w:val="22"/>
        </w:rPr>
        <w:t xml:space="preserve"> jako je nižší důchodový věk žen a tím i kratší doba pojištění) i do skutečnosti, že ženy mají o téměř pětinu nižší starobní důchod než muži. Příčin těchto nerovností je celá řada. Kromě přímé diskriminace na základě pohlaví a genderových stereotypů hrají klíčovou roli další tři systémové (a dlouhodobě nedostatečně řešené) problémy – </w:t>
      </w:r>
      <w:r w:rsidRPr="008A02CA" w:rsidR="00194029">
        <w:rPr>
          <w:rFonts w:ascii="Arial" w:hAnsi="Arial" w:cs="Arial"/>
          <w:sz w:val="22"/>
          <w:szCs w:val="22"/>
        </w:rPr>
        <w:t>nedostatečná dostupnost</w:t>
      </w:r>
      <w:r w:rsidRPr="008A02CA">
        <w:rPr>
          <w:rFonts w:ascii="Arial" w:hAnsi="Arial" w:cs="Arial"/>
          <w:sz w:val="22"/>
          <w:szCs w:val="22"/>
        </w:rPr>
        <w:t xml:space="preserve"> služby péče o děti do tří let věku, nedostatek flexibilních forem práce a nerovnoměrné rozdělení zodpovědnosti za péči (nejen o děti, ale např. i o seniory a seniorky)</w:t>
      </w:r>
      <w:r w:rsidRPr="008A02CA" w:rsidR="00E34A24">
        <w:rPr>
          <w:rFonts w:ascii="Arial" w:hAnsi="Arial" w:cs="Arial"/>
          <w:sz w:val="22"/>
          <w:szCs w:val="22"/>
        </w:rPr>
        <w:t>.</w:t>
      </w:r>
      <w:r>
        <w:rPr>
          <w:rStyle w:val="FootnoteReference"/>
          <w:rFonts w:ascii="Arial" w:hAnsi="Arial" w:cs="Arial"/>
          <w:sz w:val="22"/>
          <w:szCs w:val="22"/>
        </w:rPr>
        <w:footnoteReference w:id="7"/>
      </w:r>
    </w:p>
    <w:p w:rsidR="00053A8A" w:rsidP="008A02CA" w14:paraId="5D9C9985" w14:textId="77777777"/>
    <w:p w:rsidR="00E34A24" w:rsidRPr="0056171A" w:rsidP="008A02CA" w14:paraId="5BBA7249" w14:textId="77777777">
      <w:pPr>
        <w:jc w:val="both"/>
        <w:rPr>
          <w:rFonts w:eastAsia="Calibri"/>
        </w:rPr>
      </w:pPr>
      <w:r w:rsidRPr="008A02CA">
        <w:rPr>
          <w:rFonts w:ascii="Arial" w:hAnsi="Arial" w:cs="Arial"/>
          <w:sz w:val="22"/>
          <w:szCs w:val="22"/>
        </w:rPr>
        <w:t xml:space="preserve">Genderová rovnost a gender </w:t>
      </w:r>
      <w:r w:rsidRPr="008A02CA">
        <w:rPr>
          <w:rFonts w:ascii="Arial" w:hAnsi="Arial" w:cs="Arial"/>
          <w:sz w:val="22"/>
          <w:szCs w:val="22"/>
        </w:rPr>
        <w:t>mainstreaming</w:t>
      </w:r>
      <w:r w:rsidRPr="008A02CA">
        <w:rPr>
          <w:rFonts w:ascii="Arial" w:hAnsi="Arial" w:cs="Arial"/>
          <w:sz w:val="22"/>
          <w:szCs w:val="22"/>
        </w:rPr>
        <w:t xml:space="preserve"> jsou také jednou z priorit Evropského výzkumného prostoru (ERA).</w:t>
      </w:r>
      <w:r w:rsidRPr="008A02CA" w:rsidR="00064216">
        <w:rPr>
          <w:rFonts w:ascii="Arial" w:hAnsi="Arial" w:cs="Arial"/>
          <w:sz w:val="22"/>
          <w:szCs w:val="22"/>
        </w:rPr>
        <w:t xml:space="preserve"> </w:t>
      </w:r>
      <w:r w:rsidRPr="008A02CA">
        <w:rPr>
          <w:rFonts w:ascii="Arial" w:hAnsi="Arial" w:cs="Arial"/>
          <w:sz w:val="22"/>
          <w:szCs w:val="22"/>
        </w:rPr>
        <w:t xml:space="preserve">ERA usiluje o proměnu vědeckých institucí, které stále </w:t>
      </w:r>
      <w:r w:rsidRPr="008A02CA">
        <w:rPr>
          <w:rFonts w:ascii="Arial" w:hAnsi="Arial" w:cs="Arial"/>
          <w:sz w:val="22"/>
          <w:szCs w:val="22"/>
        </w:rPr>
        <w:t xml:space="preserve">představují rigidní systém nereagující na potřeby </w:t>
      </w:r>
      <w:r w:rsidRPr="008A02CA" w:rsidR="683621D8">
        <w:rPr>
          <w:rFonts w:ascii="Arial" w:hAnsi="Arial" w:cs="Arial"/>
          <w:sz w:val="22"/>
          <w:szCs w:val="22"/>
        </w:rPr>
        <w:t xml:space="preserve">žen </w:t>
      </w:r>
      <w:r w:rsidRPr="008A02CA">
        <w:rPr>
          <w:rFonts w:ascii="Arial" w:hAnsi="Arial" w:cs="Arial"/>
          <w:sz w:val="22"/>
          <w:szCs w:val="22"/>
        </w:rPr>
        <w:t>vědkyň a dalších zaměstnankyň ve vědě a výzkumu</w:t>
      </w:r>
      <w:r w:rsidRPr="0056171A">
        <w:t>.</w:t>
      </w:r>
      <w:r>
        <w:rPr>
          <w:rStyle w:val="FootnoteReference"/>
          <w:rFonts w:ascii="Arial" w:hAnsi="Arial" w:cs="Arial"/>
          <w:sz w:val="22"/>
          <w:szCs w:val="22"/>
        </w:rPr>
        <w:footnoteReference w:id="8"/>
      </w:r>
    </w:p>
    <w:p w:rsidR="00053A8A" w:rsidP="0056171A" w14:paraId="1ABF34BC" w14:textId="77777777">
      <w:pPr>
        <w:pBdr>
          <w:top w:val="nil"/>
          <w:left w:val="nil"/>
          <w:bottom w:val="nil"/>
          <w:right w:val="nil"/>
          <w:between w:val="nil"/>
        </w:pBdr>
        <w:ind w:hanging="2"/>
        <w:jc w:val="both"/>
        <w:rPr>
          <w:rFonts w:ascii="Arial" w:hAnsi="Arial" w:cs="Arial"/>
          <w:sz w:val="22"/>
          <w:szCs w:val="22"/>
        </w:rPr>
      </w:pPr>
    </w:p>
    <w:p w:rsidR="00E92128" w:rsidRPr="0056171A" w:rsidP="0056171A" w14:paraId="3456DE73" w14:textId="77777777">
      <w:pPr>
        <w:pBdr>
          <w:top w:val="nil"/>
          <w:left w:val="nil"/>
          <w:bottom w:val="nil"/>
          <w:right w:val="nil"/>
          <w:between w:val="nil"/>
        </w:pBdr>
        <w:ind w:hanging="2"/>
        <w:jc w:val="both"/>
        <w:rPr>
          <w:rFonts w:ascii="Arial" w:eastAsia="Calibri" w:hAnsi="Arial" w:cs="Arial"/>
          <w:sz w:val="22"/>
          <w:szCs w:val="22"/>
        </w:rPr>
      </w:pPr>
      <w:r w:rsidRPr="0056171A">
        <w:rPr>
          <w:rFonts w:ascii="Arial" w:hAnsi="Arial" w:cs="Arial"/>
          <w:sz w:val="22"/>
          <w:szCs w:val="22"/>
        </w:rPr>
        <w:t>Klíčovým problémem, který v ČR brání zapojení žen do výzkumu a jejich udržení se v něm, je nepružnost systému výzkumu a vývoje ve vztahu k rodičovství. I když se rodičovství týká jak mužů, tak žen, je zřejmé, že úloha ženy v rodičovství je nezastupitelná. Rostoucí podíl absolventek doktorátu ukazuje, že ženy mají zájem ve výzkumu pracovat, problém ale je ženy v systému po doktorátu udržet. V současné době existuje několik zásadních systémových překážek, které je nutné řešit. Důsledkem stávajícího systému je to, že se vědkyně rozhodnou mít méně dětí, nebo z vědy odchází</w:t>
      </w:r>
      <w:r w:rsidR="00194029">
        <w:rPr>
          <w:rFonts w:ascii="Arial" w:hAnsi="Arial" w:cs="Arial"/>
          <w:sz w:val="22"/>
          <w:szCs w:val="22"/>
        </w:rPr>
        <w:t xml:space="preserve"> a podíl žen na pozicích </w:t>
      </w:r>
      <w:r w:rsidR="00541314">
        <w:rPr>
          <w:rFonts w:ascii="Arial" w:hAnsi="Arial" w:cs="Arial"/>
          <w:sz w:val="22"/>
          <w:szCs w:val="22"/>
        </w:rPr>
        <w:t xml:space="preserve">vedoucích vědeckých pracovnic, </w:t>
      </w:r>
      <w:r w:rsidR="00194029">
        <w:rPr>
          <w:rFonts w:ascii="Arial" w:hAnsi="Arial" w:cs="Arial"/>
          <w:sz w:val="22"/>
          <w:szCs w:val="22"/>
        </w:rPr>
        <w:t>docentek a profesorek je ve</w:t>
      </w:r>
      <w:r w:rsidR="00541314">
        <w:rPr>
          <w:rFonts w:ascii="Arial" w:hAnsi="Arial" w:cs="Arial"/>
          <w:sz w:val="22"/>
          <w:szCs w:val="22"/>
        </w:rPr>
        <w:t xml:space="preserve"> srovnání s muži velmi</w:t>
      </w:r>
      <w:r w:rsidR="00194029">
        <w:rPr>
          <w:rFonts w:ascii="Arial" w:hAnsi="Arial" w:cs="Arial"/>
          <w:sz w:val="22"/>
          <w:szCs w:val="22"/>
        </w:rPr>
        <w:t xml:space="preserve"> nízký</w:t>
      </w:r>
      <w:r w:rsidRPr="0056171A">
        <w:rPr>
          <w:rFonts w:ascii="Arial" w:hAnsi="Arial" w:cs="Arial"/>
          <w:sz w:val="22"/>
          <w:szCs w:val="22"/>
        </w:rPr>
        <w:t>.</w:t>
      </w:r>
    </w:p>
    <w:p w:rsidR="00053A8A" w:rsidP="0056171A" w14:paraId="03A0A691" w14:textId="77777777">
      <w:pPr>
        <w:pBdr>
          <w:top w:val="nil"/>
          <w:left w:val="nil"/>
          <w:bottom w:val="nil"/>
          <w:right w:val="nil"/>
          <w:between w:val="nil"/>
        </w:pBdr>
        <w:ind w:left="-2"/>
        <w:jc w:val="both"/>
        <w:rPr>
          <w:rFonts w:ascii="Arial" w:eastAsia="Calibri" w:hAnsi="Arial" w:cs="Arial"/>
          <w:sz w:val="22"/>
          <w:szCs w:val="22"/>
        </w:rPr>
      </w:pPr>
    </w:p>
    <w:p w:rsidR="009A63F7" w:rsidRPr="0056171A" w:rsidP="0056171A" w14:paraId="4522B269" w14:textId="77777777">
      <w:pPr>
        <w:pBdr>
          <w:top w:val="nil"/>
          <w:left w:val="nil"/>
          <w:bottom w:val="nil"/>
          <w:right w:val="nil"/>
          <w:between w:val="nil"/>
        </w:pBdr>
        <w:ind w:left="-2"/>
        <w:jc w:val="both"/>
        <w:rPr>
          <w:rFonts w:ascii="Arial" w:eastAsia="Calibri" w:hAnsi="Arial" w:cs="Arial"/>
          <w:sz w:val="22"/>
          <w:szCs w:val="22"/>
        </w:rPr>
      </w:pPr>
      <w:r w:rsidRPr="0056171A">
        <w:rPr>
          <w:rFonts w:ascii="Arial" w:eastAsia="Calibri" w:hAnsi="Arial" w:cs="Arial"/>
          <w:sz w:val="22"/>
          <w:szCs w:val="22"/>
        </w:rPr>
        <w:t xml:space="preserve">Posláním GA ČR je podporovat základní výzkum formou poskytování účelové podpory s cílem podpořit nejkvalitnější projekty, které přinesou výsledky na špičkové mezinárodní úrovni. </w:t>
      </w:r>
      <w:r w:rsidRPr="0056171A" w:rsidR="00CE6CDE">
        <w:rPr>
          <w:rFonts w:ascii="Arial" w:eastAsia="Calibri" w:hAnsi="Arial" w:cs="Arial"/>
          <w:sz w:val="22"/>
          <w:szCs w:val="22"/>
        </w:rPr>
        <w:t xml:space="preserve">Dalším </w:t>
      </w:r>
      <w:r w:rsidRPr="0056171A">
        <w:rPr>
          <w:rFonts w:ascii="Arial" w:eastAsia="Calibri" w:hAnsi="Arial" w:cs="Arial"/>
          <w:sz w:val="22"/>
          <w:szCs w:val="22"/>
        </w:rPr>
        <w:t xml:space="preserve">úkolem je investovat do podpory vědeckých pracovníků </w:t>
      </w:r>
      <w:r w:rsidRPr="0056171A" w:rsidR="00A14DC1">
        <w:rPr>
          <w:rFonts w:ascii="Arial" w:eastAsia="Calibri" w:hAnsi="Arial" w:cs="Arial"/>
          <w:sz w:val="22"/>
          <w:szCs w:val="22"/>
        </w:rPr>
        <w:t xml:space="preserve">nejenom </w:t>
      </w:r>
      <w:r w:rsidRPr="0056171A">
        <w:rPr>
          <w:rFonts w:ascii="Arial" w:eastAsia="Calibri" w:hAnsi="Arial" w:cs="Arial"/>
          <w:sz w:val="22"/>
          <w:szCs w:val="22"/>
        </w:rPr>
        <w:t>na začátku kariéry,</w:t>
      </w:r>
      <w:r w:rsidRPr="0056171A" w:rsidR="00A14DC1">
        <w:rPr>
          <w:rFonts w:ascii="Arial" w:eastAsia="Calibri" w:hAnsi="Arial" w:cs="Arial"/>
          <w:sz w:val="22"/>
          <w:szCs w:val="22"/>
        </w:rPr>
        <w:t xml:space="preserve"> ale též po </w:t>
      </w:r>
      <w:r w:rsidRPr="0056171A" w:rsidR="00442ED2">
        <w:rPr>
          <w:rFonts w:ascii="Arial" w:eastAsia="Calibri" w:hAnsi="Arial" w:cs="Arial"/>
          <w:sz w:val="22"/>
          <w:szCs w:val="22"/>
        </w:rPr>
        <w:t>kariérní přestávce (plnění rodičovské role)</w:t>
      </w:r>
      <w:r w:rsidRPr="0056171A" w:rsidR="0081084B">
        <w:rPr>
          <w:rFonts w:ascii="Arial" w:eastAsia="Calibri" w:hAnsi="Arial" w:cs="Arial"/>
          <w:sz w:val="22"/>
          <w:szCs w:val="22"/>
        </w:rPr>
        <w:t xml:space="preserve"> a tím</w:t>
      </w:r>
      <w:r w:rsidRPr="0056171A">
        <w:rPr>
          <w:rFonts w:ascii="Arial" w:eastAsia="Calibri" w:hAnsi="Arial" w:cs="Arial"/>
          <w:sz w:val="22"/>
          <w:szCs w:val="22"/>
        </w:rPr>
        <w:t xml:space="preserve"> přispět k jejich rozvoji a umožnit jejich integraci do výzkumného prostředí v České republice.</w:t>
      </w:r>
    </w:p>
    <w:p w:rsidR="007E454C" w:rsidRPr="0056171A" w:rsidP="0056171A" w14:paraId="5F2346A7" w14:textId="77777777">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Kariérní přestávka v důsledku péče o dítě (nebo jiného člena rodiny/domácnosti)</w:t>
      </w:r>
      <w:r w:rsidRPr="0056171A" w:rsidR="00A56840">
        <w:rPr>
          <w:rFonts w:ascii="Arial" w:eastAsia="Calibri" w:hAnsi="Arial" w:cs="Arial"/>
          <w:sz w:val="22"/>
          <w:szCs w:val="22"/>
        </w:rPr>
        <w:t xml:space="preserve"> </w:t>
      </w:r>
      <w:r w:rsidRPr="0056171A">
        <w:rPr>
          <w:rFonts w:ascii="Arial" w:eastAsia="Calibri" w:hAnsi="Arial" w:cs="Arial"/>
          <w:sz w:val="22"/>
          <w:szCs w:val="22"/>
        </w:rPr>
        <w:t>vytváří v současném vědeckém prostředí zásadní překážku pro kariérní rozvoj či pro pokračování kariéry, a to zejména pro ženy, na které padá v naší společnosti většina povinností spojených s výkonem i managementem péče o rodinné příslušníky/dítě v soukromé sféře</w:t>
      </w:r>
      <w:r>
        <w:rPr>
          <w:rStyle w:val="FootnoteReference"/>
          <w:rFonts w:ascii="Arial" w:eastAsia="Calibri" w:hAnsi="Arial" w:cs="Arial"/>
          <w:sz w:val="22"/>
          <w:szCs w:val="22"/>
        </w:rPr>
        <w:footnoteReference w:id="9"/>
      </w:r>
      <w:r w:rsidRPr="0056171A">
        <w:rPr>
          <w:rFonts w:ascii="Arial" w:eastAsia="Calibri" w:hAnsi="Arial" w:cs="Arial"/>
          <w:sz w:val="22"/>
          <w:szCs w:val="22"/>
        </w:rPr>
        <w:t xml:space="preserve">. V souvislosti s významem účelového financování, relativně nízkou dostupností služeb péče zejména v místech, kde se koncentrují výzkumné a vysokoškolské instituce, a ve srovnání se zahraničím dlouhou rodičovskou znamená kariérní přestávka často sníženou možnost zapojit se po návratu do výzkumné činnosti týmu či dokonce riziko úplného ukončení vědecké/výzkumné dráhy. Přestávka zpravidla vede např. ke snížení či pozastavení publikační činnosti, nemožnosti zapojit se do mobility či omezení možnosti získat další financování na výzkumnou práci. Odchody lidí, především vědkyň, z vědy a výzkumu z důvodu nemožnosti návratu či nedostatku příležitostí po kariérní přestávce, znamenají především plýtvání potenciálem, kterému je ovšem možné zamezit. Jedním z nástrojů, který je k dispozici na podporu návratu po kariérní přestávce, jsou návratové granty. </w:t>
      </w:r>
    </w:p>
    <w:p w:rsidR="007E454C" w:rsidRPr="0056171A" w:rsidP="0056171A" w14:paraId="675A4CB5" w14:textId="77777777">
      <w:pPr>
        <w:pBdr>
          <w:top w:val="nil"/>
          <w:left w:val="nil"/>
          <w:bottom w:val="nil"/>
          <w:right w:val="nil"/>
          <w:between w:val="nil"/>
        </w:pBdr>
        <w:ind w:hanging="2"/>
        <w:jc w:val="both"/>
        <w:rPr>
          <w:rFonts w:ascii="Arial" w:eastAsia="Calibri" w:hAnsi="Arial" w:cs="Arial"/>
          <w:sz w:val="22"/>
          <w:szCs w:val="22"/>
        </w:rPr>
      </w:pPr>
    </w:p>
    <w:p w:rsidR="007E454C" w:rsidRPr="0056171A" w:rsidP="0056171A" w14:paraId="0E3DA601" w14:textId="77777777">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 xml:space="preserve">V zahraničí se situaci vědkyň a vědců – rodičů věnuje pozornost už dlouho. Cílem tamních opatření je zajistit, aby přerušení kariéry nemělo za následek ukončení nebo významné zpomalení dalšího profesního uplatnění již kvalifikovaných vědkyň a vědců. Mimo možnosti přerušit řešení grantů v grantových schématech z důvodu rodičovství (resp. mateřské </w:t>
      </w:r>
      <w:r w:rsidR="00C7291A">
        <w:rPr>
          <w:rFonts w:ascii="Arial" w:eastAsia="Calibri" w:hAnsi="Arial" w:cs="Arial"/>
          <w:sz w:val="22"/>
          <w:szCs w:val="22"/>
        </w:rPr>
        <w:br/>
      </w:r>
      <w:r w:rsidRPr="0056171A">
        <w:rPr>
          <w:rFonts w:ascii="Arial" w:eastAsia="Calibri" w:hAnsi="Arial" w:cs="Arial"/>
          <w:sz w:val="22"/>
          <w:szCs w:val="22"/>
        </w:rPr>
        <w:t xml:space="preserve">a rodičovské dovolené) nebo dočasného předání </w:t>
      </w:r>
      <w:r w:rsidRPr="0056171A">
        <w:rPr>
          <w:rFonts w:ascii="Arial" w:eastAsia="Calibri" w:hAnsi="Arial" w:cs="Arial"/>
          <w:sz w:val="22"/>
          <w:szCs w:val="22"/>
        </w:rPr>
        <w:t>řešitelství</w:t>
      </w:r>
      <w:r w:rsidRPr="0056171A">
        <w:rPr>
          <w:rFonts w:ascii="Arial" w:eastAsia="Calibri" w:hAnsi="Arial" w:cs="Arial"/>
          <w:sz w:val="22"/>
          <w:szCs w:val="22"/>
        </w:rPr>
        <w:t>,</w:t>
      </w:r>
      <w:r>
        <w:rPr>
          <w:rFonts w:ascii="Arial" w:eastAsia="Calibri" w:hAnsi="Arial" w:cs="Arial"/>
          <w:sz w:val="22"/>
          <w:szCs w:val="22"/>
          <w:vertAlign w:val="superscript"/>
        </w:rPr>
        <w:footnoteReference w:id="10"/>
      </w:r>
      <w:r w:rsidRPr="0056171A">
        <w:rPr>
          <w:rFonts w:ascii="Arial" w:eastAsia="Calibri" w:hAnsi="Arial" w:cs="Arial"/>
          <w:sz w:val="22"/>
          <w:szCs w:val="22"/>
        </w:rPr>
        <w:t xml:space="preserve"> které je již relativně běžné také u nás, byly v minulosti například zaváděny programy podporující finančně péči o děti </w:t>
      </w:r>
      <w:r w:rsidR="00C7291A">
        <w:rPr>
          <w:rFonts w:ascii="Arial" w:eastAsia="Calibri" w:hAnsi="Arial" w:cs="Arial"/>
          <w:sz w:val="22"/>
          <w:szCs w:val="22"/>
        </w:rPr>
        <w:br/>
      </w:r>
      <w:r w:rsidRPr="0056171A">
        <w:rPr>
          <w:rFonts w:ascii="Arial" w:eastAsia="Calibri" w:hAnsi="Arial" w:cs="Arial"/>
          <w:sz w:val="22"/>
          <w:szCs w:val="22"/>
        </w:rPr>
        <w:t>a domácnost výzkumnic,</w:t>
      </w:r>
      <w:r>
        <w:rPr>
          <w:rFonts w:ascii="Arial" w:eastAsia="Calibri" w:hAnsi="Arial" w:cs="Arial"/>
          <w:sz w:val="22"/>
          <w:szCs w:val="22"/>
          <w:vertAlign w:val="superscript"/>
        </w:rPr>
        <w:footnoteReference w:id="11"/>
      </w:r>
      <w:r w:rsidRPr="0056171A">
        <w:rPr>
          <w:rFonts w:ascii="Arial" w:eastAsia="Calibri" w:hAnsi="Arial" w:cs="Arial"/>
          <w:sz w:val="22"/>
          <w:szCs w:val="22"/>
        </w:rPr>
        <w:t xml:space="preserve"> zaměstnávání osob, které převezmou část úkolů spojených s výzkumným projektem</w:t>
      </w:r>
      <w:r>
        <w:rPr>
          <w:rStyle w:val="FootnoteReference"/>
          <w:rFonts w:ascii="Arial" w:eastAsia="Calibri" w:hAnsi="Arial" w:cs="Arial"/>
          <w:sz w:val="22"/>
          <w:szCs w:val="22"/>
        </w:rPr>
        <w:footnoteReference w:id="12"/>
      </w:r>
      <w:r w:rsidRPr="0056171A">
        <w:rPr>
          <w:rFonts w:ascii="Arial" w:eastAsia="Calibri" w:hAnsi="Arial" w:cs="Arial"/>
          <w:sz w:val="22"/>
          <w:szCs w:val="22"/>
        </w:rPr>
        <w:t>, nebo poskytováním dotací institucím, které zaměstnají vědkyně, jejichž výzkumná dráha byla odsunuta či přerušena vlivem rodinných povinností (péčí o děti).</w:t>
      </w:r>
      <w:r>
        <w:rPr>
          <w:rFonts w:ascii="Arial" w:eastAsia="Calibri" w:hAnsi="Arial" w:cs="Arial"/>
          <w:sz w:val="22"/>
          <w:szCs w:val="22"/>
          <w:vertAlign w:val="superscript"/>
        </w:rPr>
        <w:footnoteReference w:id="13"/>
      </w:r>
      <w:r w:rsidRPr="0056171A">
        <w:rPr>
          <w:rFonts w:ascii="Arial" w:eastAsia="Calibri" w:hAnsi="Arial" w:cs="Arial"/>
          <w:sz w:val="22"/>
          <w:szCs w:val="22"/>
        </w:rPr>
        <w:t xml:space="preserve"> Jsou běžné také </w:t>
      </w:r>
      <w:r w:rsidRPr="0056171A">
        <w:rPr>
          <w:rFonts w:ascii="Arial" w:eastAsia="Calibri" w:hAnsi="Arial" w:cs="Arial"/>
          <w:b/>
          <w:bCs/>
          <w:sz w:val="22"/>
          <w:szCs w:val="22"/>
        </w:rPr>
        <w:t>speciální</w:t>
      </w:r>
      <w:r w:rsidRPr="0056171A">
        <w:rPr>
          <w:rFonts w:ascii="Arial" w:eastAsia="Calibri" w:hAnsi="Arial" w:cs="Arial"/>
          <w:sz w:val="22"/>
          <w:szCs w:val="22"/>
        </w:rPr>
        <w:t xml:space="preserve"> </w:t>
      </w:r>
      <w:r w:rsidRPr="0056171A">
        <w:rPr>
          <w:rFonts w:ascii="Arial" w:eastAsia="Calibri" w:hAnsi="Arial" w:cs="Arial"/>
          <w:b/>
          <w:bCs/>
          <w:sz w:val="22"/>
          <w:szCs w:val="22"/>
        </w:rPr>
        <w:t xml:space="preserve">programy podporující reintegraci vědkyň a vědců po delší </w:t>
      </w:r>
      <w:r w:rsidRPr="0056171A">
        <w:rPr>
          <w:rFonts w:ascii="Arial" w:eastAsia="Calibri" w:hAnsi="Arial" w:cs="Arial"/>
          <w:b/>
          <w:bCs/>
          <w:sz w:val="22"/>
          <w:szCs w:val="22"/>
        </w:rPr>
        <w:t>pracovní odmlce způsobené absolvováním rodičovské dovolené či jinými vážnými okolnostmi bránícími v rozvoji pracovní kariéry, nebo opatření, která situaci návratu ošetřují v rámci běžných grantových/stipendijních schématech</w:t>
      </w:r>
      <w:r w:rsidRPr="0056171A">
        <w:rPr>
          <w:rFonts w:ascii="Arial" w:eastAsia="Calibri" w:hAnsi="Arial" w:cs="Arial"/>
          <w:sz w:val="22"/>
          <w:szCs w:val="22"/>
        </w:rPr>
        <w:t>. Tyto programy provozují jak poskytovatelé, tak samy vysokoškolské a výzkumné instituce. Návratové granty umožňují získat čas a prostor na nastudování nových informací a</w:t>
      </w:r>
      <w:r w:rsidRPr="0056171A" w:rsidR="1611B467">
        <w:rPr>
          <w:rFonts w:ascii="Arial" w:eastAsia="Calibri" w:hAnsi="Arial" w:cs="Arial"/>
          <w:sz w:val="22"/>
          <w:szCs w:val="22"/>
        </w:rPr>
        <w:t xml:space="preserve"> poznatků z doby kariérní přestávky, podporují znovuustavení vědeckých kontaktů prostřednictvím účasti na konferencích </w:t>
      </w:r>
      <w:r w:rsidR="00C7291A">
        <w:rPr>
          <w:rFonts w:ascii="Arial" w:eastAsia="Calibri" w:hAnsi="Arial" w:cs="Arial"/>
          <w:sz w:val="22"/>
          <w:szCs w:val="22"/>
        </w:rPr>
        <w:br/>
      </w:r>
      <w:r w:rsidRPr="0056171A" w:rsidR="1611B467">
        <w:rPr>
          <w:rFonts w:ascii="Arial" w:eastAsia="Calibri" w:hAnsi="Arial" w:cs="Arial"/>
          <w:sz w:val="22"/>
          <w:szCs w:val="22"/>
        </w:rPr>
        <w:t xml:space="preserve">a znovuzapojení se do vědeckých sítí. </w:t>
      </w:r>
    </w:p>
    <w:p w:rsidR="007E454C" w:rsidRPr="0056171A" w:rsidP="0056171A" w14:paraId="6E163D91" w14:textId="77777777">
      <w:pPr>
        <w:pBdr>
          <w:top w:val="nil"/>
          <w:left w:val="nil"/>
          <w:bottom w:val="nil"/>
          <w:right w:val="nil"/>
          <w:between w:val="nil"/>
        </w:pBdr>
        <w:ind w:hanging="2"/>
        <w:jc w:val="both"/>
        <w:rPr>
          <w:rFonts w:ascii="Arial" w:eastAsia="Calibri" w:hAnsi="Arial" w:cs="Arial"/>
          <w:sz w:val="22"/>
          <w:szCs w:val="22"/>
        </w:rPr>
      </w:pPr>
    </w:p>
    <w:p w:rsidR="007E454C" w:rsidRPr="0056171A" w:rsidP="0056171A" w14:paraId="6644CF45" w14:textId="3FFEA2CE">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Také v ČR už je několik příkladů úspěšného zavedení takových programů.</w:t>
      </w:r>
      <w:r w:rsidRPr="0056171A" w:rsidR="66ECD1B9">
        <w:rPr>
          <w:rFonts w:ascii="Arial" w:eastAsia="Calibri" w:hAnsi="Arial" w:cs="Arial"/>
          <w:sz w:val="22"/>
          <w:szCs w:val="22"/>
        </w:rPr>
        <w:t xml:space="preserve"> </w:t>
      </w:r>
      <w:r w:rsidRPr="0056171A">
        <w:rPr>
          <w:rFonts w:ascii="Arial" w:eastAsia="Calibri" w:hAnsi="Arial" w:cs="Arial"/>
          <w:sz w:val="22"/>
          <w:szCs w:val="22"/>
        </w:rPr>
        <w:t xml:space="preserve">Česká republika se v Národní politice výzkumu, vývoje a inovací 2021+ a také ve Strategii rovnosti žen a mužů na roky 2021 až 2030 návratovým grantům věnuje; oba dokumenty </w:t>
      </w:r>
      <w:r w:rsidRPr="0056171A">
        <w:rPr>
          <w:rFonts w:ascii="Arial" w:eastAsia="Calibri" w:hAnsi="Arial" w:cs="Arial"/>
          <w:b/>
          <w:bCs/>
          <w:sz w:val="22"/>
          <w:szCs w:val="22"/>
        </w:rPr>
        <w:t xml:space="preserve">stanovují za úkol návratové granty zavést </w:t>
      </w:r>
      <w:r w:rsidRPr="0056171A">
        <w:rPr>
          <w:rFonts w:ascii="Arial" w:eastAsia="Calibri" w:hAnsi="Arial" w:cs="Arial"/>
          <w:sz w:val="22"/>
          <w:szCs w:val="22"/>
        </w:rPr>
        <w:t>(</w:t>
      </w:r>
      <w:r w:rsidRPr="0056171A">
        <w:rPr>
          <w:rFonts w:ascii="Arial" w:eastAsia="Calibri" w:hAnsi="Arial" w:cs="Arial"/>
          <w:sz w:val="22"/>
          <w:szCs w:val="22"/>
        </w:rPr>
        <w:t>NPVaVaI</w:t>
      </w:r>
      <w:r w:rsidRPr="0056171A">
        <w:rPr>
          <w:rFonts w:ascii="Arial" w:eastAsia="Calibri" w:hAnsi="Arial" w:cs="Arial"/>
          <w:sz w:val="22"/>
          <w:szCs w:val="22"/>
        </w:rPr>
        <w:t xml:space="preserve"> 2021+ v opatření 12,</w:t>
      </w:r>
      <w:r>
        <w:rPr>
          <w:rStyle w:val="FootnoteReference"/>
          <w:rFonts w:ascii="Arial" w:eastAsia="Calibri" w:hAnsi="Arial" w:cs="Arial"/>
          <w:sz w:val="22"/>
          <w:szCs w:val="22"/>
        </w:rPr>
        <w:footnoteReference w:id="14"/>
      </w:r>
      <w:r w:rsidRPr="0056171A">
        <w:rPr>
          <w:rFonts w:ascii="Arial" w:eastAsia="Calibri" w:hAnsi="Arial" w:cs="Arial"/>
          <w:sz w:val="22"/>
          <w:szCs w:val="22"/>
        </w:rPr>
        <w:t xml:space="preserve"> Strategie rovnosti žen a mužů na roky 2021-2030 v kapitola 5. Poznání v opatření 1.4.4</w:t>
      </w:r>
      <w:r>
        <w:rPr>
          <w:rStyle w:val="FootnoteReference"/>
          <w:rFonts w:ascii="Arial" w:eastAsia="Calibri" w:hAnsi="Arial" w:cs="Arial"/>
          <w:sz w:val="22"/>
          <w:szCs w:val="22"/>
        </w:rPr>
        <w:footnoteReference w:id="15"/>
      </w:r>
      <w:r w:rsidRPr="0056171A">
        <w:rPr>
          <w:rFonts w:ascii="Arial" w:eastAsia="Calibri" w:hAnsi="Arial" w:cs="Arial"/>
          <w:sz w:val="22"/>
          <w:szCs w:val="22"/>
        </w:rPr>
        <w:t>). V návaznosti na to Ministerstvo školství, mládeže a tělovýchovy (MŠMT) plánuje v roce 202</w:t>
      </w:r>
      <w:r w:rsidRPr="0056171A" w:rsidR="3468F789">
        <w:rPr>
          <w:rFonts w:ascii="Arial" w:eastAsia="Calibri" w:hAnsi="Arial" w:cs="Arial"/>
          <w:sz w:val="22"/>
          <w:szCs w:val="22"/>
        </w:rPr>
        <w:t>4</w:t>
      </w:r>
      <w:r w:rsidRPr="0056171A">
        <w:rPr>
          <w:rFonts w:ascii="Arial" w:eastAsia="Calibri" w:hAnsi="Arial" w:cs="Arial"/>
          <w:sz w:val="22"/>
          <w:szCs w:val="22"/>
        </w:rPr>
        <w:t xml:space="preserve"> výzvu na zavádění návratových grantů v rámci OP JAK.</w:t>
      </w:r>
      <w:r>
        <w:rPr>
          <w:rStyle w:val="FootnoteReference"/>
          <w:rFonts w:ascii="Arial" w:eastAsia="Calibri" w:hAnsi="Arial" w:cs="Arial"/>
          <w:sz w:val="22"/>
          <w:szCs w:val="22"/>
        </w:rPr>
        <w:footnoteReference w:id="16"/>
      </w:r>
      <w:r w:rsidRPr="0056171A">
        <w:rPr>
          <w:rFonts w:ascii="Arial" w:eastAsia="Calibri" w:hAnsi="Arial" w:cs="Arial"/>
          <w:sz w:val="22"/>
          <w:szCs w:val="22"/>
        </w:rPr>
        <w:t xml:space="preserve"> Ačkoli se jedná o posun pozitivním směrem, financování z OP nepředstavuje dlouhodobě udržitelné řešení. MŠMT nebude samo návratové granty administrovat jako poskytovatel, ale bude očekávat, že si instituce </w:t>
      </w:r>
      <w:r w:rsidRPr="0056171A">
        <w:rPr>
          <w:rFonts w:ascii="Arial" w:eastAsia="Calibri" w:hAnsi="Arial" w:cs="Arial"/>
          <w:sz w:val="22"/>
          <w:szCs w:val="22"/>
        </w:rPr>
        <w:t>VaVaI</w:t>
      </w:r>
      <w:r w:rsidRPr="0056171A">
        <w:rPr>
          <w:rFonts w:ascii="Arial" w:eastAsia="Calibri" w:hAnsi="Arial" w:cs="Arial"/>
          <w:sz w:val="22"/>
          <w:szCs w:val="22"/>
        </w:rPr>
        <w:t xml:space="preserve"> o finance na tyto granty zažádají. Tím se odpovědnost převádí na jednotlivé instituce a jejich zaměstnan</w:t>
      </w:r>
      <w:r w:rsidRPr="0056171A" w:rsidR="4A10DB48">
        <w:rPr>
          <w:rFonts w:ascii="Arial" w:eastAsia="Calibri" w:hAnsi="Arial" w:cs="Arial"/>
          <w:sz w:val="22"/>
          <w:szCs w:val="22"/>
        </w:rPr>
        <w:t>ce/</w:t>
      </w:r>
      <w:r w:rsidRPr="0056171A">
        <w:rPr>
          <w:rFonts w:ascii="Arial" w:eastAsia="Calibri" w:hAnsi="Arial" w:cs="Arial"/>
          <w:sz w:val="22"/>
          <w:szCs w:val="22"/>
        </w:rPr>
        <w:t>kyně</w:t>
      </w:r>
      <w:r w:rsidRPr="0056171A">
        <w:rPr>
          <w:rFonts w:ascii="Arial" w:eastAsia="Calibri" w:hAnsi="Arial" w:cs="Arial"/>
          <w:sz w:val="22"/>
          <w:szCs w:val="22"/>
        </w:rPr>
        <w:t xml:space="preserve"> a zaměstnanci budou závislí na tom, zda se tam najde kapacita a vůle o podporu žádat a zda bude daná instituce úspěšná.</w:t>
      </w:r>
      <w:r w:rsidRPr="00C5316D" w:rsidR="00C5316D">
        <w:t xml:space="preserve"> </w:t>
      </w:r>
      <w:r w:rsidRPr="00C5316D" w:rsidR="00C5316D">
        <w:rPr>
          <w:rFonts w:ascii="Arial" w:eastAsia="Calibri" w:hAnsi="Arial" w:cs="Arial"/>
          <w:sz w:val="22"/>
          <w:szCs w:val="22"/>
        </w:rPr>
        <w:t>To mimo jiné znamená, že široké skupině vědců a vědkyň bude tato podpora nedostupná, protože budou působit na instituci, která nemá projekt OP JAK. Návratové projekty GA ČR budou dostupné pro celou vědeckou komunitu, a to bez časového omezení dané</w:t>
      </w:r>
      <w:r w:rsidR="006C471F">
        <w:rPr>
          <w:rFonts w:ascii="Arial" w:eastAsia="Calibri" w:hAnsi="Arial" w:cs="Arial"/>
          <w:sz w:val="22"/>
          <w:szCs w:val="22"/>
        </w:rPr>
        <w:t>ho</w:t>
      </w:r>
      <w:r w:rsidRPr="00C5316D" w:rsidR="00C5316D">
        <w:rPr>
          <w:rFonts w:ascii="Arial" w:eastAsia="Calibri" w:hAnsi="Arial" w:cs="Arial"/>
          <w:sz w:val="22"/>
          <w:szCs w:val="22"/>
        </w:rPr>
        <w:t xml:space="preserve"> projektem, jako v případě OP JAK. Bude tak stabilním prvkem systému grantové podpory v ČR.</w:t>
      </w:r>
      <w:r w:rsidRPr="0056171A">
        <w:rPr>
          <w:rFonts w:ascii="Arial" w:eastAsia="Calibri" w:hAnsi="Arial" w:cs="Arial"/>
          <w:sz w:val="22"/>
          <w:szCs w:val="22"/>
        </w:rPr>
        <w:t xml:space="preserve"> </w:t>
      </w:r>
      <w:r w:rsidR="00897581">
        <w:rPr>
          <w:rFonts w:ascii="Arial" w:eastAsia="Calibri" w:hAnsi="Arial" w:cs="Arial"/>
          <w:sz w:val="22"/>
          <w:szCs w:val="22"/>
        </w:rPr>
        <w:t>Návratové granty budou oproti tomu více zacílené přímo na vědce/vědkyně, kteří si budou moci po kariérní přestávce sami vybrat instituci, na které budou projekt řešit. Zároveň bude umožněna změna příjemce a řešitel tak bude moci přejít s</w:t>
      </w:r>
      <w:r w:rsidR="00D65849">
        <w:rPr>
          <w:rFonts w:ascii="Arial" w:eastAsia="Calibri" w:hAnsi="Arial" w:cs="Arial"/>
          <w:sz w:val="22"/>
          <w:szCs w:val="22"/>
        </w:rPr>
        <w:t> </w:t>
      </w:r>
      <w:r w:rsidR="00897581">
        <w:rPr>
          <w:rFonts w:ascii="Arial" w:eastAsia="Calibri" w:hAnsi="Arial" w:cs="Arial"/>
          <w:sz w:val="22"/>
          <w:szCs w:val="22"/>
        </w:rPr>
        <w:t xml:space="preserve">grantovým projektem na jinou instituci. </w:t>
      </w:r>
    </w:p>
    <w:p w:rsidR="00F22546" w:rsidRPr="0056171A" w:rsidP="0056171A" w14:paraId="78D083F9" w14:textId="0FB5ABC7">
      <w:pPr>
        <w:pBdr>
          <w:top w:val="nil"/>
          <w:left w:val="nil"/>
          <w:bottom w:val="nil"/>
          <w:right w:val="nil"/>
          <w:between w:val="nil"/>
        </w:pBdr>
        <w:ind w:hanging="2"/>
        <w:jc w:val="both"/>
        <w:rPr>
          <w:rFonts w:ascii="Arial" w:eastAsia="Calibri" w:hAnsi="Arial" w:cs="Arial"/>
          <w:sz w:val="22"/>
          <w:szCs w:val="22"/>
        </w:rPr>
      </w:pPr>
      <w:r w:rsidRPr="0056171A">
        <w:rPr>
          <w:rFonts w:ascii="Arial" w:eastAsia="Calibri" w:hAnsi="Arial" w:cs="Arial"/>
          <w:sz w:val="22"/>
          <w:szCs w:val="22"/>
        </w:rPr>
        <w:t>V ČR jsou dosud návratové granty k dispozici pouze na několika institucích (</w:t>
      </w:r>
      <w:r w:rsidRPr="0056171A" w:rsidR="00A238DF">
        <w:rPr>
          <w:rFonts w:ascii="Arial" w:eastAsia="Calibri" w:hAnsi="Arial" w:cs="Arial"/>
          <w:sz w:val="22"/>
          <w:szCs w:val="22"/>
        </w:rPr>
        <w:t>Mend</w:t>
      </w:r>
      <w:r w:rsidR="00541314">
        <w:rPr>
          <w:rFonts w:ascii="Arial" w:eastAsia="Calibri" w:hAnsi="Arial" w:cs="Arial"/>
          <w:sz w:val="22"/>
          <w:szCs w:val="22"/>
        </w:rPr>
        <w:t>e</w:t>
      </w:r>
      <w:r w:rsidRPr="0056171A" w:rsidR="00C33A90">
        <w:rPr>
          <w:rFonts w:ascii="Arial" w:eastAsia="Calibri" w:hAnsi="Arial" w:cs="Arial"/>
          <w:sz w:val="22"/>
          <w:szCs w:val="22"/>
        </w:rPr>
        <w:t>lova</w:t>
      </w:r>
      <w:r w:rsidRPr="0056171A" w:rsidR="00A238DF">
        <w:rPr>
          <w:rFonts w:ascii="Arial" w:eastAsia="Calibri" w:hAnsi="Arial" w:cs="Arial"/>
          <w:sz w:val="22"/>
          <w:szCs w:val="22"/>
        </w:rPr>
        <w:t xml:space="preserve"> Univerzita, Masary</w:t>
      </w:r>
      <w:r w:rsidRPr="0056171A" w:rsidR="00A917F0">
        <w:rPr>
          <w:rFonts w:ascii="Arial" w:eastAsia="Calibri" w:hAnsi="Arial" w:cs="Arial"/>
          <w:sz w:val="22"/>
          <w:szCs w:val="22"/>
        </w:rPr>
        <w:t xml:space="preserve">kova Univerzita či </w:t>
      </w:r>
      <w:r w:rsidRPr="0056171A" w:rsidR="00F54D5B">
        <w:rPr>
          <w:rFonts w:ascii="Arial" w:eastAsia="Calibri" w:hAnsi="Arial" w:cs="Arial"/>
          <w:sz w:val="22"/>
          <w:szCs w:val="22"/>
        </w:rPr>
        <w:t>Univerzit</w:t>
      </w:r>
      <w:r w:rsidR="00DA020C">
        <w:rPr>
          <w:rFonts w:ascii="Arial" w:eastAsia="Calibri" w:hAnsi="Arial" w:cs="Arial"/>
          <w:sz w:val="22"/>
          <w:szCs w:val="22"/>
        </w:rPr>
        <w:t>a</w:t>
      </w:r>
      <w:r w:rsidRPr="0056171A" w:rsidR="00F54D5B">
        <w:rPr>
          <w:rFonts w:ascii="Arial" w:eastAsia="Calibri" w:hAnsi="Arial" w:cs="Arial"/>
          <w:sz w:val="22"/>
          <w:szCs w:val="22"/>
        </w:rPr>
        <w:t xml:space="preserve"> Karlov</w:t>
      </w:r>
      <w:r w:rsidR="00DA020C">
        <w:rPr>
          <w:rFonts w:ascii="Arial" w:eastAsia="Calibri" w:hAnsi="Arial" w:cs="Arial"/>
          <w:sz w:val="22"/>
          <w:szCs w:val="22"/>
        </w:rPr>
        <w:t>a</w:t>
      </w:r>
      <w:r w:rsidRPr="0056171A">
        <w:rPr>
          <w:rFonts w:ascii="Arial" w:eastAsia="Calibri" w:hAnsi="Arial" w:cs="Arial"/>
          <w:sz w:val="22"/>
          <w:szCs w:val="22"/>
        </w:rPr>
        <w:t xml:space="preserve">) a jsou dosud dostupné zlomku vědkyň a vědců. </w:t>
      </w:r>
    </w:p>
    <w:p w:rsidR="00212050" w:rsidRPr="0056171A" w:rsidP="0056171A" w14:paraId="7263D599" w14:textId="77777777">
      <w:pPr>
        <w:pStyle w:val="NormalWeb"/>
        <w:spacing w:before="0" w:beforeAutospacing="0" w:after="0" w:afterAutospacing="0"/>
        <w:jc w:val="both"/>
        <w:rPr>
          <w:rFonts w:ascii="Arial" w:hAnsi="Arial" w:cs="Arial"/>
          <w:b/>
          <w:bCs/>
          <w:sz w:val="22"/>
          <w:szCs w:val="22"/>
        </w:rPr>
      </w:pPr>
    </w:p>
    <w:p w:rsidR="00212050" w:rsidRPr="0056171A" w:rsidP="0056171A" w14:paraId="7B064F61" w14:textId="77777777">
      <w:pPr>
        <w:pStyle w:val="NormalWeb"/>
        <w:spacing w:before="0" w:beforeAutospacing="0" w:after="0" w:afterAutospacing="0"/>
        <w:jc w:val="both"/>
        <w:rPr>
          <w:rFonts w:ascii="Arial" w:hAnsi="Arial" w:cs="Arial"/>
          <w:b/>
          <w:bCs/>
          <w:sz w:val="22"/>
          <w:szCs w:val="22"/>
        </w:rPr>
      </w:pPr>
      <w:r w:rsidRPr="0056171A">
        <w:rPr>
          <w:rFonts w:ascii="Arial" w:hAnsi="Arial" w:cs="Arial"/>
          <w:b/>
          <w:bCs/>
          <w:sz w:val="22"/>
          <w:szCs w:val="22"/>
        </w:rPr>
        <w:t xml:space="preserve">Návratové granty v rámci iniciativy </w:t>
      </w:r>
      <w:r w:rsidRPr="0056171A">
        <w:rPr>
          <w:rFonts w:ascii="Arial" w:hAnsi="Arial" w:cs="Arial"/>
          <w:b/>
          <w:bCs/>
          <w:sz w:val="22"/>
          <w:szCs w:val="22"/>
        </w:rPr>
        <w:t>Weave</w:t>
      </w:r>
    </w:p>
    <w:p w:rsidR="00156BFE" w:rsidRPr="0056171A" w:rsidP="0056171A" w14:paraId="3C2045BB" w14:textId="77777777">
      <w:pPr>
        <w:pStyle w:val="NormalWeb"/>
        <w:spacing w:before="0" w:beforeAutospacing="0" w:after="0" w:afterAutospacing="0"/>
        <w:jc w:val="both"/>
        <w:rPr>
          <w:rFonts w:ascii="Arial" w:hAnsi="Arial" w:cs="Arial"/>
          <w:sz w:val="22"/>
          <w:szCs w:val="22"/>
        </w:rPr>
      </w:pPr>
      <w:r w:rsidRPr="0056171A">
        <w:rPr>
          <w:rFonts w:ascii="Arial" w:hAnsi="Arial" w:cs="Arial"/>
          <w:sz w:val="22"/>
          <w:szCs w:val="22"/>
        </w:rPr>
        <w:t xml:space="preserve">Grantová agentura České republiky je členem iniciativy </w:t>
      </w:r>
      <w:r w:rsidRPr="0056171A">
        <w:rPr>
          <w:rFonts w:ascii="Arial" w:hAnsi="Arial" w:cs="Arial"/>
          <w:sz w:val="22"/>
          <w:szCs w:val="22"/>
        </w:rPr>
        <w:t>Weave</w:t>
      </w:r>
      <w:r w:rsidRPr="0056171A">
        <w:rPr>
          <w:rFonts w:ascii="Arial" w:hAnsi="Arial" w:cs="Arial"/>
          <w:sz w:val="22"/>
          <w:szCs w:val="22"/>
        </w:rPr>
        <w:t>, která sdružuje 12 evropských grantových agentur. Žádná z těchto agentur nemá ve svém grantovém schématu zahrnuty návratové granty, ale pro rovné příležitosti žen a mužů zavádějí jiná opatření, která jsou obvykle srovnatelná s výše uvedenými opatřeními a aktivitami GA ČR</w:t>
      </w:r>
      <w:r w:rsidRPr="00A73F4F">
        <w:rPr>
          <w:rFonts w:ascii="Arial" w:hAnsi="Arial" w:cs="Arial"/>
          <w:sz w:val="22"/>
          <w:szCs w:val="22"/>
        </w:rPr>
        <w:t>. Příklady evropské praxe</w:t>
      </w:r>
      <w:r w:rsidRPr="00A73F4F" w:rsidR="00BA0C0B">
        <w:rPr>
          <w:rFonts w:ascii="Arial" w:hAnsi="Arial" w:cs="Arial"/>
          <w:sz w:val="22"/>
          <w:szCs w:val="22"/>
        </w:rPr>
        <w:t xml:space="preserve"> </w:t>
      </w:r>
      <w:r w:rsidRPr="00A73F4F" w:rsidR="002D77C4">
        <w:rPr>
          <w:rFonts w:ascii="Arial" w:hAnsi="Arial" w:cs="Arial"/>
          <w:sz w:val="22"/>
          <w:szCs w:val="22"/>
        </w:rPr>
        <w:t xml:space="preserve">jsou </w:t>
      </w:r>
      <w:r w:rsidRPr="00A73F4F" w:rsidR="005577F2">
        <w:rPr>
          <w:rFonts w:ascii="Arial" w:hAnsi="Arial" w:cs="Arial"/>
          <w:sz w:val="22"/>
          <w:szCs w:val="22"/>
        </w:rPr>
        <w:t xml:space="preserve">součástí </w:t>
      </w:r>
      <w:r w:rsidRPr="00A73F4F" w:rsidR="00B22DAB">
        <w:rPr>
          <w:rFonts w:ascii="Arial" w:hAnsi="Arial" w:cs="Arial"/>
          <w:sz w:val="22"/>
          <w:szCs w:val="22"/>
        </w:rPr>
        <w:t>P</w:t>
      </w:r>
      <w:r w:rsidRPr="00A73F4F" w:rsidR="005577F2">
        <w:rPr>
          <w:rFonts w:ascii="Arial" w:hAnsi="Arial" w:cs="Arial"/>
          <w:sz w:val="22"/>
          <w:szCs w:val="22"/>
        </w:rPr>
        <w:t xml:space="preserve">říloh </w:t>
      </w:r>
      <w:r w:rsidRPr="00A73F4F" w:rsidR="00B22DAB">
        <w:rPr>
          <w:rFonts w:ascii="Arial" w:hAnsi="Arial" w:cs="Arial"/>
          <w:sz w:val="22"/>
          <w:szCs w:val="22"/>
        </w:rPr>
        <w:t xml:space="preserve">1-3 </w:t>
      </w:r>
      <w:r w:rsidRPr="00A73F4F" w:rsidR="005577F2">
        <w:rPr>
          <w:rFonts w:ascii="Arial" w:hAnsi="Arial" w:cs="Arial"/>
          <w:sz w:val="22"/>
          <w:szCs w:val="22"/>
        </w:rPr>
        <w:t>tohoto vládního materiálu.</w:t>
      </w:r>
      <w:r w:rsidRPr="0056171A" w:rsidR="005577F2">
        <w:rPr>
          <w:rFonts w:ascii="Arial" w:hAnsi="Arial" w:cs="Arial"/>
          <w:sz w:val="22"/>
          <w:szCs w:val="22"/>
        </w:rPr>
        <w:t xml:space="preserve"> </w:t>
      </w:r>
    </w:p>
    <w:p w:rsidR="004053F0" w:rsidRPr="0056171A" w:rsidP="0056171A" w14:paraId="3D1FFCC3" w14:textId="77777777">
      <w:pPr>
        <w:jc w:val="both"/>
        <w:rPr>
          <w:rFonts w:ascii="Arial" w:eastAsia="Calibri" w:hAnsi="Arial" w:cs="Arial"/>
          <w:sz w:val="22"/>
          <w:szCs w:val="22"/>
        </w:rPr>
      </w:pPr>
    </w:p>
    <w:p w:rsidR="008A7366" w:rsidRPr="0056171A" w:rsidP="0056171A" w14:paraId="0F3098EA" w14:textId="77777777">
      <w:pPr>
        <w:rPr>
          <w:rFonts w:ascii="Arial" w:hAnsi="Arial" w:cs="Arial"/>
          <w:color w:val="000000"/>
          <w:sz w:val="22"/>
          <w:szCs w:val="22"/>
        </w:rPr>
      </w:pPr>
    </w:p>
    <w:p w:rsidR="00DD2CDE" w:rsidRPr="0056171A" w:rsidP="0010191C" w14:paraId="5666F4D7" w14:textId="77777777">
      <w:pPr>
        <w:keepNext/>
        <w:numPr>
          <w:ilvl w:val="0"/>
          <w:numId w:val="33"/>
        </w:numPr>
        <w:spacing w:after="200"/>
        <w:ind w:left="357" w:hanging="357"/>
        <w:jc w:val="both"/>
        <w:outlineLvl w:val="0"/>
        <w:rPr>
          <w:rFonts w:ascii="Arial" w:hAnsi="Arial" w:cs="Arial"/>
          <w:color w:val="000000"/>
          <w:sz w:val="22"/>
          <w:szCs w:val="22"/>
        </w:rPr>
      </w:pPr>
      <w:r w:rsidRPr="0056171A">
        <w:rPr>
          <w:rFonts w:ascii="Arial" w:hAnsi="Arial" w:cs="Arial"/>
          <w:color w:val="000000"/>
          <w:sz w:val="22"/>
          <w:szCs w:val="22"/>
          <w:u w:val="single"/>
        </w:rPr>
        <w:t>Motivační účinek</w:t>
      </w:r>
      <w:r w:rsidRPr="0056171A" w:rsidR="00CA1568">
        <w:rPr>
          <w:rFonts w:ascii="Arial" w:hAnsi="Arial" w:cs="Arial"/>
          <w:color w:val="000000"/>
          <w:sz w:val="22"/>
          <w:szCs w:val="22"/>
          <w:u w:val="single"/>
        </w:rPr>
        <w:t xml:space="preserve"> a očekávané dopady a definice rizik</w:t>
      </w:r>
      <w:r w:rsidRPr="0056171A">
        <w:rPr>
          <w:rFonts w:ascii="Arial" w:hAnsi="Arial" w:cs="Arial"/>
          <w:color w:val="000000"/>
          <w:sz w:val="22"/>
          <w:szCs w:val="22"/>
          <w:u w:val="single"/>
        </w:rPr>
        <w:t>:</w:t>
      </w:r>
    </w:p>
    <w:p w:rsidR="00254D40" w:rsidRPr="0056171A" w:rsidP="0056171A" w14:paraId="46CBBFE9" w14:textId="125B62F6">
      <w:pPr>
        <w:jc w:val="both"/>
        <w:rPr>
          <w:rFonts w:ascii="Arial" w:hAnsi="Arial" w:cs="Arial"/>
          <w:sz w:val="22"/>
          <w:szCs w:val="22"/>
        </w:rPr>
      </w:pPr>
      <w:r w:rsidRPr="0056171A">
        <w:rPr>
          <w:rFonts w:ascii="Arial" w:hAnsi="Arial" w:cs="Arial"/>
          <w:sz w:val="22"/>
          <w:szCs w:val="22"/>
        </w:rPr>
        <w:t>Pro vědkyně a vědce může být rodičovská dovolená nebo kariérní přestávka z důvodu péče o</w:t>
      </w:r>
      <w:r w:rsidR="00D65849">
        <w:rPr>
          <w:rFonts w:ascii="Arial" w:hAnsi="Arial" w:cs="Arial"/>
          <w:sz w:val="22"/>
          <w:szCs w:val="22"/>
        </w:rPr>
        <w:t> </w:t>
      </w:r>
      <w:r w:rsidRPr="0056171A">
        <w:rPr>
          <w:rFonts w:ascii="Arial" w:hAnsi="Arial" w:cs="Arial"/>
          <w:sz w:val="22"/>
          <w:szCs w:val="22"/>
        </w:rPr>
        <w:t xml:space="preserve">rodinu bariérou při pokračování ve vědecké kariéře. Aby se předešlo ztrátě vysokého potenciálu pro oblast vědy a výzkumu, je důležité vhodně nastavit systém podpory pro tuto specifickou skupinu osob a podpořit vytváření pracovních příležitostí, které odpovídají jejich potřebám. Z těchto důvodů GA ČR navrhuje zavést novou skupinu grantových projektů – Návratové granty. </w:t>
      </w:r>
    </w:p>
    <w:p w:rsidR="009A763D" w:rsidRPr="0056171A" w:rsidP="0056171A" w14:paraId="118E2564" w14:textId="58C7B9B2">
      <w:pPr>
        <w:jc w:val="both"/>
        <w:rPr>
          <w:rFonts w:ascii="Arial" w:hAnsi="Arial" w:cs="Arial"/>
          <w:sz w:val="22"/>
          <w:szCs w:val="22"/>
        </w:rPr>
      </w:pPr>
      <w:r w:rsidRPr="0056171A">
        <w:rPr>
          <w:rFonts w:ascii="Arial" w:eastAsia="Calibri" w:hAnsi="Arial" w:cs="Arial"/>
          <w:sz w:val="22"/>
          <w:szCs w:val="22"/>
        </w:rPr>
        <w:t xml:space="preserve">Zavedením nové skupiny grantových projektů GA ČR sleduje zacelit určitou mezeru v grantovém systému základního výzkumu ČR, v jejímž důsledku </w:t>
      </w:r>
      <w:r w:rsidRPr="0056171A" w:rsidR="00214119">
        <w:rPr>
          <w:rFonts w:ascii="Arial" w:eastAsia="Calibri" w:hAnsi="Arial" w:cs="Arial"/>
          <w:sz w:val="22"/>
          <w:szCs w:val="22"/>
        </w:rPr>
        <w:t xml:space="preserve">pochází k odlivu </w:t>
      </w:r>
      <w:r w:rsidRPr="0056171A" w:rsidR="00047086">
        <w:rPr>
          <w:rFonts w:ascii="Arial" w:eastAsia="Calibri" w:hAnsi="Arial" w:cs="Arial"/>
          <w:sz w:val="22"/>
          <w:szCs w:val="22"/>
        </w:rPr>
        <w:t xml:space="preserve">kvalitních pracovníků </w:t>
      </w:r>
      <w:r w:rsidRPr="0056171A" w:rsidR="00CD4F33">
        <w:rPr>
          <w:rFonts w:ascii="Arial" w:eastAsia="Calibri" w:hAnsi="Arial" w:cs="Arial"/>
          <w:sz w:val="22"/>
          <w:szCs w:val="22"/>
        </w:rPr>
        <w:t xml:space="preserve">mimo vědecké </w:t>
      </w:r>
      <w:r w:rsidRPr="0056171A" w:rsidR="00E07E48">
        <w:rPr>
          <w:rFonts w:ascii="Arial" w:eastAsia="Calibri" w:hAnsi="Arial" w:cs="Arial"/>
          <w:sz w:val="22"/>
          <w:szCs w:val="22"/>
        </w:rPr>
        <w:t xml:space="preserve">prostředí. </w:t>
      </w:r>
      <w:r w:rsidRPr="0056171A" w:rsidR="00AA31A2">
        <w:rPr>
          <w:rFonts w:ascii="Arial" w:eastAsia="Calibri" w:hAnsi="Arial" w:cs="Arial"/>
          <w:sz w:val="22"/>
          <w:szCs w:val="22"/>
        </w:rPr>
        <w:t xml:space="preserve"> </w:t>
      </w:r>
      <w:r w:rsidRPr="0056171A" w:rsidR="00AA31A2">
        <w:rPr>
          <w:rFonts w:ascii="Arial" w:hAnsi="Arial" w:cs="Arial"/>
          <w:sz w:val="22"/>
          <w:szCs w:val="22"/>
        </w:rPr>
        <w:t xml:space="preserve">Poskytování této skupiny grantové </w:t>
      </w:r>
      <w:r w:rsidRPr="0056171A" w:rsidR="00011F88">
        <w:rPr>
          <w:rFonts w:ascii="Arial" w:hAnsi="Arial" w:cs="Arial"/>
          <w:sz w:val="22"/>
          <w:szCs w:val="22"/>
        </w:rPr>
        <w:t xml:space="preserve">podpory </w:t>
      </w:r>
      <w:r w:rsidRPr="0056171A" w:rsidR="00AA31A2">
        <w:rPr>
          <w:rFonts w:ascii="Arial" w:hAnsi="Arial" w:cs="Arial"/>
          <w:sz w:val="22"/>
          <w:szCs w:val="22"/>
        </w:rPr>
        <w:t xml:space="preserve">může motivovat </w:t>
      </w:r>
      <w:r w:rsidRPr="0056171A" w:rsidR="002C5340">
        <w:rPr>
          <w:rFonts w:ascii="Arial" w:hAnsi="Arial" w:cs="Arial"/>
          <w:sz w:val="22"/>
          <w:szCs w:val="22"/>
        </w:rPr>
        <w:t>vědce – rodiče</w:t>
      </w:r>
      <w:r w:rsidRPr="0056171A" w:rsidR="00AA31A2">
        <w:rPr>
          <w:rFonts w:ascii="Arial" w:hAnsi="Arial" w:cs="Arial"/>
          <w:sz w:val="22"/>
          <w:szCs w:val="22"/>
        </w:rPr>
        <w:t>, aby se vrátili do práce</w:t>
      </w:r>
      <w:r w:rsidRPr="0056171A" w:rsidR="00011F88">
        <w:rPr>
          <w:rFonts w:ascii="Arial" w:hAnsi="Arial" w:cs="Arial"/>
          <w:sz w:val="22"/>
          <w:szCs w:val="22"/>
        </w:rPr>
        <w:t>, do vědy</w:t>
      </w:r>
      <w:r w:rsidRPr="0056171A" w:rsidR="00AA31A2">
        <w:rPr>
          <w:rFonts w:ascii="Arial" w:hAnsi="Arial" w:cs="Arial"/>
          <w:sz w:val="22"/>
          <w:szCs w:val="22"/>
        </w:rPr>
        <w:t xml:space="preserve"> a zároveň přispět k vytvoření </w:t>
      </w:r>
      <w:r w:rsidRPr="0056171A" w:rsidR="00AA31A2">
        <w:rPr>
          <w:rFonts w:ascii="Arial" w:hAnsi="Arial" w:cs="Arial"/>
          <w:sz w:val="22"/>
          <w:szCs w:val="22"/>
        </w:rPr>
        <w:t>podpůrného a inkluzivního pracovního prostředí pro zaměstnance</w:t>
      </w:r>
      <w:r w:rsidRPr="0056171A" w:rsidR="00DD4BEF">
        <w:rPr>
          <w:rFonts w:ascii="Arial" w:hAnsi="Arial" w:cs="Arial"/>
          <w:sz w:val="22"/>
          <w:szCs w:val="22"/>
        </w:rPr>
        <w:t>/</w:t>
      </w:r>
      <w:r w:rsidRPr="0056171A" w:rsidR="00DD4BEF">
        <w:rPr>
          <w:rFonts w:ascii="Arial" w:hAnsi="Arial" w:cs="Arial"/>
          <w:sz w:val="22"/>
          <w:szCs w:val="22"/>
        </w:rPr>
        <w:t>kyně</w:t>
      </w:r>
      <w:r w:rsidRPr="0056171A" w:rsidR="00AA31A2">
        <w:rPr>
          <w:rFonts w:ascii="Arial" w:hAnsi="Arial" w:cs="Arial"/>
          <w:sz w:val="22"/>
          <w:szCs w:val="22"/>
        </w:rPr>
        <w:t xml:space="preserve"> s rodinnými závazky</w:t>
      </w:r>
      <w:r w:rsidRPr="0056171A" w:rsidR="00DD4BEF">
        <w:rPr>
          <w:rFonts w:ascii="Arial" w:hAnsi="Arial" w:cs="Arial"/>
          <w:sz w:val="22"/>
          <w:szCs w:val="22"/>
        </w:rPr>
        <w:t>.</w:t>
      </w:r>
      <w:r w:rsidRPr="0056171A" w:rsidR="0029039F">
        <w:rPr>
          <w:rFonts w:ascii="Arial" w:hAnsi="Arial" w:cs="Arial"/>
          <w:sz w:val="22"/>
          <w:szCs w:val="22"/>
        </w:rPr>
        <w:t xml:space="preserve"> Opatření pomůže překlenout období, kdy vědec/vědkyně </w:t>
      </w:r>
      <w:r w:rsidR="000E46B2">
        <w:rPr>
          <w:rFonts w:ascii="Arial" w:hAnsi="Arial" w:cs="Arial"/>
          <w:sz w:val="22"/>
          <w:szCs w:val="22"/>
        </w:rPr>
        <w:t xml:space="preserve">aktuálně </w:t>
      </w:r>
      <w:r w:rsidR="00AD15B8">
        <w:rPr>
          <w:rFonts w:ascii="Arial" w:hAnsi="Arial" w:cs="Arial"/>
          <w:sz w:val="22"/>
          <w:szCs w:val="22"/>
        </w:rPr>
        <w:t>není řešitelem ani členem řešitel</w:t>
      </w:r>
      <w:r w:rsidR="00713F52">
        <w:rPr>
          <w:rFonts w:ascii="Arial" w:hAnsi="Arial" w:cs="Arial"/>
          <w:sz w:val="22"/>
          <w:szCs w:val="22"/>
        </w:rPr>
        <w:t xml:space="preserve">ského </w:t>
      </w:r>
      <w:r w:rsidR="00AD15B8">
        <w:rPr>
          <w:rFonts w:ascii="Arial" w:hAnsi="Arial" w:cs="Arial"/>
          <w:sz w:val="22"/>
          <w:szCs w:val="22"/>
        </w:rPr>
        <w:t xml:space="preserve">týmu </w:t>
      </w:r>
      <w:r w:rsidR="00DA020C">
        <w:rPr>
          <w:rFonts w:ascii="Arial" w:hAnsi="Arial" w:cs="Arial"/>
          <w:sz w:val="22"/>
          <w:szCs w:val="22"/>
        </w:rPr>
        <w:t>žádn</w:t>
      </w:r>
      <w:r w:rsidR="00713F52">
        <w:rPr>
          <w:rFonts w:ascii="Arial" w:hAnsi="Arial" w:cs="Arial"/>
          <w:sz w:val="22"/>
          <w:szCs w:val="22"/>
        </w:rPr>
        <w:t>ého</w:t>
      </w:r>
      <w:r w:rsidR="00DA020C">
        <w:rPr>
          <w:rFonts w:ascii="Arial" w:hAnsi="Arial" w:cs="Arial"/>
          <w:sz w:val="22"/>
          <w:szCs w:val="22"/>
        </w:rPr>
        <w:t xml:space="preserve"> grant</w:t>
      </w:r>
      <w:r w:rsidR="00AD6D97">
        <w:rPr>
          <w:rFonts w:ascii="Arial" w:hAnsi="Arial" w:cs="Arial"/>
          <w:sz w:val="22"/>
          <w:szCs w:val="22"/>
        </w:rPr>
        <w:t>ov</w:t>
      </w:r>
      <w:r w:rsidR="00713F52">
        <w:rPr>
          <w:rFonts w:ascii="Arial" w:hAnsi="Arial" w:cs="Arial"/>
          <w:sz w:val="22"/>
          <w:szCs w:val="22"/>
        </w:rPr>
        <w:t>ého</w:t>
      </w:r>
      <w:r w:rsidR="00AD6D97">
        <w:rPr>
          <w:rFonts w:ascii="Arial" w:hAnsi="Arial" w:cs="Arial"/>
          <w:sz w:val="22"/>
          <w:szCs w:val="22"/>
        </w:rPr>
        <w:t xml:space="preserve"> projekt</w:t>
      </w:r>
      <w:r w:rsidR="00713F52">
        <w:rPr>
          <w:rFonts w:ascii="Arial" w:hAnsi="Arial" w:cs="Arial"/>
          <w:sz w:val="22"/>
          <w:szCs w:val="22"/>
        </w:rPr>
        <w:t>u</w:t>
      </w:r>
      <w:r w:rsidR="00DA020C">
        <w:rPr>
          <w:rFonts w:ascii="Arial" w:hAnsi="Arial" w:cs="Arial"/>
          <w:sz w:val="22"/>
          <w:szCs w:val="22"/>
        </w:rPr>
        <w:t xml:space="preserve"> </w:t>
      </w:r>
      <w:r w:rsidR="000E46B2">
        <w:rPr>
          <w:rFonts w:ascii="Arial" w:hAnsi="Arial" w:cs="Arial"/>
          <w:sz w:val="22"/>
          <w:szCs w:val="22"/>
        </w:rPr>
        <w:t>a</w:t>
      </w:r>
      <w:r w:rsidRPr="0056171A" w:rsidR="0029039F">
        <w:rPr>
          <w:rFonts w:ascii="Arial" w:hAnsi="Arial" w:cs="Arial"/>
          <w:sz w:val="22"/>
          <w:szCs w:val="22"/>
        </w:rPr>
        <w:t xml:space="preserve"> potřebuje obnovit kontakty a seznámit se s</w:t>
      </w:r>
      <w:r w:rsidR="00D65849">
        <w:rPr>
          <w:rFonts w:ascii="Arial" w:hAnsi="Arial" w:cs="Arial"/>
          <w:sz w:val="22"/>
          <w:szCs w:val="22"/>
        </w:rPr>
        <w:t> </w:t>
      </w:r>
      <w:r w:rsidRPr="0056171A" w:rsidR="0029039F">
        <w:rPr>
          <w:rFonts w:ascii="Arial" w:hAnsi="Arial" w:cs="Arial"/>
          <w:sz w:val="22"/>
          <w:szCs w:val="22"/>
        </w:rPr>
        <w:t>vývojem v oboru.</w:t>
      </w:r>
    </w:p>
    <w:p w:rsidR="00C510B1" w:rsidRPr="0056171A" w:rsidP="0056171A" w14:paraId="153D1558" w14:textId="3428CE6C">
      <w:pPr>
        <w:jc w:val="both"/>
        <w:rPr>
          <w:rFonts w:ascii="Arial" w:eastAsia="Calibri" w:hAnsi="Arial" w:cs="Arial"/>
          <w:sz w:val="22"/>
          <w:szCs w:val="22"/>
        </w:rPr>
      </w:pPr>
      <w:r w:rsidRPr="0056171A">
        <w:rPr>
          <w:rFonts w:ascii="Arial" w:eastAsia="Calibri" w:hAnsi="Arial" w:cs="Arial"/>
          <w:sz w:val="22"/>
          <w:szCs w:val="22"/>
        </w:rPr>
        <w:t>Zavedením této nové skupiny grantových projektů GA ČR sleduje mimo jiné i posílení motivace institucí vědy a výzkumu k vytváření organizačních a ekonomických podmínek pro práci vědců/kyň po kariérní přestávce, a tím i k větší personální a organizační dynamice vědeckého prostředí v České republice</w:t>
      </w:r>
      <w:r w:rsidR="00E04598">
        <w:rPr>
          <w:rFonts w:ascii="Arial" w:eastAsia="Calibri" w:hAnsi="Arial" w:cs="Arial"/>
          <w:sz w:val="22"/>
          <w:szCs w:val="22"/>
        </w:rPr>
        <w:t>,</w:t>
      </w:r>
      <w:r w:rsidRPr="000C488D" w:rsidR="000C488D">
        <w:t xml:space="preserve"> </w:t>
      </w:r>
      <w:r w:rsidRPr="000C488D" w:rsidR="000C488D">
        <w:rPr>
          <w:rFonts w:ascii="Arial" w:eastAsia="Calibri" w:hAnsi="Arial" w:cs="Arial"/>
          <w:sz w:val="22"/>
          <w:szCs w:val="22"/>
        </w:rPr>
        <w:t>a to včetně vědeckých institucí, které by jinak měly pouze omezené možnosti zaměstnat rodiče po kariérní přestávce</w:t>
      </w:r>
      <w:r w:rsidRPr="0056171A">
        <w:rPr>
          <w:rFonts w:ascii="Arial" w:eastAsia="Calibri" w:hAnsi="Arial" w:cs="Arial"/>
          <w:sz w:val="22"/>
          <w:szCs w:val="22"/>
        </w:rPr>
        <w:t>.</w:t>
      </w:r>
      <w:r w:rsidRPr="0056171A" w:rsidR="004E707D">
        <w:rPr>
          <w:rFonts w:ascii="Arial" w:eastAsia="Calibri" w:hAnsi="Arial" w:cs="Arial"/>
          <w:sz w:val="22"/>
          <w:szCs w:val="22"/>
        </w:rPr>
        <w:t xml:space="preserve"> </w:t>
      </w:r>
    </w:p>
    <w:p w:rsidR="007B1616" w:rsidRPr="0056171A" w:rsidP="0056171A" w14:paraId="6368844B" w14:textId="0338DC30">
      <w:pPr>
        <w:jc w:val="both"/>
        <w:rPr>
          <w:rFonts w:ascii="Arial" w:eastAsia="Calibri" w:hAnsi="Arial" w:cs="Arial"/>
          <w:iCs/>
          <w:sz w:val="22"/>
          <w:szCs w:val="22"/>
        </w:rPr>
      </w:pPr>
      <w:r w:rsidRPr="0056171A">
        <w:rPr>
          <w:rFonts w:ascii="Arial" w:eastAsia="Calibri" w:hAnsi="Arial" w:cs="Arial"/>
          <w:sz w:val="22"/>
          <w:szCs w:val="22"/>
        </w:rPr>
        <w:t>Projekty N</w:t>
      </w:r>
      <w:r w:rsidR="002C5340">
        <w:rPr>
          <w:rFonts w:ascii="Arial" w:eastAsia="Calibri" w:hAnsi="Arial" w:cs="Arial"/>
          <w:sz w:val="22"/>
          <w:szCs w:val="22"/>
        </w:rPr>
        <w:t>ávratové granty</w:t>
      </w:r>
      <w:r w:rsidRPr="0056171A">
        <w:rPr>
          <w:rFonts w:ascii="Arial" w:eastAsia="Calibri" w:hAnsi="Arial" w:cs="Arial"/>
          <w:sz w:val="22"/>
          <w:szCs w:val="22"/>
        </w:rPr>
        <w:t xml:space="preserve"> tak mohou významně přispět k transformaci vědy a výzkumu v ČR do podoby otevřenější a dynamičtější struktury a obecně ke zvýšení míry </w:t>
      </w:r>
      <w:r w:rsidRPr="0056171A" w:rsidR="00D564DE">
        <w:rPr>
          <w:rFonts w:ascii="Arial" w:eastAsia="Calibri" w:hAnsi="Arial" w:cs="Arial"/>
          <w:sz w:val="22"/>
          <w:szCs w:val="22"/>
        </w:rPr>
        <w:t xml:space="preserve">naplnění </w:t>
      </w:r>
      <w:r w:rsidR="000E46B2">
        <w:rPr>
          <w:rFonts w:ascii="Arial" w:eastAsia="Calibri" w:hAnsi="Arial" w:cs="Arial"/>
          <w:sz w:val="22"/>
          <w:szCs w:val="22"/>
        </w:rPr>
        <w:t>„</w:t>
      </w:r>
      <w:r w:rsidR="000E46B2">
        <w:rPr>
          <w:rFonts w:ascii="Arial" w:eastAsia="Calibri" w:hAnsi="Arial" w:cs="Arial"/>
          <w:sz w:val="22"/>
          <w:szCs w:val="22"/>
        </w:rPr>
        <w:t>work-life</w:t>
      </w:r>
      <w:r w:rsidR="000E46B2">
        <w:rPr>
          <w:rFonts w:ascii="Arial" w:eastAsia="Calibri" w:hAnsi="Arial" w:cs="Arial"/>
          <w:sz w:val="22"/>
          <w:szCs w:val="22"/>
        </w:rPr>
        <w:t xml:space="preserve"> balance“</w:t>
      </w:r>
      <w:r w:rsidRPr="0056171A">
        <w:rPr>
          <w:rFonts w:ascii="Arial" w:eastAsia="Calibri" w:hAnsi="Arial" w:cs="Arial"/>
          <w:sz w:val="22"/>
          <w:szCs w:val="22"/>
        </w:rPr>
        <w:t xml:space="preserve">. </w:t>
      </w:r>
    </w:p>
    <w:p w:rsidR="007B1616" w:rsidRPr="0056171A" w:rsidP="0056171A" w14:paraId="3BA81B58" w14:textId="77777777">
      <w:pPr>
        <w:jc w:val="both"/>
        <w:rPr>
          <w:rFonts w:ascii="Arial" w:eastAsia="Calibri" w:hAnsi="Arial" w:cs="Arial"/>
          <w:sz w:val="22"/>
          <w:szCs w:val="22"/>
        </w:rPr>
      </w:pPr>
    </w:p>
    <w:p w:rsidR="00391DD4" w:rsidRPr="0056171A" w:rsidP="00A73F4F" w14:paraId="3B2DE09A" w14:textId="77777777">
      <w:pPr>
        <w:spacing w:after="200"/>
        <w:jc w:val="both"/>
        <w:rPr>
          <w:rFonts w:ascii="Arial" w:eastAsia="Calibri" w:hAnsi="Arial" w:cs="Arial"/>
          <w:sz w:val="22"/>
          <w:szCs w:val="22"/>
        </w:rPr>
      </w:pPr>
      <w:r w:rsidRPr="0056171A">
        <w:rPr>
          <w:rFonts w:ascii="Arial" w:eastAsia="Calibri" w:hAnsi="Arial" w:cs="Arial"/>
          <w:sz w:val="22"/>
          <w:szCs w:val="22"/>
        </w:rPr>
        <w:t>Dle čl. 6 Nařízení se podpora považuje za podporu s motivačním účinkem, pokud příjemce</w:t>
      </w:r>
      <w:r w:rsidRPr="0056171A" w:rsidR="00CA758E">
        <w:rPr>
          <w:rFonts w:ascii="Arial" w:eastAsia="Calibri" w:hAnsi="Arial" w:cs="Arial"/>
          <w:sz w:val="22"/>
          <w:szCs w:val="22"/>
        </w:rPr>
        <w:t xml:space="preserve"> nebo účastník</w:t>
      </w:r>
      <w:r w:rsidRPr="0056171A" w:rsidR="00FD6A46">
        <w:rPr>
          <w:rFonts w:ascii="Arial" w:eastAsia="Calibri" w:hAnsi="Arial" w:cs="Arial"/>
          <w:sz w:val="22"/>
          <w:szCs w:val="22"/>
        </w:rPr>
        <w:t xml:space="preserve"> </w:t>
      </w:r>
      <w:r w:rsidRPr="0056171A">
        <w:rPr>
          <w:rFonts w:ascii="Arial" w:eastAsia="Calibri" w:hAnsi="Arial" w:cs="Arial"/>
          <w:sz w:val="22"/>
          <w:szCs w:val="22"/>
        </w:rPr>
        <w:t>předloží písemnou žádost o podporu před zahájením prací</w:t>
      </w:r>
      <w:r>
        <w:rPr>
          <w:rStyle w:val="FootnoteReference"/>
          <w:rFonts w:ascii="Arial" w:eastAsia="Calibri" w:hAnsi="Arial" w:cs="Arial"/>
          <w:sz w:val="22"/>
          <w:szCs w:val="22"/>
        </w:rPr>
        <w:footnoteReference w:id="17"/>
      </w:r>
      <w:r w:rsidRPr="0056171A">
        <w:rPr>
          <w:rFonts w:ascii="Arial" w:eastAsia="Calibri" w:hAnsi="Arial" w:cs="Arial"/>
          <w:sz w:val="22"/>
          <w:szCs w:val="22"/>
        </w:rPr>
        <w:t xml:space="preserve"> na projektu a </w:t>
      </w:r>
      <w:r w:rsidRPr="0056171A" w:rsidR="004F0C7A">
        <w:rPr>
          <w:rFonts w:ascii="Arial" w:eastAsia="Calibri" w:hAnsi="Arial" w:cs="Arial"/>
          <w:sz w:val="22"/>
          <w:szCs w:val="22"/>
        </w:rPr>
        <w:t xml:space="preserve">tato žádost </w:t>
      </w:r>
      <w:r w:rsidRPr="0056171A">
        <w:rPr>
          <w:rFonts w:ascii="Arial" w:eastAsia="Calibri" w:hAnsi="Arial" w:cs="Arial"/>
          <w:sz w:val="22"/>
          <w:szCs w:val="22"/>
        </w:rPr>
        <w:t>bude obsahovat, kromě jiných povinných náležitostí žádosti, i povinné údaje dle čl. 6 Nařízení.</w:t>
      </w:r>
      <w:r w:rsidRPr="0056171A" w:rsidR="00FD6A46">
        <w:rPr>
          <w:rFonts w:ascii="Arial" w:eastAsia="Calibri" w:hAnsi="Arial" w:cs="Arial"/>
          <w:sz w:val="22"/>
          <w:szCs w:val="22"/>
        </w:rPr>
        <w:t xml:space="preserve"> </w:t>
      </w:r>
    </w:p>
    <w:p w:rsidR="00DA603A" w:rsidRPr="00A73F4F" w:rsidP="00A73F4F" w14:paraId="6A0E416B" w14:textId="77777777">
      <w:pPr>
        <w:spacing w:after="200"/>
        <w:jc w:val="both"/>
        <w:rPr>
          <w:rFonts w:ascii="Arial" w:eastAsia="Calibri" w:hAnsi="Arial" w:cs="Arial"/>
          <w:sz w:val="22"/>
          <w:szCs w:val="22"/>
        </w:rPr>
      </w:pPr>
      <w:r w:rsidRPr="0056171A">
        <w:rPr>
          <w:rFonts w:ascii="Arial" w:eastAsia="Calibri" w:hAnsi="Arial" w:cs="Arial"/>
          <w:sz w:val="22"/>
          <w:szCs w:val="22"/>
        </w:rPr>
        <w:t xml:space="preserve">Za </w:t>
      </w:r>
      <w:r w:rsidRPr="00A73F4F">
        <w:rPr>
          <w:rFonts w:ascii="Arial" w:eastAsia="Calibri" w:hAnsi="Arial" w:cs="Arial"/>
          <w:sz w:val="22"/>
          <w:szCs w:val="22"/>
        </w:rPr>
        <w:t xml:space="preserve">potenciální riziko </w:t>
      </w:r>
      <w:r w:rsidRPr="00A73F4F" w:rsidR="00F8445F">
        <w:rPr>
          <w:rFonts w:ascii="Arial" w:eastAsia="Calibri" w:hAnsi="Arial" w:cs="Arial"/>
          <w:sz w:val="22"/>
          <w:szCs w:val="22"/>
        </w:rPr>
        <w:t xml:space="preserve">realizace navrhované skupiny grantových projektů </w:t>
      </w:r>
      <w:r w:rsidRPr="00A73F4F">
        <w:rPr>
          <w:rFonts w:ascii="Arial" w:eastAsia="Calibri" w:hAnsi="Arial" w:cs="Arial"/>
          <w:sz w:val="22"/>
          <w:szCs w:val="22"/>
        </w:rPr>
        <w:t>lze považovat</w:t>
      </w:r>
      <w:r w:rsidRPr="00A73F4F">
        <w:rPr>
          <w:rFonts w:ascii="Arial" w:eastAsia="Calibri" w:hAnsi="Arial" w:cs="Arial"/>
          <w:sz w:val="22"/>
          <w:szCs w:val="22"/>
        </w:rPr>
        <w:t>:</w:t>
      </w:r>
    </w:p>
    <w:p w:rsidR="000E46B2" w:rsidRPr="000E46B2" w:rsidP="00A73F4F" w14:paraId="2ADFC85E" w14:textId="0E021201">
      <w:pPr>
        <w:pStyle w:val="ListParagraph"/>
        <w:numPr>
          <w:ilvl w:val="0"/>
          <w:numId w:val="60"/>
        </w:numPr>
        <w:spacing w:before="0" w:after="200"/>
        <w:contextualSpacing w:val="0"/>
        <w:jc w:val="both"/>
        <w:rPr>
          <w:rFonts w:ascii="Arial" w:hAnsi="Arial" w:cs="Arial"/>
          <w:iCs/>
        </w:rPr>
      </w:pPr>
      <w:r>
        <w:rPr>
          <w:rFonts w:ascii="Arial" w:hAnsi="Arial" w:cs="Arial"/>
          <w:iCs/>
        </w:rPr>
        <w:t xml:space="preserve">potenciální překryv </w:t>
      </w:r>
      <w:r w:rsidR="002B3C3E">
        <w:rPr>
          <w:rFonts w:ascii="Arial" w:hAnsi="Arial" w:cs="Arial"/>
          <w:iCs/>
        </w:rPr>
        <w:t>po určité omezené ob</w:t>
      </w:r>
      <w:r w:rsidR="00DC1AF0">
        <w:rPr>
          <w:rFonts w:ascii="Arial" w:hAnsi="Arial" w:cs="Arial"/>
          <w:iCs/>
        </w:rPr>
        <w:t xml:space="preserve">dobí </w:t>
      </w:r>
      <w:r>
        <w:rPr>
          <w:rFonts w:ascii="Arial" w:hAnsi="Arial" w:cs="Arial"/>
          <w:iCs/>
        </w:rPr>
        <w:t xml:space="preserve">s „návratovými granty“ OP JAK </w:t>
      </w:r>
      <w:r w:rsidRPr="000E46B2">
        <w:rPr>
          <w:rFonts w:ascii="Arial" w:hAnsi="Arial" w:cs="Arial"/>
          <w:iCs/>
        </w:rPr>
        <w:t>Ministerstv</w:t>
      </w:r>
      <w:r>
        <w:rPr>
          <w:rFonts w:ascii="Arial" w:hAnsi="Arial" w:cs="Arial"/>
          <w:iCs/>
        </w:rPr>
        <w:t>a</w:t>
      </w:r>
      <w:r w:rsidRPr="000E46B2">
        <w:rPr>
          <w:rFonts w:ascii="Arial" w:hAnsi="Arial" w:cs="Arial"/>
          <w:iCs/>
        </w:rPr>
        <w:t xml:space="preserve"> školství, mládeže a tělovýchovy České republiky</w:t>
      </w:r>
      <w:r>
        <w:rPr>
          <w:rFonts w:ascii="Arial" w:hAnsi="Arial" w:cs="Arial"/>
          <w:iCs/>
        </w:rPr>
        <w:t>, případně s jinými obdobně zaměřenými dotačními výzvami</w:t>
      </w:r>
      <w:ins w:id="104" w:author="Vojtěch Janů" w:date="2024-06-03T13:12:00Z">
        <w:r w:rsidR="00BA1FF1">
          <w:rPr>
            <w:rFonts w:ascii="Arial" w:hAnsi="Arial" w:cs="Arial"/>
            <w:iCs/>
          </w:rPr>
          <w:t xml:space="preserve">. Přestože </w:t>
        </w:r>
      </w:ins>
      <w:ins w:id="105" w:author="Vojtěch Janů" w:date="2024-06-03T13:12:00Z">
        <w:r w:rsidR="00992AA1">
          <w:rPr>
            <w:rFonts w:ascii="Arial" w:hAnsi="Arial" w:cs="Arial"/>
            <w:iCs/>
          </w:rPr>
          <w:t>zaměření Návratových grantů GA ČR a o</w:t>
        </w:r>
      </w:ins>
      <w:ins w:id="106" w:author="Vojtěch Janů" w:date="2024-06-03T13:12:00Z">
        <w:r w:rsidR="007F341B">
          <w:rPr>
            <w:rFonts w:ascii="Arial" w:hAnsi="Arial" w:cs="Arial"/>
            <w:iCs/>
          </w:rPr>
          <w:t>bdobn</w:t>
        </w:r>
      </w:ins>
      <w:ins w:id="107" w:author="Vojtěch Janů" w:date="2024-06-03T13:13:00Z">
        <w:r w:rsidR="007F341B">
          <w:rPr>
            <w:rFonts w:ascii="Arial" w:hAnsi="Arial" w:cs="Arial"/>
            <w:iCs/>
          </w:rPr>
          <w:t xml:space="preserve">ého druhu podpory plánované OP JAK </w:t>
        </w:r>
      </w:ins>
      <w:ins w:id="108" w:author="Vojtěch Janů" w:date="2024-06-03T13:13:00Z">
        <w:r w:rsidR="004654B8">
          <w:rPr>
            <w:rFonts w:ascii="Arial" w:hAnsi="Arial" w:cs="Arial"/>
            <w:iCs/>
          </w:rPr>
          <w:t xml:space="preserve">se může zdát překrývající, jejich nastavení </w:t>
        </w:r>
      </w:ins>
      <w:ins w:id="109" w:author="Vojtěch Janů" w:date="2024-06-03T13:13:00Z">
        <w:r w:rsidR="004B2359">
          <w:rPr>
            <w:rFonts w:ascii="Arial" w:hAnsi="Arial" w:cs="Arial"/>
            <w:iCs/>
          </w:rPr>
          <w:t>je odlišné a může naopak působit synergickým způsobem. Návratové granty GA ČR na rozdíl od obdobného druhu podpory OP JAK j</w:t>
        </w:r>
      </w:ins>
      <w:ins w:id="110" w:author="Vojtěch Janů" w:date="2024-06-03T13:32:00Z">
        <w:r w:rsidR="00A547F3">
          <w:rPr>
            <w:rFonts w:ascii="Arial" w:hAnsi="Arial" w:cs="Arial"/>
            <w:iCs/>
          </w:rPr>
          <w:t>sou</w:t>
        </w:r>
      </w:ins>
      <w:ins w:id="111" w:author="Vojtěch Janů" w:date="2024-06-03T13:14:00Z">
        <w:r w:rsidR="004B2359">
          <w:rPr>
            <w:rFonts w:ascii="Arial" w:hAnsi="Arial" w:cs="Arial"/>
            <w:iCs/>
          </w:rPr>
          <w:t xml:space="preserve"> plánován</w:t>
        </w:r>
      </w:ins>
      <w:ins w:id="112" w:author="Vojtěch Janů" w:date="2024-06-03T13:32:00Z">
        <w:r w:rsidR="00A547F3">
          <w:rPr>
            <w:rFonts w:ascii="Arial" w:hAnsi="Arial" w:cs="Arial"/>
            <w:iCs/>
          </w:rPr>
          <w:t>y</w:t>
        </w:r>
      </w:ins>
      <w:ins w:id="113" w:author="Vojtěch Janů" w:date="2024-06-03T13:14:00Z">
        <w:r w:rsidR="004B2359">
          <w:rPr>
            <w:rFonts w:ascii="Arial" w:hAnsi="Arial" w:cs="Arial"/>
            <w:iCs/>
          </w:rPr>
          <w:t xml:space="preserve"> jako </w:t>
        </w:r>
      </w:ins>
      <w:ins w:id="114" w:author="Vojtěch Janů" w:date="2024-06-03T13:14:00Z">
        <w:r w:rsidR="00514C23">
          <w:rPr>
            <w:rFonts w:ascii="Arial" w:hAnsi="Arial" w:cs="Arial"/>
            <w:iCs/>
          </w:rPr>
          <w:t>dlouhodobá skupina grantových projektů, která bude stabilním pilířem podpory české vědy, a jako taková nebude omezena programovým obdobím EU, resp. výzvou a projekty</w:t>
        </w:r>
      </w:ins>
      <w:ins w:id="115" w:author="Vojtěch Janů" w:date="2024-06-03T13:14:00Z">
        <w:r w:rsidR="000F3E24">
          <w:rPr>
            <w:rFonts w:ascii="Arial" w:hAnsi="Arial" w:cs="Arial"/>
            <w:iCs/>
          </w:rPr>
          <w:t xml:space="preserve">, </w:t>
        </w:r>
      </w:ins>
      <w:ins w:id="116" w:author="Vojtěch Janů" w:date="2024-06-03T13:15:00Z">
        <w:r w:rsidR="00C51572">
          <w:rPr>
            <w:rFonts w:ascii="Arial" w:hAnsi="Arial" w:cs="Arial"/>
            <w:iCs/>
          </w:rPr>
          <w:t xml:space="preserve">z kterých jednotlivé návratové granty </w:t>
        </w:r>
      </w:ins>
      <w:ins w:id="117" w:author="Vojtěch Janů" w:date="2024-06-03T13:16:00Z">
        <w:r w:rsidR="005E4DD6">
          <w:rPr>
            <w:rFonts w:ascii="Arial" w:hAnsi="Arial" w:cs="Arial"/>
            <w:iCs/>
          </w:rPr>
          <w:t xml:space="preserve">z rozpočtu </w:t>
        </w:r>
      </w:ins>
      <w:ins w:id="118" w:author="Vojtěch Janů" w:date="2024-06-03T13:32:00Z">
        <w:r w:rsidR="005721E6">
          <w:rPr>
            <w:rFonts w:ascii="Arial" w:hAnsi="Arial" w:cs="Arial"/>
            <w:iCs/>
          </w:rPr>
          <w:t>OP JAK</w:t>
        </w:r>
      </w:ins>
      <w:ins w:id="119" w:author="Vojtěch Janů" w:date="2024-06-03T13:16:00Z">
        <w:r w:rsidR="005E4DD6">
          <w:rPr>
            <w:rFonts w:ascii="Arial" w:hAnsi="Arial" w:cs="Arial"/>
            <w:iCs/>
          </w:rPr>
          <w:t xml:space="preserve"> </w:t>
        </w:r>
      </w:ins>
      <w:ins w:id="120" w:author="Vojtěch Janů" w:date="2024-06-03T13:15:00Z">
        <w:r w:rsidR="00C51572">
          <w:rPr>
            <w:rFonts w:ascii="Arial" w:hAnsi="Arial" w:cs="Arial"/>
            <w:iCs/>
          </w:rPr>
          <w:t xml:space="preserve">budou financovány. </w:t>
        </w:r>
      </w:ins>
      <w:ins w:id="121" w:author="Vojtěch Janů" w:date="2024-06-03T13:15:00Z">
        <w:r w:rsidR="004E6AD2">
          <w:rPr>
            <w:rFonts w:ascii="Arial" w:hAnsi="Arial" w:cs="Arial"/>
            <w:iCs/>
          </w:rPr>
          <w:t xml:space="preserve">Významným rozdílem je také </w:t>
        </w:r>
      </w:ins>
      <w:ins w:id="122" w:author="Vojtěch Janů" w:date="2024-06-03T13:16:00Z">
        <w:r w:rsidR="005E4DD6">
          <w:rPr>
            <w:rFonts w:ascii="Arial" w:hAnsi="Arial" w:cs="Arial"/>
            <w:iCs/>
          </w:rPr>
          <w:t>to, že</w:t>
        </w:r>
      </w:ins>
      <w:ins w:id="123" w:author="Vojtěch Janů" w:date="2024-06-03T13:20:00Z">
        <w:r w:rsidR="009B333B">
          <w:rPr>
            <w:rFonts w:ascii="Arial" w:hAnsi="Arial" w:cs="Arial"/>
            <w:iCs/>
          </w:rPr>
          <w:t xml:space="preserve"> o N</w:t>
        </w:r>
      </w:ins>
      <w:ins w:id="124" w:author="Vojtěch Janů" w:date="2024-06-03T13:16:00Z">
        <w:r w:rsidR="007C2FF8">
          <w:rPr>
            <w:rFonts w:ascii="Arial" w:hAnsi="Arial" w:cs="Arial"/>
            <w:iCs/>
          </w:rPr>
          <w:t xml:space="preserve">ávratový grant GA ČR </w:t>
        </w:r>
      </w:ins>
      <w:ins w:id="125" w:author="Vojtěch Janů" w:date="2024-06-03T13:20:00Z">
        <w:r w:rsidR="009B333B">
          <w:rPr>
            <w:rFonts w:ascii="Arial" w:hAnsi="Arial" w:cs="Arial"/>
            <w:iCs/>
          </w:rPr>
          <w:t>mohou žádat</w:t>
        </w:r>
      </w:ins>
      <w:ins w:id="126" w:author="Vojtěch Janů" w:date="2024-06-03T13:16:00Z">
        <w:r w:rsidR="007C2FF8">
          <w:rPr>
            <w:rFonts w:ascii="Arial" w:hAnsi="Arial" w:cs="Arial"/>
            <w:iCs/>
          </w:rPr>
          <w:t xml:space="preserve"> všichni vědci a vědkyně bez ohledu na instituci, kde působí, zatímco </w:t>
        </w:r>
      </w:ins>
      <w:ins w:id="127" w:author="Vojtěch Janů" w:date="2024-06-03T13:21:00Z">
        <w:r w:rsidR="00AB73E3">
          <w:rPr>
            <w:rFonts w:ascii="Arial" w:hAnsi="Arial" w:cs="Arial"/>
            <w:iCs/>
          </w:rPr>
          <w:t>podpora</w:t>
        </w:r>
      </w:ins>
      <w:ins w:id="128" w:author="Vojtěch Janů" w:date="2024-06-03T13:16:00Z">
        <w:r w:rsidR="007C2FF8">
          <w:rPr>
            <w:rFonts w:ascii="Arial" w:hAnsi="Arial" w:cs="Arial"/>
            <w:iCs/>
          </w:rPr>
          <w:t xml:space="preserve"> financovan</w:t>
        </w:r>
      </w:ins>
      <w:ins w:id="129" w:author="Vojtěch Janů" w:date="2024-06-03T13:21:00Z">
        <w:r w:rsidR="00AB73E3">
          <w:rPr>
            <w:rFonts w:ascii="Arial" w:hAnsi="Arial" w:cs="Arial"/>
            <w:iCs/>
          </w:rPr>
          <w:t>á</w:t>
        </w:r>
      </w:ins>
      <w:ins w:id="130" w:author="Vojtěch Janů" w:date="2024-06-03T13:16:00Z">
        <w:r w:rsidR="007C2FF8">
          <w:rPr>
            <w:rFonts w:ascii="Arial" w:hAnsi="Arial" w:cs="Arial"/>
            <w:iCs/>
          </w:rPr>
          <w:t xml:space="preserve"> z OP JAK bud</w:t>
        </w:r>
      </w:ins>
      <w:ins w:id="131" w:author="Vojtěch Janů" w:date="2024-06-03T13:21:00Z">
        <w:r w:rsidR="00AB73E3">
          <w:rPr>
            <w:rFonts w:ascii="Arial" w:hAnsi="Arial" w:cs="Arial"/>
            <w:iCs/>
          </w:rPr>
          <w:t>e</w:t>
        </w:r>
      </w:ins>
      <w:ins w:id="132" w:author="Vojtěch Janů" w:date="2024-06-03T13:16:00Z">
        <w:r w:rsidR="007C2FF8">
          <w:rPr>
            <w:rFonts w:ascii="Arial" w:hAnsi="Arial" w:cs="Arial"/>
            <w:iCs/>
          </w:rPr>
          <w:t xml:space="preserve"> vždy omezen</w:t>
        </w:r>
      </w:ins>
      <w:ins w:id="133" w:author="Vojtěch Janů" w:date="2024-06-03T13:33:00Z">
        <w:r w:rsidR="00897E10">
          <w:rPr>
            <w:rFonts w:ascii="Arial" w:hAnsi="Arial" w:cs="Arial"/>
            <w:iCs/>
          </w:rPr>
          <w:t>a</w:t>
        </w:r>
      </w:ins>
      <w:ins w:id="134" w:author="Vojtěch Janů" w:date="2024-06-03T13:17:00Z">
        <w:r w:rsidR="007C2FF8">
          <w:rPr>
            <w:rFonts w:ascii="Arial" w:hAnsi="Arial" w:cs="Arial"/>
            <w:iCs/>
          </w:rPr>
          <w:t xml:space="preserve"> pouze na instituce, které budou re</w:t>
        </w:r>
      </w:ins>
      <w:ins w:id="135" w:author="Vojtěch Janů" w:date="2024-06-03T13:17:00Z">
        <w:r w:rsidR="00172816">
          <w:rPr>
            <w:rFonts w:ascii="Arial" w:hAnsi="Arial" w:cs="Arial"/>
            <w:iCs/>
          </w:rPr>
          <w:t xml:space="preserve">alizovat projekt, z kterého bude financována podpora jednotlivých vědkyň a vědců. V důsledku </w:t>
        </w:r>
      </w:ins>
      <w:ins w:id="136" w:author="Vojtěch Janů" w:date="2024-06-03T13:33:00Z">
        <w:r w:rsidR="00410455">
          <w:rPr>
            <w:rFonts w:ascii="Arial" w:hAnsi="Arial" w:cs="Arial"/>
            <w:iCs/>
          </w:rPr>
          <w:t>toho</w:t>
        </w:r>
      </w:ins>
      <w:ins w:id="137" w:author="Vojtěch Janů" w:date="2024-06-03T13:17:00Z">
        <w:r w:rsidR="00172816">
          <w:rPr>
            <w:rFonts w:ascii="Arial" w:hAnsi="Arial" w:cs="Arial"/>
            <w:iCs/>
          </w:rPr>
          <w:t xml:space="preserve"> granty z OP JAK nebudou dostupné </w:t>
        </w:r>
      </w:ins>
      <w:ins w:id="138" w:author="Vojtěch Janů" w:date="2024-06-03T13:18:00Z">
        <w:r w:rsidR="00172816">
          <w:rPr>
            <w:rFonts w:ascii="Arial" w:hAnsi="Arial" w:cs="Arial"/>
            <w:iCs/>
          </w:rPr>
          <w:t xml:space="preserve">pro </w:t>
        </w:r>
      </w:ins>
      <w:ins w:id="139" w:author="Vojtěch Janů" w:date="2024-06-03T13:18:00Z">
        <w:r w:rsidR="005C5620">
          <w:rPr>
            <w:rFonts w:ascii="Arial" w:hAnsi="Arial" w:cs="Arial"/>
            <w:iCs/>
          </w:rPr>
          <w:t>širo</w:t>
        </w:r>
      </w:ins>
      <w:ins w:id="140" w:author="Vojtěch Janů" w:date="2024-06-03T13:18:00Z">
        <w:r w:rsidR="00D4290B">
          <w:rPr>
            <w:rFonts w:ascii="Arial" w:hAnsi="Arial" w:cs="Arial"/>
            <w:iCs/>
          </w:rPr>
          <w:t>kou vědeckou komunitu. Synergický efekt lze spatřovat</w:t>
        </w:r>
      </w:ins>
      <w:ins w:id="141" w:author="Vojtěch Janů" w:date="2024-06-03T13:23:00Z">
        <w:r w:rsidR="00F857F7">
          <w:rPr>
            <w:rFonts w:ascii="Arial" w:hAnsi="Arial" w:cs="Arial"/>
            <w:iCs/>
          </w:rPr>
          <w:t xml:space="preserve"> jednak</w:t>
        </w:r>
      </w:ins>
      <w:ins w:id="142" w:author="Vojtěch Janů" w:date="2024-06-03T13:18:00Z">
        <w:r w:rsidR="00D4290B">
          <w:rPr>
            <w:rFonts w:ascii="Arial" w:hAnsi="Arial" w:cs="Arial"/>
            <w:iCs/>
          </w:rPr>
          <w:t xml:space="preserve"> ve vytvoření infrastruktury (např. administrativní)</w:t>
        </w:r>
      </w:ins>
      <w:ins w:id="143" w:author="Vojtěch Janů" w:date="2024-06-03T13:23:00Z">
        <w:r w:rsidR="00F0731E">
          <w:rPr>
            <w:rFonts w:ascii="Arial" w:hAnsi="Arial" w:cs="Arial"/>
            <w:iCs/>
          </w:rPr>
          <w:t xml:space="preserve"> a </w:t>
        </w:r>
      </w:ins>
      <w:ins w:id="144" w:author="Vojtěch Janů" w:date="2024-06-03T13:23:00Z">
        <w:r w:rsidR="00AE6DC5">
          <w:rPr>
            <w:rFonts w:ascii="Arial" w:hAnsi="Arial" w:cs="Arial"/>
            <w:iCs/>
          </w:rPr>
          <w:t xml:space="preserve">lepšího </w:t>
        </w:r>
      </w:ins>
      <w:ins w:id="145" w:author="Vojtěch Janů" w:date="2024-06-03T13:23:00Z">
        <w:r w:rsidR="00F0731E">
          <w:rPr>
            <w:rFonts w:ascii="Arial" w:hAnsi="Arial" w:cs="Arial"/>
            <w:iCs/>
          </w:rPr>
          <w:t>etablování této možnosti podpory</w:t>
        </w:r>
      </w:ins>
      <w:ins w:id="146" w:author="Vojtěch Janů" w:date="2024-06-03T13:18:00Z">
        <w:r w:rsidR="00D4290B">
          <w:rPr>
            <w:rFonts w:ascii="Arial" w:hAnsi="Arial" w:cs="Arial"/>
            <w:iCs/>
          </w:rPr>
          <w:t xml:space="preserve"> díky </w:t>
        </w:r>
      </w:ins>
      <w:ins w:id="147" w:author="Vojtěch Janů" w:date="2024-06-03T13:18:00Z">
        <w:r w:rsidR="001A3F14">
          <w:rPr>
            <w:rFonts w:ascii="Arial" w:hAnsi="Arial" w:cs="Arial"/>
            <w:iCs/>
          </w:rPr>
          <w:t>možnosti z OP JAK financovat v</w:t>
        </w:r>
      </w:ins>
      <w:ins w:id="148" w:author="Vojtěch Janů" w:date="2024-06-03T13:19:00Z">
        <w:r w:rsidR="001A3F14">
          <w:rPr>
            <w:rFonts w:ascii="Arial" w:hAnsi="Arial" w:cs="Arial"/>
            <w:iCs/>
          </w:rPr>
          <w:t>íce návratových projektů, než by bylo ve finančních možnostech GA ČR</w:t>
        </w:r>
      </w:ins>
      <w:ins w:id="149" w:author="Vojtěch Janů" w:date="2024-06-03T13:21:00Z">
        <w:r w:rsidR="00802A28">
          <w:rPr>
            <w:rFonts w:ascii="Arial" w:hAnsi="Arial" w:cs="Arial"/>
            <w:iCs/>
          </w:rPr>
          <w:t>,</w:t>
        </w:r>
      </w:ins>
      <w:ins w:id="150" w:author="Vojtěch Janů" w:date="2024-06-03T13:19:00Z">
        <w:r w:rsidR="001A3F14">
          <w:rPr>
            <w:rFonts w:ascii="Arial" w:hAnsi="Arial" w:cs="Arial"/>
            <w:iCs/>
          </w:rPr>
          <w:t xml:space="preserve"> </w:t>
        </w:r>
      </w:ins>
      <w:ins w:id="151" w:author="Vojtěch Janů" w:date="2024-06-03T13:23:00Z">
        <w:r w:rsidR="00F0731E">
          <w:rPr>
            <w:rFonts w:ascii="Arial" w:hAnsi="Arial" w:cs="Arial"/>
            <w:iCs/>
          </w:rPr>
          <w:t xml:space="preserve">tak také </w:t>
        </w:r>
      </w:ins>
      <w:ins w:id="152" w:author="Vojtěch Janů" w:date="2024-06-03T13:19:00Z">
        <w:r w:rsidR="001A3F14">
          <w:rPr>
            <w:rFonts w:ascii="Arial" w:hAnsi="Arial" w:cs="Arial"/>
            <w:iCs/>
          </w:rPr>
          <w:t xml:space="preserve">umožnit </w:t>
        </w:r>
      </w:ins>
      <w:ins w:id="153" w:author="Vojtěch Janů" w:date="2024-06-03T13:21:00Z">
        <w:r w:rsidR="00802A28">
          <w:rPr>
            <w:rFonts w:ascii="Arial" w:hAnsi="Arial" w:cs="Arial"/>
            <w:iCs/>
          </w:rPr>
          <w:t>n</w:t>
        </w:r>
      </w:ins>
      <w:ins w:id="154" w:author="Vojtěch Janů" w:date="2024-06-03T13:22:00Z">
        <w:r w:rsidR="00802A28">
          <w:rPr>
            <w:rFonts w:ascii="Arial" w:hAnsi="Arial" w:cs="Arial"/>
            <w:iCs/>
          </w:rPr>
          <w:t xml:space="preserve">ávrat </w:t>
        </w:r>
      </w:ins>
      <w:ins w:id="155" w:author="Vojtěch Janů" w:date="2024-06-03T13:22:00Z">
        <w:r w:rsidR="00CC59F6">
          <w:rPr>
            <w:rFonts w:ascii="Arial" w:hAnsi="Arial" w:cs="Arial"/>
            <w:iCs/>
          </w:rPr>
          <w:t xml:space="preserve">většího počtu </w:t>
        </w:r>
      </w:ins>
      <w:ins w:id="156" w:author="Vojtěch Janů" w:date="2024-06-03T13:22:00Z">
        <w:r w:rsidR="00C34D2B">
          <w:rPr>
            <w:rFonts w:ascii="Arial" w:hAnsi="Arial" w:cs="Arial"/>
            <w:iCs/>
          </w:rPr>
          <w:t xml:space="preserve">kvalitních vědeckých </w:t>
        </w:r>
      </w:ins>
      <w:ins w:id="157" w:author="Vojtěch Janů" w:date="2024-06-03T13:30:00Z">
        <w:r w:rsidR="00BD1731">
          <w:rPr>
            <w:rFonts w:ascii="Arial" w:hAnsi="Arial" w:cs="Arial"/>
            <w:iCs/>
          </w:rPr>
          <w:t xml:space="preserve">pracovnic a </w:t>
        </w:r>
      </w:ins>
      <w:ins w:id="158" w:author="Vojtěch Janů" w:date="2024-06-03T13:22:00Z">
        <w:r w:rsidR="00C34D2B">
          <w:rPr>
            <w:rFonts w:ascii="Arial" w:hAnsi="Arial" w:cs="Arial"/>
            <w:iCs/>
          </w:rPr>
          <w:t>pracovníků</w:t>
        </w:r>
      </w:ins>
      <w:ins w:id="159" w:author="Vojtěch Janů" w:date="2024-06-03T14:43:00Z">
        <w:r w:rsidR="00706E90">
          <w:rPr>
            <w:rFonts w:ascii="Arial" w:hAnsi="Arial" w:cs="Arial"/>
            <w:iCs/>
          </w:rPr>
          <w:t>.</w:t>
        </w:r>
      </w:ins>
      <w:ins w:id="160" w:author="Petr Chorošenin" w:date="2024-06-03T14:39:00Z">
        <w:r w:rsidRPr="006309B2" w:rsidR="006309B2">
          <w:t xml:space="preserve"> </w:t>
        </w:r>
      </w:ins>
      <w:ins w:id="161" w:author="Petr Chorošenin" w:date="2024-06-03T14:39:00Z">
        <w:del w:id="162" w:author="Vojtěch Janů" w:date="2024-06-03T14:43:00Z">
          <w:r w:rsidRPr="00DC740C" w:rsidR="00DC740C">
            <w:rPr>
              <w:rFonts w:ascii="Arial" w:hAnsi="Arial" w:cs="Arial"/>
              <w:iCs/>
            </w:rPr>
            <w:delText>p</w:delText>
          </w:r>
        </w:del>
      </w:ins>
      <w:ins w:id="163" w:author="Vojtěch Janů" w:date="2024-06-03T14:43:00Z">
        <w:r w:rsidR="008A0609">
          <w:rPr>
            <w:rFonts w:ascii="Arial" w:hAnsi="Arial" w:cs="Arial"/>
            <w:iCs/>
          </w:rPr>
          <w:t xml:space="preserve">Aby nedocházelo </w:t>
        </w:r>
      </w:ins>
      <w:ins w:id="164" w:author="Vojtěch Janů" w:date="2024-06-03T14:43:00Z">
        <w:r w:rsidR="007B6097">
          <w:rPr>
            <w:rFonts w:ascii="Arial" w:hAnsi="Arial" w:cs="Arial"/>
            <w:iCs/>
          </w:rPr>
          <w:t>k překryvu podpory</w:t>
        </w:r>
      </w:ins>
      <w:ins w:id="165" w:author="Vojtěch Janů" w:date="2024-06-03T14:43:00Z">
        <w:r w:rsidR="00B6534E">
          <w:rPr>
            <w:rFonts w:ascii="Arial" w:hAnsi="Arial" w:cs="Arial"/>
            <w:iCs/>
          </w:rPr>
          <w:t>, resp. k duplicitnímu financování</w:t>
        </w:r>
      </w:ins>
      <w:ins w:id="166" w:author="Vojtěch Janů" w:date="2024-06-03T14:44:00Z">
        <w:r w:rsidR="00B6534E">
          <w:rPr>
            <w:rFonts w:ascii="Arial" w:hAnsi="Arial" w:cs="Arial"/>
            <w:iCs/>
          </w:rPr>
          <w:t xml:space="preserve">, </w:t>
        </w:r>
      </w:ins>
      <w:ins w:id="167" w:author="Vojtěch Janů" w:date="2024-06-03T14:44:00Z">
        <w:r w:rsidR="007E08C9">
          <w:rPr>
            <w:rFonts w:ascii="Arial" w:hAnsi="Arial" w:cs="Arial"/>
            <w:iCs/>
          </w:rPr>
          <w:t xml:space="preserve">GA ČR stanoví </w:t>
        </w:r>
      </w:ins>
      <w:ins w:id="168" w:author="Vojtěch Janů" w:date="2024-06-03T14:44:00Z">
        <w:r w:rsidR="00612F5D">
          <w:rPr>
            <w:rFonts w:ascii="Arial" w:hAnsi="Arial" w:cs="Arial"/>
            <w:iCs/>
          </w:rPr>
          <w:t xml:space="preserve">v zadávací dokumentaci </w:t>
        </w:r>
      </w:ins>
      <w:ins w:id="169" w:author="Vojtěch Janů" w:date="2024-06-03T14:44:00Z">
        <w:r w:rsidR="003010D3">
          <w:rPr>
            <w:rFonts w:ascii="Arial" w:hAnsi="Arial" w:cs="Arial"/>
            <w:iCs/>
          </w:rPr>
          <w:t xml:space="preserve">podmínky, které </w:t>
        </w:r>
      </w:ins>
      <w:ins w:id="170" w:author="Vojtěch Janů" w:date="2024-06-03T14:44:00Z">
        <w:r w:rsidR="000C25CD">
          <w:rPr>
            <w:rFonts w:ascii="Arial" w:hAnsi="Arial" w:cs="Arial"/>
            <w:iCs/>
          </w:rPr>
          <w:t xml:space="preserve">zamezí dvojímu financování </w:t>
        </w:r>
      </w:ins>
      <w:ins w:id="171" w:author="Vojtěch Janů" w:date="2024-06-03T14:52:00Z">
        <w:r w:rsidR="00752694">
          <w:rPr>
            <w:rFonts w:ascii="Arial" w:hAnsi="Arial" w:cs="Arial"/>
            <w:iCs/>
          </w:rPr>
          <w:t>obdobných</w:t>
        </w:r>
      </w:ins>
      <w:ins w:id="172" w:author="Vojtěch Janů" w:date="2024-06-03T14:44:00Z">
        <w:r w:rsidR="000C25CD">
          <w:rPr>
            <w:rFonts w:ascii="Arial" w:hAnsi="Arial" w:cs="Arial"/>
            <w:iCs/>
          </w:rPr>
          <w:t xml:space="preserve"> pro</w:t>
        </w:r>
      </w:ins>
      <w:ins w:id="173" w:author="Vojtěch Janů" w:date="2024-06-03T14:44:00Z">
        <w:r w:rsidR="00094389">
          <w:rPr>
            <w:rFonts w:ascii="Arial" w:hAnsi="Arial" w:cs="Arial"/>
            <w:iCs/>
          </w:rPr>
          <w:t xml:space="preserve">jektů. Tento postup GA ČR aplikuje </w:t>
        </w:r>
      </w:ins>
      <w:ins w:id="174" w:author="Vojtěch Janů" w:date="2024-06-03T14:46:00Z">
        <w:r w:rsidR="0001695A">
          <w:rPr>
            <w:rFonts w:ascii="Arial" w:hAnsi="Arial" w:cs="Arial"/>
            <w:iCs/>
          </w:rPr>
          <w:t>ve</w:t>
        </w:r>
      </w:ins>
      <w:ins w:id="175" w:author="Vojtěch Janů" w:date="2024-06-03T14:44:00Z">
        <w:r w:rsidR="00094389">
          <w:rPr>
            <w:rFonts w:ascii="Arial" w:hAnsi="Arial" w:cs="Arial"/>
            <w:iCs/>
          </w:rPr>
          <w:t xml:space="preserve"> všech svých soutěží a výzv</w:t>
        </w:r>
      </w:ins>
      <w:ins w:id="176" w:author="Vojtěch Janů" w:date="2024-06-03T14:52:00Z">
        <w:r w:rsidR="009D0A1E">
          <w:rPr>
            <w:rFonts w:ascii="Arial" w:hAnsi="Arial" w:cs="Arial"/>
            <w:iCs/>
          </w:rPr>
          <w:t>ách</w:t>
        </w:r>
      </w:ins>
      <w:ins w:id="177" w:author="Vojtěch Janů" w:date="2024-06-03T14:44:00Z">
        <w:r w:rsidR="00094389">
          <w:rPr>
            <w:rFonts w:ascii="Arial" w:hAnsi="Arial" w:cs="Arial"/>
            <w:iCs/>
          </w:rPr>
          <w:t xml:space="preserve">, aby nedocházelo k neefektivnímu </w:t>
        </w:r>
      </w:ins>
      <w:ins w:id="178" w:author="Vojtěch Janů" w:date="2024-06-03T14:45:00Z">
        <w:r w:rsidR="002A0455">
          <w:rPr>
            <w:rFonts w:ascii="Arial" w:hAnsi="Arial" w:cs="Arial"/>
            <w:iCs/>
          </w:rPr>
          <w:t xml:space="preserve">využívání prostředků z veřejných rozpočtů. V případě, že </w:t>
        </w:r>
      </w:ins>
      <w:ins w:id="179" w:author="Vojtěch Janů" w:date="2024-06-03T14:45:00Z">
        <w:r w:rsidR="00C17A72">
          <w:rPr>
            <w:rFonts w:ascii="Arial" w:hAnsi="Arial" w:cs="Arial"/>
            <w:iCs/>
          </w:rPr>
          <w:t xml:space="preserve">navrhovatel bude úspěšný u více druhů obdobné podpory, bude moci čerpat zdroje pouze z GA ČR, nebo z dalšího </w:t>
        </w:r>
      </w:ins>
      <w:ins w:id="180" w:author="Vojtěch Janů" w:date="2024-06-03T14:46:00Z">
        <w:r w:rsidR="007B71FC">
          <w:rPr>
            <w:rFonts w:ascii="Arial" w:hAnsi="Arial" w:cs="Arial"/>
            <w:iCs/>
          </w:rPr>
          <w:t>zdroje</w:t>
        </w:r>
      </w:ins>
      <w:ins w:id="181" w:author="Vojtěch Janů" w:date="2024-06-03T14:46:00Z">
        <w:r w:rsidR="00E15FD5">
          <w:rPr>
            <w:rFonts w:ascii="Arial" w:hAnsi="Arial" w:cs="Arial"/>
            <w:iCs/>
          </w:rPr>
          <w:t>;</w:t>
        </w:r>
      </w:ins>
    </w:p>
    <w:p w:rsidR="00546601" w:rsidRPr="00A73F4F" w:rsidP="00A73F4F" w14:paraId="3FF09F08" w14:textId="5B368CBA">
      <w:pPr>
        <w:pStyle w:val="ListParagraph"/>
        <w:numPr>
          <w:ilvl w:val="0"/>
          <w:numId w:val="60"/>
        </w:numPr>
        <w:spacing w:before="0" w:after="200"/>
        <w:contextualSpacing w:val="0"/>
        <w:jc w:val="both"/>
        <w:rPr>
          <w:rFonts w:ascii="Arial" w:hAnsi="Arial" w:cs="Arial"/>
          <w:iCs/>
        </w:rPr>
      </w:pPr>
      <w:r w:rsidRPr="00A73F4F">
        <w:rPr>
          <w:rFonts w:ascii="Arial" w:hAnsi="Arial" w:cs="Arial"/>
        </w:rPr>
        <w:t>neplánované</w:t>
      </w:r>
      <w:r w:rsidRPr="00A73F4F">
        <w:rPr>
          <w:rFonts w:ascii="Arial" w:hAnsi="Arial" w:cs="Arial"/>
          <w:iCs/>
        </w:rPr>
        <w:t xml:space="preserve"> snížení alokace finančních prostředků ze státního rozpočtu</w:t>
      </w:r>
      <w:del w:id="182" w:author="Vojtěch Janů" w:date="2024-06-03T13:33:00Z">
        <w:r w:rsidRPr="00A73F4F" w:rsidR="002970E0">
          <w:rPr>
            <w:rFonts w:ascii="Arial" w:hAnsi="Arial" w:cs="Arial"/>
            <w:iCs/>
          </w:rPr>
          <w:delText>;</w:delText>
        </w:r>
      </w:del>
      <w:ins w:id="183" w:author="Vojtěch Janů" w:date="2024-06-03T13:34:00Z">
        <w:r w:rsidR="007C1258">
          <w:rPr>
            <w:rFonts w:ascii="Arial" w:hAnsi="Arial" w:cs="Arial"/>
            <w:iCs/>
          </w:rPr>
          <w:t>;</w:t>
        </w:r>
      </w:ins>
    </w:p>
    <w:p w:rsidR="006A3409" w:rsidRPr="00A73F4F" w:rsidP="00A73F4F" w14:paraId="7DB51711" w14:textId="512CAC4F">
      <w:pPr>
        <w:pStyle w:val="ListParagraph"/>
        <w:numPr>
          <w:ilvl w:val="0"/>
          <w:numId w:val="58"/>
        </w:numPr>
        <w:spacing w:before="0" w:after="200"/>
        <w:ind w:left="777" w:hanging="357"/>
        <w:contextualSpacing w:val="0"/>
        <w:jc w:val="both"/>
        <w:rPr>
          <w:rFonts w:ascii="Arial" w:hAnsi="Arial" w:cs="Arial"/>
        </w:rPr>
      </w:pPr>
      <w:r w:rsidRPr="00A73F4F">
        <w:rPr>
          <w:rFonts w:ascii="Arial" w:hAnsi="Arial" w:cs="Arial"/>
        </w:rPr>
        <w:t xml:space="preserve">riziko, že na Návratové granty nebude mít </w:t>
      </w:r>
      <w:r w:rsidR="000E46B2">
        <w:rPr>
          <w:rFonts w:ascii="Arial" w:hAnsi="Arial" w:cs="Arial"/>
        </w:rPr>
        <w:t xml:space="preserve">GA ČR </w:t>
      </w:r>
      <w:r w:rsidRPr="00A73F4F">
        <w:rPr>
          <w:rFonts w:ascii="Arial" w:hAnsi="Arial" w:cs="Arial"/>
        </w:rPr>
        <w:t>dostatek finančních prostředků ze státního rozpočtu</w:t>
      </w:r>
      <w:ins w:id="184" w:author="Petr Chorošenin" w:date="2024-06-03T14:40:00Z">
        <w:r w:rsidR="0007046F">
          <w:rPr>
            <w:rFonts w:ascii="Arial" w:hAnsi="Arial" w:cs="Arial"/>
          </w:rPr>
          <w:t xml:space="preserve"> (jak účelových, </w:t>
        </w:r>
      </w:ins>
      <w:ins w:id="185" w:author="Petr Chorošenin" w:date="2024-06-03T14:41:00Z">
        <w:r w:rsidR="0007046F">
          <w:rPr>
            <w:rFonts w:ascii="Arial" w:hAnsi="Arial" w:cs="Arial"/>
          </w:rPr>
          <w:t xml:space="preserve">tak </w:t>
        </w:r>
      </w:ins>
      <w:ins w:id="186" w:author="Petr Chorošenin" w:date="2024-06-03T14:41:00Z">
        <w:r w:rsidR="00C53D9C">
          <w:rPr>
            <w:rFonts w:ascii="Arial" w:hAnsi="Arial" w:cs="Arial"/>
          </w:rPr>
          <w:t xml:space="preserve">i </w:t>
        </w:r>
      </w:ins>
      <w:ins w:id="187" w:author="Petr Chorošenin" w:date="2024-06-03T14:41:00Z">
        <w:r w:rsidR="001F6DA2">
          <w:rPr>
            <w:rFonts w:ascii="Arial" w:hAnsi="Arial" w:cs="Arial"/>
          </w:rPr>
          <w:t xml:space="preserve">institucionálních </w:t>
        </w:r>
      </w:ins>
      <w:ins w:id="188" w:author="Petr Chorošenin" w:date="2024-06-03T14:41:00Z">
        <w:r w:rsidR="00C53D9C">
          <w:rPr>
            <w:rFonts w:ascii="Arial" w:hAnsi="Arial" w:cs="Arial"/>
          </w:rPr>
          <w:t>na zabezpečení hodnocení)</w:t>
        </w:r>
      </w:ins>
      <w:r w:rsidRPr="00A73F4F">
        <w:rPr>
          <w:rFonts w:ascii="Arial" w:hAnsi="Arial" w:cs="Arial"/>
        </w:rPr>
        <w:t>.</w:t>
      </w:r>
    </w:p>
    <w:p w:rsidR="007A304F" w:rsidRPr="0056171A" w:rsidP="00A73F4F" w14:paraId="2742DEEA" w14:textId="356C9C27">
      <w:pPr>
        <w:spacing w:after="200"/>
        <w:jc w:val="both"/>
        <w:rPr>
          <w:del w:id="189" w:author="Petr Chorošenin" w:date="2024-06-03T14:39:00Z"/>
          <w:rFonts w:ascii="Arial" w:eastAsia="Calibri" w:hAnsi="Arial" w:cs="Arial"/>
          <w:iCs/>
          <w:sz w:val="22"/>
          <w:szCs w:val="22"/>
        </w:rPr>
      </w:pPr>
      <w:del w:id="190" w:author="Petr Chorošenin" w:date="2024-06-03T14:39:00Z">
        <w:r w:rsidRPr="0056171A">
          <w:rPr>
            <w:rFonts w:ascii="Arial" w:eastAsia="Calibri" w:hAnsi="Arial" w:cs="Arial"/>
            <w:sz w:val="22"/>
            <w:szCs w:val="22"/>
          </w:rPr>
          <w:delText>Případné riziko duplicitního financování v rámci projektů eliminuje GA ČR stanovením přísných podmínek, formulovaných v zadávacích dokumentacích, jež duplicitní financování projektů zakazují a nepřipouští, přičemž splnění těchto podmínek je sledováno na všech úrovních hodnoticího procesu.</w:delText>
        </w:r>
      </w:del>
    </w:p>
    <w:p w:rsidR="007A304F" w:rsidRPr="0056171A" w:rsidP="0056171A" w14:paraId="4B6E74AC" w14:textId="77777777">
      <w:pPr>
        <w:jc w:val="both"/>
        <w:rPr>
          <w:rFonts w:ascii="Arial" w:eastAsia="Calibri" w:hAnsi="Arial" w:cs="Arial"/>
          <w:iCs/>
          <w:sz w:val="22"/>
          <w:szCs w:val="22"/>
        </w:rPr>
      </w:pPr>
    </w:p>
    <w:p w:rsidR="00DD2CDE" w:rsidRPr="0056171A" w:rsidP="0010191C" w14:paraId="677ED721" w14:textId="77777777">
      <w:pPr>
        <w:keepNext/>
        <w:keepLines/>
        <w:numPr>
          <w:ilvl w:val="0"/>
          <w:numId w:val="33"/>
        </w:numPr>
        <w:spacing w:after="200"/>
        <w:ind w:left="357" w:hanging="357"/>
        <w:jc w:val="both"/>
        <w:outlineLvl w:val="0"/>
        <w:rPr>
          <w:rFonts w:ascii="Arial" w:hAnsi="Arial" w:cs="Arial"/>
          <w:color w:val="000000"/>
          <w:sz w:val="22"/>
          <w:szCs w:val="22"/>
          <w:u w:val="single"/>
        </w:rPr>
      </w:pPr>
      <w:r w:rsidRPr="0056171A">
        <w:rPr>
          <w:rFonts w:ascii="Arial" w:hAnsi="Arial" w:cs="Arial"/>
          <w:color w:val="000000"/>
          <w:sz w:val="22"/>
          <w:szCs w:val="22"/>
          <w:u w:val="single"/>
        </w:rPr>
        <w:t>Druhy výsledků:</w:t>
      </w:r>
    </w:p>
    <w:p w:rsidR="00CD5E4D" w:rsidRPr="0056171A" w:rsidP="0056171A" w14:paraId="080FF55E" w14:textId="77777777">
      <w:pPr>
        <w:keepNext/>
        <w:keepLines/>
        <w:tabs>
          <w:tab w:val="left" w:pos="2565"/>
        </w:tabs>
        <w:jc w:val="both"/>
        <w:rPr>
          <w:rFonts w:ascii="Arial" w:hAnsi="Arial" w:cs="Arial"/>
          <w:color w:val="000000"/>
          <w:sz w:val="22"/>
          <w:szCs w:val="22"/>
        </w:rPr>
      </w:pPr>
      <w:r w:rsidRPr="0056171A">
        <w:rPr>
          <w:rFonts w:ascii="Arial" w:hAnsi="Arial" w:cs="Arial"/>
          <w:color w:val="000000"/>
          <w:sz w:val="22"/>
          <w:szCs w:val="22"/>
        </w:rPr>
        <w:t xml:space="preserve">V této skupině grantových projektů mohou být podporovány pouze projekty, které odůvodněně předpokládají dosažení </w:t>
      </w:r>
      <w:r w:rsidRPr="0056171A" w:rsidR="00506160">
        <w:rPr>
          <w:rFonts w:ascii="Arial" w:hAnsi="Arial" w:cs="Arial"/>
          <w:color w:val="000000"/>
          <w:sz w:val="22"/>
          <w:szCs w:val="22"/>
        </w:rPr>
        <w:t xml:space="preserve">špičkových </w:t>
      </w:r>
      <w:r w:rsidRPr="0056171A" w:rsidR="005D2ED2">
        <w:rPr>
          <w:rFonts w:ascii="Arial" w:hAnsi="Arial" w:cs="Arial"/>
          <w:color w:val="000000"/>
          <w:sz w:val="22"/>
          <w:szCs w:val="22"/>
        </w:rPr>
        <w:t xml:space="preserve">vědeckých </w:t>
      </w:r>
      <w:r w:rsidRPr="0056171A">
        <w:rPr>
          <w:rFonts w:ascii="Arial" w:hAnsi="Arial" w:cs="Arial"/>
          <w:color w:val="000000"/>
          <w:sz w:val="22"/>
          <w:szCs w:val="22"/>
        </w:rPr>
        <w:t xml:space="preserve">výsledků </w:t>
      </w:r>
      <w:r w:rsidRPr="0056171A" w:rsidR="00EE6543">
        <w:rPr>
          <w:rFonts w:ascii="Arial" w:hAnsi="Arial" w:cs="Arial"/>
          <w:color w:val="000000"/>
          <w:sz w:val="22"/>
          <w:szCs w:val="22"/>
        </w:rPr>
        <w:t>prezentovatelných</w:t>
      </w:r>
      <w:r w:rsidRPr="0056171A" w:rsidR="00EE6543">
        <w:rPr>
          <w:rFonts w:ascii="Arial" w:hAnsi="Arial" w:cs="Arial"/>
          <w:color w:val="000000"/>
          <w:sz w:val="22"/>
          <w:szCs w:val="22"/>
        </w:rPr>
        <w:t xml:space="preserve"> některým </w:t>
      </w:r>
      <w:r w:rsidRPr="0056171A" w:rsidR="00121285">
        <w:rPr>
          <w:rFonts w:ascii="Arial" w:hAnsi="Arial" w:cs="Arial"/>
          <w:color w:val="000000"/>
          <w:sz w:val="22"/>
          <w:szCs w:val="22"/>
        </w:rPr>
        <w:t>z </w:t>
      </w:r>
      <w:r w:rsidRPr="0056171A">
        <w:rPr>
          <w:rFonts w:ascii="Arial" w:hAnsi="Arial" w:cs="Arial"/>
          <w:color w:val="000000"/>
          <w:sz w:val="22"/>
          <w:szCs w:val="22"/>
        </w:rPr>
        <w:t xml:space="preserve">následujících </w:t>
      </w:r>
      <w:r w:rsidRPr="0056171A" w:rsidR="00481FFB">
        <w:rPr>
          <w:rFonts w:ascii="Arial" w:hAnsi="Arial" w:cs="Arial"/>
          <w:color w:val="000000"/>
          <w:sz w:val="22"/>
          <w:szCs w:val="22"/>
        </w:rPr>
        <w:t>komunikačních nástrojů</w:t>
      </w:r>
      <w:r w:rsidRPr="0056171A">
        <w:rPr>
          <w:rFonts w:ascii="Arial" w:hAnsi="Arial" w:cs="Arial"/>
          <w:color w:val="000000"/>
          <w:sz w:val="22"/>
          <w:szCs w:val="22"/>
        </w:rPr>
        <w:t xml:space="preserve"> výsledků základního výzkumu:</w:t>
      </w:r>
    </w:p>
    <w:p w:rsidR="00006418" w:rsidRPr="0056171A" w:rsidP="0056171A" w14:paraId="6744CB99" w14:textId="77777777">
      <w:pPr>
        <w:keepNext/>
        <w:keepLines/>
        <w:tabs>
          <w:tab w:val="left" w:pos="2565"/>
        </w:tabs>
        <w:jc w:val="both"/>
        <w:rPr>
          <w:rFonts w:ascii="Arial" w:hAnsi="Arial" w:cs="Arial"/>
          <w:color w:val="000000"/>
          <w:sz w:val="22"/>
          <w:szCs w:val="22"/>
        </w:rPr>
      </w:pPr>
    </w:p>
    <w:p w:rsidR="00CD5E4D" w:rsidRPr="0056171A" w:rsidP="0056171A" w14:paraId="55438C1D"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 xml:space="preserve">J – </w:t>
      </w:r>
      <w:r w:rsidRPr="0056171A" w:rsidR="00A1507F">
        <w:rPr>
          <w:rFonts w:ascii="Arial" w:hAnsi="Arial" w:cs="Arial"/>
          <w:color w:val="000000"/>
          <w:sz w:val="22"/>
          <w:szCs w:val="22"/>
        </w:rPr>
        <w:t>recenzovaný odborný článek</w:t>
      </w:r>
      <w:r w:rsidRPr="0056171A" w:rsidR="000D0250">
        <w:rPr>
          <w:rFonts w:ascii="Arial" w:hAnsi="Arial" w:cs="Arial"/>
          <w:color w:val="000000"/>
          <w:sz w:val="22"/>
          <w:szCs w:val="22"/>
        </w:rPr>
        <w:t>:</w:t>
      </w:r>
      <w:r w:rsidRPr="0056171A">
        <w:rPr>
          <w:rFonts w:ascii="Arial" w:hAnsi="Arial" w:cs="Arial"/>
          <w:color w:val="000000"/>
          <w:sz w:val="22"/>
          <w:szCs w:val="22"/>
        </w:rPr>
        <w:t xml:space="preserve"> </w:t>
      </w:r>
    </w:p>
    <w:p w:rsidR="00A1507F" w:rsidRPr="0056171A" w:rsidP="0056171A" w14:paraId="1B632514" w14:textId="77777777">
      <w:pPr>
        <w:jc w:val="both"/>
        <w:rPr>
          <w:rFonts w:ascii="Arial" w:hAnsi="Arial" w:cs="Arial"/>
          <w:color w:val="000000"/>
          <w:sz w:val="22"/>
          <w:szCs w:val="22"/>
        </w:rPr>
      </w:pPr>
    </w:p>
    <w:p w:rsidR="00A1507F" w:rsidRPr="0056171A" w:rsidP="0056171A" w14:paraId="4592435C" w14:textId="77777777">
      <w:pPr>
        <w:ind w:left="1134" w:hanging="567"/>
        <w:jc w:val="both"/>
        <w:rPr>
          <w:rFonts w:ascii="Arial" w:hAnsi="Arial" w:cs="Arial"/>
          <w:color w:val="000000"/>
          <w:sz w:val="22"/>
          <w:szCs w:val="22"/>
        </w:rPr>
      </w:pPr>
      <w:r w:rsidRPr="0056171A">
        <w:rPr>
          <w:rFonts w:ascii="Arial" w:hAnsi="Arial" w:cs="Arial"/>
          <w:color w:val="000000"/>
          <w:sz w:val="22"/>
          <w:szCs w:val="22"/>
        </w:rPr>
        <w:t>•</w:t>
      </w:r>
      <w:r w:rsidRPr="0056171A">
        <w:rPr>
          <w:rFonts w:ascii="Arial" w:hAnsi="Arial" w:cs="Arial"/>
          <w:color w:val="000000"/>
          <w:sz w:val="22"/>
          <w:szCs w:val="22"/>
        </w:rPr>
        <w:tab/>
      </w:r>
      <w:r w:rsidRPr="0056171A">
        <w:rPr>
          <w:rFonts w:ascii="Arial" w:hAnsi="Arial" w:cs="Arial"/>
          <w:color w:val="000000"/>
          <w:sz w:val="22"/>
          <w:szCs w:val="22"/>
        </w:rPr>
        <w:t>Jimp</w:t>
      </w:r>
      <w:r w:rsidRPr="0056171A">
        <w:rPr>
          <w:rFonts w:ascii="Arial" w:hAnsi="Arial" w:cs="Arial"/>
          <w:color w:val="000000"/>
          <w:sz w:val="22"/>
          <w:szCs w:val="22"/>
        </w:rPr>
        <w:t xml:space="preserve"> – původní / přehledový článek v odborném periodiku, který je obsažen </w:t>
      </w:r>
      <w:r w:rsidRPr="0056171A" w:rsidR="00236160">
        <w:rPr>
          <w:rFonts w:ascii="Arial" w:hAnsi="Arial" w:cs="Arial"/>
          <w:color w:val="000000"/>
          <w:sz w:val="22"/>
          <w:szCs w:val="22"/>
        </w:rPr>
        <w:t>v </w:t>
      </w:r>
      <w:r w:rsidRPr="0056171A">
        <w:rPr>
          <w:rFonts w:ascii="Arial" w:hAnsi="Arial" w:cs="Arial"/>
          <w:color w:val="000000"/>
          <w:sz w:val="22"/>
          <w:szCs w:val="22"/>
        </w:rPr>
        <w:t>databázi Web of Science s příznakem „</w:t>
      </w:r>
      <w:r w:rsidRPr="0056171A">
        <w:rPr>
          <w:rFonts w:ascii="Arial" w:hAnsi="Arial" w:cs="Arial"/>
          <w:color w:val="000000"/>
          <w:sz w:val="22"/>
          <w:szCs w:val="22"/>
        </w:rPr>
        <w:t>Article</w:t>
      </w:r>
      <w:r w:rsidRPr="0056171A">
        <w:rPr>
          <w:rFonts w:ascii="Arial" w:hAnsi="Arial" w:cs="Arial"/>
          <w:color w:val="000000"/>
          <w:sz w:val="22"/>
          <w:szCs w:val="22"/>
        </w:rPr>
        <w:t>“, „</w:t>
      </w:r>
      <w:r w:rsidRPr="0056171A">
        <w:rPr>
          <w:rFonts w:ascii="Arial" w:hAnsi="Arial" w:cs="Arial"/>
          <w:color w:val="000000"/>
          <w:sz w:val="22"/>
          <w:szCs w:val="22"/>
        </w:rPr>
        <w:t>Review</w:t>
      </w:r>
      <w:r w:rsidRPr="0056171A">
        <w:rPr>
          <w:rFonts w:ascii="Arial" w:hAnsi="Arial" w:cs="Arial"/>
          <w:color w:val="000000"/>
          <w:sz w:val="22"/>
          <w:szCs w:val="22"/>
        </w:rPr>
        <w:t>“, nebo „</w:t>
      </w:r>
      <w:r w:rsidRPr="0056171A">
        <w:rPr>
          <w:rFonts w:ascii="Arial" w:hAnsi="Arial" w:cs="Arial"/>
          <w:color w:val="000000"/>
          <w:sz w:val="22"/>
          <w:szCs w:val="22"/>
        </w:rPr>
        <w:t>Letter</w:t>
      </w:r>
      <w:r w:rsidRPr="0056171A">
        <w:rPr>
          <w:rFonts w:ascii="Arial" w:hAnsi="Arial" w:cs="Arial"/>
          <w:color w:val="000000"/>
          <w:sz w:val="22"/>
          <w:szCs w:val="22"/>
        </w:rPr>
        <w:t>“;</w:t>
      </w:r>
    </w:p>
    <w:p w:rsidR="00A1507F" w:rsidRPr="0056171A" w:rsidP="0056171A" w14:paraId="172F0B1F" w14:textId="77777777">
      <w:pPr>
        <w:ind w:left="1134" w:hanging="567"/>
        <w:jc w:val="both"/>
        <w:rPr>
          <w:rFonts w:ascii="Arial" w:hAnsi="Arial" w:cs="Arial"/>
          <w:color w:val="000000"/>
          <w:sz w:val="22"/>
          <w:szCs w:val="22"/>
        </w:rPr>
      </w:pPr>
      <w:r w:rsidRPr="0056171A">
        <w:rPr>
          <w:rFonts w:ascii="Arial" w:hAnsi="Arial" w:cs="Arial"/>
          <w:color w:val="000000"/>
          <w:sz w:val="22"/>
          <w:szCs w:val="22"/>
        </w:rPr>
        <w:t>•</w:t>
      </w:r>
      <w:r w:rsidRPr="0056171A">
        <w:rPr>
          <w:rFonts w:ascii="Arial" w:hAnsi="Arial" w:cs="Arial"/>
          <w:color w:val="000000"/>
          <w:sz w:val="22"/>
          <w:szCs w:val="22"/>
        </w:rPr>
        <w:tab/>
      </w:r>
      <w:r w:rsidRPr="0056171A">
        <w:rPr>
          <w:rFonts w:ascii="Arial" w:hAnsi="Arial" w:cs="Arial"/>
          <w:color w:val="000000"/>
          <w:sz w:val="22"/>
          <w:szCs w:val="22"/>
        </w:rPr>
        <w:t>Jsc</w:t>
      </w:r>
      <w:r w:rsidRPr="0056171A">
        <w:rPr>
          <w:rFonts w:ascii="Arial" w:hAnsi="Arial" w:cs="Arial"/>
          <w:color w:val="000000"/>
          <w:sz w:val="22"/>
          <w:szCs w:val="22"/>
        </w:rPr>
        <w:t xml:space="preserve"> – původní / přehledový článek v odborném periodiku, který je obsažen </w:t>
      </w:r>
      <w:r w:rsidRPr="0056171A" w:rsidR="00236160">
        <w:rPr>
          <w:rFonts w:ascii="Arial" w:hAnsi="Arial" w:cs="Arial"/>
          <w:color w:val="000000"/>
          <w:sz w:val="22"/>
          <w:szCs w:val="22"/>
        </w:rPr>
        <w:t>v </w:t>
      </w:r>
      <w:r w:rsidRPr="0056171A">
        <w:rPr>
          <w:rFonts w:ascii="Arial" w:hAnsi="Arial" w:cs="Arial"/>
          <w:color w:val="000000"/>
          <w:sz w:val="22"/>
          <w:szCs w:val="22"/>
        </w:rPr>
        <w:t xml:space="preserve">databázi </w:t>
      </w:r>
      <w:r w:rsidRPr="0056171A">
        <w:rPr>
          <w:rFonts w:ascii="Arial" w:hAnsi="Arial" w:cs="Arial"/>
          <w:color w:val="000000"/>
          <w:sz w:val="22"/>
          <w:szCs w:val="22"/>
        </w:rPr>
        <w:t>Scopus</w:t>
      </w:r>
      <w:r w:rsidRPr="0056171A">
        <w:rPr>
          <w:rFonts w:ascii="Arial" w:hAnsi="Arial" w:cs="Arial"/>
          <w:color w:val="000000"/>
          <w:sz w:val="22"/>
          <w:szCs w:val="22"/>
        </w:rPr>
        <w:t xml:space="preserve"> s příznakem „</w:t>
      </w:r>
      <w:r w:rsidRPr="0056171A">
        <w:rPr>
          <w:rFonts w:ascii="Arial" w:hAnsi="Arial" w:cs="Arial"/>
          <w:color w:val="000000"/>
          <w:sz w:val="22"/>
          <w:szCs w:val="22"/>
        </w:rPr>
        <w:t>Article</w:t>
      </w:r>
      <w:r w:rsidRPr="0056171A">
        <w:rPr>
          <w:rFonts w:ascii="Arial" w:hAnsi="Arial" w:cs="Arial"/>
          <w:color w:val="000000"/>
          <w:sz w:val="22"/>
          <w:szCs w:val="22"/>
        </w:rPr>
        <w:t>“, „</w:t>
      </w:r>
      <w:r w:rsidRPr="0056171A">
        <w:rPr>
          <w:rFonts w:ascii="Arial" w:hAnsi="Arial" w:cs="Arial"/>
          <w:color w:val="000000"/>
          <w:sz w:val="22"/>
          <w:szCs w:val="22"/>
        </w:rPr>
        <w:t>Review</w:t>
      </w:r>
      <w:r w:rsidRPr="0056171A">
        <w:rPr>
          <w:rFonts w:ascii="Arial" w:hAnsi="Arial" w:cs="Arial"/>
          <w:color w:val="000000"/>
          <w:sz w:val="22"/>
          <w:szCs w:val="22"/>
        </w:rPr>
        <w:t>“, nebo „</w:t>
      </w:r>
      <w:r w:rsidRPr="0056171A">
        <w:rPr>
          <w:rFonts w:ascii="Arial" w:hAnsi="Arial" w:cs="Arial"/>
          <w:color w:val="000000"/>
          <w:sz w:val="22"/>
          <w:szCs w:val="22"/>
        </w:rPr>
        <w:t>Letter</w:t>
      </w:r>
      <w:r w:rsidRPr="0056171A">
        <w:rPr>
          <w:rFonts w:ascii="Arial" w:hAnsi="Arial" w:cs="Arial"/>
          <w:color w:val="000000"/>
          <w:sz w:val="22"/>
          <w:szCs w:val="22"/>
        </w:rPr>
        <w:t>“;</w:t>
      </w:r>
    </w:p>
    <w:p w:rsidR="00006418" w:rsidRPr="0056171A" w:rsidP="0056171A" w14:paraId="02CA70EB" w14:textId="77777777">
      <w:pPr>
        <w:tabs>
          <w:tab w:val="left" w:pos="851"/>
        </w:tabs>
        <w:ind w:left="1134" w:hanging="567"/>
        <w:jc w:val="both"/>
        <w:rPr>
          <w:rFonts w:ascii="Arial" w:hAnsi="Arial" w:cs="Arial"/>
          <w:color w:val="000000"/>
          <w:sz w:val="22"/>
          <w:szCs w:val="22"/>
        </w:rPr>
      </w:pPr>
      <w:r w:rsidRPr="0056171A">
        <w:rPr>
          <w:rFonts w:ascii="Arial" w:hAnsi="Arial" w:cs="Arial"/>
          <w:color w:val="000000"/>
          <w:sz w:val="22"/>
          <w:szCs w:val="22"/>
        </w:rPr>
        <w:t>•</w:t>
      </w:r>
      <w:r w:rsidRPr="0056171A">
        <w:rPr>
          <w:rFonts w:ascii="Arial" w:hAnsi="Arial" w:cs="Arial"/>
          <w:color w:val="000000"/>
          <w:sz w:val="22"/>
          <w:szCs w:val="22"/>
        </w:rPr>
        <w:tab/>
      </w:r>
      <w:r w:rsidRPr="0056171A" w:rsidR="006A3467">
        <w:rPr>
          <w:rFonts w:ascii="Arial" w:hAnsi="Arial" w:cs="Arial"/>
          <w:color w:val="000000"/>
          <w:sz w:val="22"/>
          <w:szCs w:val="22"/>
        </w:rPr>
        <w:tab/>
      </w:r>
      <w:r w:rsidRPr="0056171A">
        <w:rPr>
          <w:rFonts w:ascii="Arial" w:hAnsi="Arial" w:cs="Arial"/>
          <w:color w:val="000000"/>
          <w:sz w:val="22"/>
          <w:szCs w:val="22"/>
        </w:rPr>
        <w:t>Jost</w:t>
      </w:r>
      <w:r w:rsidRPr="0056171A">
        <w:rPr>
          <w:rFonts w:ascii="Arial" w:hAnsi="Arial" w:cs="Arial"/>
          <w:color w:val="000000"/>
          <w:sz w:val="22"/>
          <w:szCs w:val="22"/>
        </w:rPr>
        <w:t xml:space="preserve"> – původní / přehledový článek v odborném periodiku, který nespadá do žádné z výše uvedených skupin a splňuje obecné požadavky na odborný recenzovaný článek. Seznam recenzovaných neimpaktovaných periodik se nepoužije.</w:t>
      </w:r>
    </w:p>
    <w:p w:rsidR="006A3467" w:rsidRPr="0056171A" w:rsidP="0056171A" w14:paraId="2B5A93E1" w14:textId="77777777">
      <w:pPr>
        <w:tabs>
          <w:tab w:val="left" w:pos="2565"/>
        </w:tabs>
        <w:ind w:left="1134" w:hanging="567"/>
        <w:jc w:val="both"/>
        <w:rPr>
          <w:rFonts w:ascii="Arial" w:hAnsi="Arial" w:cs="Arial"/>
          <w:color w:val="000000"/>
          <w:sz w:val="22"/>
          <w:szCs w:val="22"/>
        </w:rPr>
      </w:pPr>
    </w:p>
    <w:p w:rsidR="00CD5E4D" w:rsidRPr="0056171A" w:rsidP="0056171A" w14:paraId="4CE7F488"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B –</w:t>
      </w:r>
      <w:r w:rsidRPr="0056171A" w:rsidR="00006418">
        <w:rPr>
          <w:rFonts w:ascii="Arial" w:hAnsi="Arial" w:cs="Arial"/>
          <w:color w:val="000000"/>
          <w:sz w:val="22"/>
          <w:szCs w:val="22"/>
        </w:rPr>
        <w:t xml:space="preserve"> </w:t>
      </w:r>
      <w:r w:rsidRPr="0056171A">
        <w:rPr>
          <w:rFonts w:ascii="Arial" w:hAnsi="Arial" w:cs="Arial"/>
          <w:color w:val="000000"/>
          <w:sz w:val="22"/>
          <w:szCs w:val="22"/>
        </w:rPr>
        <w:t>odborná kniha (ISBN, ISMN)</w:t>
      </w:r>
    </w:p>
    <w:p w:rsidR="00006418" w:rsidRPr="0056171A" w:rsidP="0056171A" w14:paraId="799CF56C" w14:textId="77777777">
      <w:pPr>
        <w:tabs>
          <w:tab w:val="left" w:pos="2565"/>
        </w:tabs>
        <w:ind w:left="1134" w:hanging="567"/>
        <w:jc w:val="both"/>
        <w:rPr>
          <w:rFonts w:ascii="Arial" w:hAnsi="Arial" w:cs="Arial"/>
          <w:color w:val="000000"/>
          <w:sz w:val="22"/>
          <w:szCs w:val="22"/>
        </w:rPr>
      </w:pPr>
    </w:p>
    <w:p w:rsidR="00CD5E4D" w:rsidRPr="0056171A" w:rsidP="0056171A" w14:paraId="15801F48"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 xml:space="preserve">C – kapitola v odborné knize </w:t>
      </w:r>
    </w:p>
    <w:p w:rsidR="00006418" w:rsidRPr="0056171A" w:rsidP="0056171A" w14:paraId="6F3CC81F" w14:textId="77777777">
      <w:pPr>
        <w:tabs>
          <w:tab w:val="left" w:pos="2565"/>
        </w:tabs>
        <w:ind w:left="1134" w:hanging="567"/>
        <w:jc w:val="both"/>
        <w:rPr>
          <w:rFonts w:ascii="Arial" w:hAnsi="Arial" w:cs="Arial"/>
          <w:color w:val="000000"/>
          <w:sz w:val="22"/>
          <w:szCs w:val="22"/>
        </w:rPr>
      </w:pPr>
    </w:p>
    <w:p w:rsidR="00821DBA" w:rsidRPr="0056171A" w:rsidP="0056171A" w14:paraId="09D64B98" w14:textId="77777777">
      <w:pPr>
        <w:tabs>
          <w:tab w:val="left" w:pos="2565"/>
        </w:tabs>
        <w:ind w:left="1134" w:hanging="567"/>
        <w:jc w:val="both"/>
        <w:rPr>
          <w:rFonts w:ascii="Arial" w:hAnsi="Arial" w:cs="Arial"/>
          <w:color w:val="000000"/>
          <w:sz w:val="22"/>
          <w:szCs w:val="22"/>
        </w:rPr>
      </w:pPr>
      <w:r w:rsidRPr="0056171A">
        <w:rPr>
          <w:rFonts w:ascii="Arial" w:hAnsi="Arial" w:cs="Arial"/>
          <w:color w:val="000000"/>
          <w:sz w:val="22"/>
          <w:szCs w:val="22"/>
        </w:rPr>
        <w:t>D –</w:t>
      </w:r>
      <w:r w:rsidRPr="0056171A" w:rsidR="00006418">
        <w:rPr>
          <w:rFonts w:ascii="Arial" w:hAnsi="Arial" w:cs="Arial"/>
          <w:color w:val="000000"/>
          <w:sz w:val="22"/>
          <w:szCs w:val="22"/>
        </w:rPr>
        <w:t xml:space="preserve"> </w:t>
      </w:r>
      <w:r w:rsidRPr="0056171A" w:rsidR="00756BE8">
        <w:rPr>
          <w:rFonts w:ascii="Arial" w:hAnsi="Arial" w:cs="Arial"/>
          <w:color w:val="000000"/>
          <w:sz w:val="22"/>
          <w:szCs w:val="22"/>
        </w:rPr>
        <w:t xml:space="preserve">stať </w:t>
      </w:r>
      <w:r w:rsidRPr="0056171A">
        <w:rPr>
          <w:rFonts w:ascii="Arial" w:hAnsi="Arial" w:cs="Arial"/>
          <w:color w:val="000000"/>
          <w:sz w:val="22"/>
          <w:szCs w:val="22"/>
        </w:rPr>
        <w:t>ve sborníku (ISBN)</w:t>
      </w:r>
      <w:r w:rsidRPr="0056171A" w:rsidR="00BD367F">
        <w:rPr>
          <w:rFonts w:ascii="Arial" w:hAnsi="Arial" w:cs="Arial"/>
          <w:color w:val="000000"/>
          <w:sz w:val="22"/>
          <w:szCs w:val="22"/>
        </w:rPr>
        <w:t xml:space="preserve"> evidovaném v databáz</w:t>
      </w:r>
      <w:r w:rsidRPr="0056171A" w:rsidR="006D477C">
        <w:rPr>
          <w:rFonts w:ascii="Arial" w:hAnsi="Arial" w:cs="Arial"/>
          <w:color w:val="000000"/>
          <w:sz w:val="22"/>
          <w:szCs w:val="22"/>
        </w:rPr>
        <w:t>i</w:t>
      </w:r>
      <w:r w:rsidRPr="0056171A" w:rsidR="00BD367F">
        <w:rPr>
          <w:rFonts w:ascii="Arial" w:hAnsi="Arial" w:cs="Arial"/>
          <w:color w:val="000000"/>
          <w:sz w:val="22"/>
          <w:szCs w:val="22"/>
        </w:rPr>
        <w:t xml:space="preserve"> </w:t>
      </w:r>
      <w:r w:rsidRPr="0056171A" w:rsidR="00BD367F">
        <w:rPr>
          <w:rFonts w:ascii="Arial" w:hAnsi="Arial" w:cs="Arial"/>
          <w:color w:val="000000"/>
          <w:sz w:val="22"/>
          <w:szCs w:val="22"/>
        </w:rPr>
        <w:t>WoS</w:t>
      </w:r>
      <w:r w:rsidRPr="0056171A" w:rsidR="00BD367F">
        <w:rPr>
          <w:rFonts w:ascii="Arial" w:hAnsi="Arial" w:cs="Arial"/>
          <w:color w:val="000000"/>
          <w:sz w:val="22"/>
          <w:szCs w:val="22"/>
        </w:rPr>
        <w:t xml:space="preserve"> nebo </w:t>
      </w:r>
      <w:r w:rsidRPr="0056171A" w:rsidR="00BD367F">
        <w:rPr>
          <w:rFonts w:ascii="Arial" w:hAnsi="Arial" w:cs="Arial"/>
          <w:color w:val="000000"/>
          <w:sz w:val="22"/>
          <w:szCs w:val="22"/>
        </w:rPr>
        <w:t>Scopus</w:t>
      </w:r>
    </w:p>
    <w:p w:rsidR="0093540A" w:rsidRPr="0056171A" w:rsidP="0056171A" w14:paraId="7D1EC348" w14:textId="77777777">
      <w:pPr>
        <w:tabs>
          <w:tab w:val="left" w:pos="2565"/>
        </w:tabs>
        <w:ind w:left="1134" w:hanging="567"/>
        <w:jc w:val="both"/>
        <w:rPr>
          <w:rFonts w:ascii="Arial" w:hAnsi="Arial" w:cs="Arial"/>
          <w:color w:val="000000"/>
          <w:sz w:val="22"/>
          <w:szCs w:val="22"/>
        </w:rPr>
      </w:pPr>
    </w:p>
    <w:p w:rsidR="00B05FB0" w:rsidRPr="0056171A" w:rsidP="0056171A" w14:paraId="2036A2C9" w14:textId="77777777">
      <w:pPr>
        <w:tabs>
          <w:tab w:val="left" w:pos="2565"/>
        </w:tabs>
        <w:jc w:val="both"/>
        <w:rPr>
          <w:rFonts w:ascii="Arial" w:hAnsi="Arial" w:cs="Arial"/>
          <w:color w:val="000000"/>
          <w:sz w:val="22"/>
          <w:szCs w:val="22"/>
        </w:rPr>
      </w:pPr>
    </w:p>
    <w:p w:rsidR="00CA433B" w:rsidRPr="0056171A" w:rsidP="0056171A" w14:paraId="6B0FB5C9" w14:textId="77777777">
      <w:pPr>
        <w:keepNext/>
        <w:keepLines/>
        <w:tabs>
          <w:tab w:val="left" w:pos="2565"/>
        </w:tabs>
        <w:jc w:val="both"/>
        <w:rPr>
          <w:rFonts w:ascii="Arial" w:hAnsi="Arial" w:cs="Arial"/>
          <w:color w:val="000000"/>
          <w:sz w:val="22"/>
          <w:szCs w:val="22"/>
        </w:rPr>
      </w:pPr>
      <w:r w:rsidRPr="0056171A">
        <w:rPr>
          <w:rFonts w:ascii="Arial" w:hAnsi="Arial" w:cs="Arial"/>
          <w:color w:val="000000"/>
          <w:sz w:val="22"/>
          <w:szCs w:val="22"/>
        </w:rPr>
        <w:t xml:space="preserve">Jiné druhy vědeckých výsledků bude možné uplatnit, ale projekt nebude na základě takovýchto uplatněných výsledků hodnocen. </w:t>
      </w:r>
    </w:p>
    <w:p w:rsidR="002E177B" w:rsidRPr="0056171A" w:rsidP="0056171A" w14:paraId="54BDC5C5" w14:textId="77777777">
      <w:pPr>
        <w:tabs>
          <w:tab w:val="left" w:pos="2565"/>
        </w:tabs>
        <w:ind w:left="1134" w:hanging="567"/>
        <w:jc w:val="both"/>
        <w:rPr>
          <w:rFonts w:ascii="Arial" w:hAnsi="Arial" w:cs="Arial"/>
          <w:color w:val="000000"/>
          <w:sz w:val="22"/>
          <w:szCs w:val="22"/>
        </w:rPr>
      </w:pPr>
    </w:p>
    <w:p w:rsidR="002D3B69" w:rsidRPr="0056171A" w:rsidP="0010191C" w14:paraId="0F590A2F" w14:textId="77777777">
      <w:pPr>
        <w:pStyle w:val="BodyText"/>
        <w:keepNext/>
        <w:numPr>
          <w:ilvl w:val="0"/>
          <w:numId w:val="33"/>
        </w:numPr>
        <w:spacing w:after="200"/>
        <w:ind w:left="357" w:hanging="357"/>
        <w:outlineLvl w:val="0"/>
        <w:rPr>
          <w:color w:val="000000"/>
          <w:sz w:val="22"/>
          <w:szCs w:val="22"/>
          <w:u w:val="single"/>
        </w:rPr>
      </w:pPr>
      <w:r w:rsidRPr="0056171A">
        <w:rPr>
          <w:color w:val="000000"/>
          <w:sz w:val="22"/>
          <w:szCs w:val="22"/>
          <w:u w:val="single"/>
        </w:rPr>
        <w:t>Obecná kritéria hodnocení návrhů projektů:</w:t>
      </w:r>
    </w:p>
    <w:p w:rsidR="003F4871" w:rsidRPr="0056171A" w:rsidP="0056171A" w14:paraId="65E86AF7" w14:textId="77777777">
      <w:pPr>
        <w:pStyle w:val="normalodsazene"/>
        <w:tabs>
          <w:tab w:val="clear" w:pos="709"/>
        </w:tabs>
        <w:spacing w:before="0"/>
        <w:ind w:left="0" w:firstLine="0"/>
        <w:rPr>
          <w:rFonts w:cs="Arial"/>
          <w:color w:val="000000"/>
          <w:kern w:val="22"/>
          <w:szCs w:val="22"/>
        </w:rPr>
      </w:pPr>
      <w:r w:rsidRPr="0056171A">
        <w:rPr>
          <w:rFonts w:cs="Arial"/>
          <w:color w:val="000000"/>
          <w:kern w:val="22"/>
          <w:szCs w:val="22"/>
        </w:rPr>
        <w:t>Hodnocení a výběr návrhů grantových projektů provádějí poradní orgány GA ČR na základě</w:t>
      </w:r>
      <w:r w:rsidRPr="0056171A" w:rsidR="000C50C6">
        <w:rPr>
          <w:rFonts w:cs="Arial"/>
          <w:color w:val="000000"/>
          <w:kern w:val="22"/>
          <w:szCs w:val="22"/>
        </w:rPr>
        <w:t xml:space="preserve"> </w:t>
      </w:r>
      <w:r w:rsidRPr="0056171A">
        <w:rPr>
          <w:rFonts w:cs="Arial"/>
          <w:color w:val="000000"/>
          <w:kern w:val="22"/>
          <w:szCs w:val="22"/>
        </w:rPr>
        <w:t>těchto kritérií:</w:t>
      </w:r>
    </w:p>
    <w:p w:rsidR="003F4871" w:rsidRPr="0056171A" w:rsidP="0056171A" w14:paraId="205C60EC" w14:textId="77777777">
      <w:pPr>
        <w:pStyle w:val="normalodsazene"/>
        <w:spacing w:before="0"/>
        <w:ind w:left="1065" w:firstLine="0"/>
        <w:rPr>
          <w:rFonts w:cs="Arial"/>
          <w:color w:val="000000"/>
          <w:kern w:val="22"/>
          <w:szCs w:val="22"/>
        </w:rPr>
      </w:pPr>
    </w:p>
    <w:p w:rsidR="008F2107" w:rsidRPr="0056171A" w:rsidP="00A73F4F" w14:paraId="12FEF363" w14:textId="77777777">
      <w:pPr>
        <w:pStyle w:val="ListParagraph"/>
        <w:numPr>
          <w:ilvl w:val="0"/>
          <w:numId w:val="37"/>
        </w:numPr>
        <w:spacing w:before="0" w:after="120"/>
        <w:ind w:left="709" w:hanging="425"/>
        <w:rPr>
          <w:rFonts w:ascii="Arial" w:eastAsia="Times New Roman" w:hAnsi="Arial" w:cs="Arial"/>
          <w:color w:val="000000"/>
          <w:kern w:val="22"/>
          <w:lang w:eastAsia="cs-CZ"/>
        </w:rPr>
      </w:pPr>
      <w:bookmarkStart w:id="191" w:name="_Hlk14098169"/>
      <w:r w:rsidRPr="0056171A">
        <w:rPr>
          <w:rFonts w:ascii="Arial" w:eastAsia="Times New Roman" w:hAnsi="Arial" w:cs="Arial"/>
          <w:color w:val="000000"/>
          <w:kern w:val="22"/>
          <w:lang w:eastAsia="cs-CZ"/>
        </w:rPr>
        <w:t>Originalita a potenciál vědeckého přínosu projektu, jeho inovativnost a přínos danému vědeckému oboru</w:t>
      </w:r>
      <w:r w:rsidRPr="0056171A" w:rsidR="00083A7D">
        <w:rPr>
          <w:rFonts w:ascii="Arial" w:hAnsi="Arial" w:cs="Arial"/>
          <w:color w:val="000000"/>
          <w:kern w:val="22"/>
        </w:rPr>
        <w:t>.</w:t>
      </w:r>
    </w:p>
    <w:p w:rsidR="002E177B" w:rsidRPr="0056171A" w:rsidP="00A73F4F" w14:paraId="59CBD28A" w14:textId="77777777">
      <w:pPr>
        <w:pStyle w:val="normalodsazene"/>
        <w:numPr>
          <w:ilvl w:val="0"/>
          <w:numId w:val="37"/>
        </w:numPr>
        <w:spacing w:before="0" w:after="120"/>
        <w:ind w:left="709" w:hanging="425"/>
        <w:rPr>
          <w:rFonts w:cs="Arial"/>
          <w:color w:val="000000"/>
          <w:kern w:val="22"/>
          <w:szCs w:val="22"/>
        </w:rPr>
      </w:pPr>
      <w:r w:rsidRPr="0056171A">
        <w:rPr>
          <w:rFonts w:cs="Arial"/>
          <w:color w:val="000000"/>
          <w:kern w:val="22"/>
          <w:szCs w:val="22"/>
        </w:rPr>
        <w:t xml:space="preserve">Schopnosti a předpoklady navrhovatele grantový projekt řešit, přičemž se posuzují odborné schopnosti </w:t>
      </w:r>
      <w:r>
        <w:rPr>
          <w:rFonts w:cs="Arial"/>
          <w:color w:val="000000"/>
          <w:kern w:val="22"/>
          <w:szCs w:val="22"/>
        </w:rPr>
        <w:t>a dosavadní</w:t>
      </w:r>
      <w:r w:rsidRPr="0056171A">
        <w:rPr>
          <w:rFonts w:cs="Arial"/>
          <w:color w:val="000000"/>
          <w:kern w:val="22"/>
          <w:szCs w:val="22"/>
        </w:rPr>
        <w:t xml:space="preserve"> tvůrčí přínos ve vědní oblasti podle zaměření návrhu projektu</w:t>
      </w:r>
      <w:r w:rsidR="00332DD6">
        <w:rPr>
          <w:rFonts w:cs="Arial"/>
          <w:color w:val="000000"/>
          <w:kern w:val="22"/>
          <w:szCs w:val="22"/>
        </w:rPr>
        <w:t>.</w:t>
      </w:r>
      <w:r w:rsidRPr="0056171A">
        <w:rPr>
          <w:rFonts w:cs="Arial"/>
          <w:color w:val="000000"/>
          <w:kern w:val="22"/>
          <w:szCs w:val="22"/>
        </w:rPr>
        <w:t xml:space="preserve"> </w:t>
      </w:r>
    </w:p>
    <w:p w:rsidR="007D41D5" w:rsidRPr="0056171A" w:rsidP="00A73F4F" w14:paraId="7B58CD19" w14:textId="2933C55A">
      <w:pPr>
        <w:pStyle w:val="ListParagraph"/>
        <w:numPr>
          <w:ilvl w:val="0"/>
          <w:numId w:val="37"/>
        </w:numPr>
        <w:spacing w:before="0" w:after="120"/>
        <w:ind w:left="709" w:hanging="425"/>
        <w:rPr>
          <w:rFonts w:ascii="Arial" w:eastAsia="Times New Roman" w:hAnsi="Arial" w:cs="Arial"/>
          <w:color w:val="000000"/>
          <w:kern w:val="22"/>
          <w:lang w:eastAsia="cs-CZ"/>
        </w:rPr>
      </w:pPr>
      <w:r w:rsidRPr="0056171A">
        <w:rPr>
          <w:rFonts w:ascii="Arial" w:eastAsia="Times New Roman" w:hAnsi="Arial" w:cs="Arial"/>
          <w:color w:val="000000"/>
          <w:kern w:val="22"/>
          <w:lang w:eastAsia="cs-CZ"/>
        </w:rPr>
        <w:t xml:space="preserve">Potenciál grantového projektu </w:t>
      </w:r>
      <w:r w:rsidRPr="0056171A" w:rsidR="526BDE9C">
        <w:rPr>
          <w:rFonts w:ascii="Arial" w:eastAsia="Times New Roman" w:hAnsi="Arial" w:cs="Arial"/>
          <w:color w:val="000000"/>
          <w:kern w:val="22"/>
          <w:lang w:eastAsia="cs-CZ"/>
        </w:rPr>
        <w:t xml:space="preserve">přispět k </w:t>
      </w:r>
      <w:r w:rsidRPr="0056171A" w:rsidR="00CA7BD8">
        <w:rPr>
          <w:rFonts w:ascii="Arial" w:eastAsia="Times New Roman" w:hAnsi="Arial" w:cs="Arial"/>
          <w:color w:val="000000" w:themeColor="text1"/>
          <w:lang w:eastAsia="cs-CZ"/>
        </w:rPr>
        <w:t>rozvoj</w:t>
      </w:r>
      <w:r w:rsidRPr="0056171A" w:rsidR="406B0201">
        <w:rPr>
          <w:rFonts w:ascii="Arial" w:eastAsia="Times New Roman" w:hAnsi="Arial" w:cs="Arial"/>
          <w:color w:val="000000" w:themeColor="text1"/>
          <w:lang w:eastAsia="cs-CZ"/>
        </w:rPr>
        <w:t>i</w:t>
      </w:r>
      <w:r w:rsidRPr="0056171A" w:rsidR="00CA7BD8">
        <w:rPr>
          <w:rFonts w:ascii="Arial" w:eastAsia="Times New Roman" w:hAnsi="Arial" w:cs="Arial"/>
          <w:color w:val="000000" w:themeColor="text1"/>
          <w:lang w:eastAsia="cs-CZ"/>
        </w:rPr>
        <w:t xml:space="preserve"> kariéry a další setrvání </w:t>
      </w:r>
      <w:r w:rsidRPr="0056171A">
        <w:rPr>
          <w:rFonts w:ascii="Arial" w:eastAsia="Times New Roman" w:hAnsi="Arial" w:cs="Arial"/>
          <w:color w:val="000000"/>
          <w:kern w:val="22"/>
          <w:lang w:eastAsia="cs-CZ"/>
        </w:rPr>
        <w:t>navrhovatele/navrhovatelky</w:t>
      </w:r>
      <w:r w:rsidRPr="0056171A" w:rsidR="00CA7BD8">
        <w:rPr>
          <w:rFonts w:ascii="Arial" w:eastAsia="Times New Roman" w:hAnsi="Arial" w:cs="Arial"/>
          <w:color w:val="000000" w:themeColor="text1"/>
          <w:lang w:eastAsia="cs-CZ"/>
        </w:rPr>
        <w:t xml:space="preserve"> v oblasti výzkumu</w:t>
      </w:r>
      <w:r w:rsidR="00F85253">
        <w:rPr>
          <w:rFonts w:ascii="Arial" w:eastAsia="Times New Roman" w:hAnsi="Arial" w:cs="Arial"/>
          <w:color w:val="000000" w:themeColor="text1"/>
          <w:lang w:eastAsia="cs-CZ"/>
        </w:rPr>
        <w:t xml:space="preserve"> (</w:t>
      </w:r>
      <w:r w:rsidRPr="00F85253" w:rsidR="00F85253">
        <w:rPr>
          <w:rFonts w:ascii="Arial" w:eastAsia="Times New Roman" w:hAnsi="Arial" w:cs="Arial"/>
          <w:color w:val="000000" w:themeColor="text1"/>
          <w:lang w:eastAsia="cs-CZ"/>
        </w:rPr>
        <w:t xml:space="preserve">součástí </w:t>
      </w:r>
      <w:r w:rsidR="00F85253">
        <w:rPr>
          <w:rFonts w:ascii="Arial" w:eastAsia="Times New Roman" w:hAnsi="Arial" w:cs="Arial"/>
          <w:color w:val="000000" w:themeColor="text1"/>
          <w:lang w:eastAsia="cs-CZ"/>
        </w:rPr>
        <w:t>návrhu projektu</w:t>
      </w:r>
      <w:r w:rsidRPr="00F85253" w:rsidR="00F85253">
        <w:rPr>
          <w:rFonts w:ascii="Arial" w:eastAsia="Times New Roman" w:hAnsi="Arial" w:cs="Arial"/>
          <w:color w:val="000000" w:themeColor="text1"/>
          <w:lang w:eastAsia="cs-CZ"/>
        </w:rPr>
        <w:t xml:space="preserve"> bude </w:t>
      </w:r>
      <w:r w:rsidR="00B4683A">
        <w:rPr>
          <w:rFonts w:ascii="Arial" w:eastAsia="Times New Roman" w:hAnsi="Arial" w:cs="Arial"/>
          <w:color w:val="000000" w:themeColor="text1"/>
          <w:lang w:eastAsia="cs-CZ"/>
        </w:rPr>
        <w:t>plán rozvoje kariéry</w:t>
      </w:r>
      <w:r w:rsidRPr="00F85253" w:rsidR="00F85253">
        <w:rPr>
          <w:rFonts w:ascii="Arial" w:eastAsia="Times New Roman" w:hAnsi="Arial" w:cs="Arial"/>
          <w:color w:val="000000" w:themeColor="text1"/>
          <w:lang w:eastAsia="cs-CZ"/>
        </w:rPr>
        <w:t>)</w:t>
      </w:r>
      <w:r w:rsidRPr="0056171A" w:rsidR="00CA7BD8">
        <w:rPr>
          <w:rFonts w:ascii="Arial" w:eastAsia="Times New Roman" w:hAnsi="Arial" w:cs="Arial"/>
          <w:color w:val="000000" w:themeColor="text1"/>
          <w:lang w:eastAsia="cs-CZ"/>
        </w:rPr>
        <w:t>.</w:t>
      </w:r>
    </w:p>
    <w:p w:rsidR="003F4871" w:rsidRPr="00A73F4F" w:rsidP="00A73F4F" w14:paraId="18C1378A" w14:textId="77777777">
      <w:pPr>
        <w:pStyle w:val="normalodsazene"/>
        <w:numPr>
          <w:ilvl w:val="0"/>
          <w:numId w:val="37"/>
        </w:numPr>
        <w:spacing w:before="0" w:after="120"/>
        <w:ind w:left="709" w:hanging="425"/>
        <w:rPr>
          <w:rFonts w:cs="Arial"/>
          <w:color w:val="000000"/>
          <w:kern w:val="22"/>
          <w:szCs w:val="22"/>
        </w:rPr>
      </w:pPr>
      <w:r w:rsidRPr="00A73F4F">
        <w:rPr>
          <w:rFonts w:eastAsia="Arial" w:cs="Arial"/>
          <w:color w:val="000000"/>
          <w:kern w:val="22"/>
          <w:szCs w:val="22"/>
        </w:rPr>
        <w:t>N</w:t>
      </w:r>
      <w:r w:rsidRPr="00A73F4F" w:rsidR="00123AE4">
        <w:rPr>
          <w:rFonts w:eastAsia="Arial" w:cs="Arial"/>
          <w:color w:val="000000"/>
          <w:kern w:val="22"/>
          <w:szCs w:val="22"/>
        </w:rPr>
        <w:t>ávrh způsobu řešení – hodnotí se</w:t>
      </w:r>
      <w:r w:rsidRPr="00A73F4F" w:rsidR="002A5344">
        <w:rPr>
          <w:rFonts w:eastAsia="Arial" w:cs="Arial"/>
          <w:color w:val="000000"/>
          <w:kern w:val="22"/>
          <w:szCs w:val="22"/>
        </w:rPr>
        <w:t>,</w:t>
      </w:r>
      <w:r w:rsidRPr="00A73F4F" w:rsidR="00123AE4">
        <w:rPr>
          <w:rFonts w:eastAsia="Arial" w:cs="Arial"/>
          <w:color w:val="000000"/>
          <w:kern w:val="22"/>
          <w:szCs w:val="22"/>
        </w:rPr>
        <w:t xml:space="preserve"> do jaké míry je navrhovaný vědecký přístup proveditelný</w:t>
      </w:r>
      <w:r w:rsidRPr="00A73F4F" w:rsidR="00772F10">
        <w:rPr>
          <w:rFonts w:eastAsia="Arial" w:cs="Arial"/>
          <w:color w:val="000000"/>
          <w:kern w:val="22"/>
          <w:szCs w:val="22"/>
        </w:rPr>
        <w:t xml:space="preserve"> s přiměřenou mírou rizika</w:t>
      </w:r>
      <w:r w:rsidRPr="00A73F4F" w:rsidR="00123AE4">
        <w:rPr>
          <w:rFonts w:eastAsia="Arial" w:cs="Arial"/>
          <w:color w:val="000000"/>
          <w:kern w:val="22"/>
          <w:szCs w:val="22"/>
        </w:rPr>
        <w:t xml:space="preserve">, do jaké míry jsou navrhované vědecké metody a pracovní postupy vhodné pro dosažení </w:t>
      </w:r>
      <w:r w:rsidRPr="00A73F4F" w:rsidR="006D71C4">
        <w:rPr>
          <w:rFonts w:eastAsia="Arial" w:cs="Arial"/>
          <w:color w:val="000000"/>
          <w:kern w:val="22"/>
          <w:szCs w:val="22"/>
        </w:rPr>
        <w:t>záměru</w:t>
      </w:r>
      <w:r w:rsidRPr="00A73F4F" w:rsidR="00123AE4">
        <w:rPr>
          <w:rFonts w:eastAsia="Arial" w:cs="Arial"/>
          <w:color w:val="000000"/>
          <w:kern w:val="22"/>
          <w:szCs w:val="22"/>
        </w:rPr>
        <w:t xml:space="preserve"> projektu, do jaké míry zahrnuje návrh projektu vývoj nové metody, do jaké míry jsou </w:t>
      </w:r>
      <w:r w:rsidRPr="00A73F4F" w:rsidR="00590918">
        <w:rPr>
          <w:rFonts w:cs="Arial"/>
          <w:szCs w:val="22"/>
        </w:rPr>
        <w:t xml:space="preserve">navrhovaný </w:t>
      </w:r>
      <w:r w:rsidRPr="00A73F4F" w:rsidR="006753B8">
        <w:rPr>
          <w:rFonts w:cs="Arial"/>
          <w:szCs w:val="22"/>
        </w:rPr>
        <w:t xml:space="preserve">přibližný </w:t>
      </w:r>
      <w:r w:rsidRPr="00A73F4F" w:rsidR="00590918">
        <w:rPr>
          <w:rFonts w:cs="Arial"/>
          <w:szCs w:val="22"/>
        </w:rPr>
        <w:t>časový rozvrh řešení projektu</w:t>
      </w:r>
      <w:r w:rsidRPr="00A73F4F" w:rsidR="00123AE4">
        <w:rPr>
          <w:rFonts w:eastAsia="Arial" w:cs="Arial"/>
          <w:color w:val="000000"/>
          <w:kern w:val="22"/>
          <w:szCs w:val="22"/>
        </w:rPr>
        <w:t xml:space="preserve">, zdroje a závazek </w:t>
      </w:r>
      <w:r w:rsidRPr="00A73F4F" w:rsidR="00540EC6">
        <w:rPr>
          <w:rFonts w:eastAsia="Arial" w:cs="Arial"/>
          <w:color w:val="000000"/>
          <w:kern w:val="22"/>
          <w:szCs w:val="22"/>
        </w:rPr>
        <w:t xml:space="preserve">navrhovatele </w:t>
      </w:r>
      <w:r w:rsidRPr="00A73F4F" w:rsidR="00123AE4">
        <w:rPr>
          <w:rFonts w:eastAsia="Arial" w:cs="Arial"/>
          <w:color w:val="000000"/>
          <w:kern w:val="22"/>
          <w:szCs w:val="22"/>
        </w:rPr>
        <w:t>přiměřené a řádně odůvodněné</w:t>
      </w:r>
      <w:r w:rsidRPr="00A73F4F" w:rsidR="00856826">
        <w:rPr>
          <w:rFonts w:eastAsia="Arial" w:cs="Arial"/>
          <w:color w:val="000000"/>
          <w:kern w:val="22"/>
          <w:szCs w:val="22"/>
        </w:rPr>
        <w:t>.</w:t>
      </w:r>
      <w:bookmarkEnd w:id="191"/>
    </w:p>
    <w:p w:rsidR="002E177B" w:rsidRPr="00A73F4F" w:rsidP="00A73F4F" w14:paraId="477C5B8F" w14:textId="77777777">
      <w:pPr>
        <w:pStyle w:val="normalodsazene"/>
        <w:numPr>
          <w:ilvl w:val="0"/>
          <w:numId w:val="37"/>
        </w:numPr>
        <w:spacing w:before="0" w:after="120"/>
        <w:ind w:left="709" w:hanging="425"/>
        <w:rPr>
          <w:rFonts w:cs="Arial"/>
          <w:color w:val="000000"/>
          <w:kern w:val="22"/>
          <w:szCs w:val="22"/>
        </w:rPr>
      </w:pPr>
      <w:r w:rsidRPr="00A73F4F">
        <w:rPr>
          <w:rFonts w:cs="Arial"/>
          <w:color w:val="000000"/>
          <w:kern w:val="22"/>
          <w:szCs w:val="22"/>
        </w:rPr>
        <w:t>Předpokládané výstupy</w:t>
      </w:r>
      <w:r w:rsidRPr="00A73F4F" w:rsidR="009268D2">
        <w:rPr>
          <w:rFonts w:cs="Arial"/>
          <w:color w:val="000000"/>
          <w:kern w:val="22"/>
          <w:szCs w:val="22"/>
        </w:rPr>
        <w:t xml:space="preserve"> </w:t>
      </w:r>
      <w:r w:rsidRPr="00A73F4F">
        <w:rPr>
          <w:rFonts w:cs="Arial"/>
          <w:color w:val="000000"/>
          <w:kern w:val="22"/>
          <w:szCs w:val="22"/>
        </w:rPr>
        <w:t xml:space="preserve">– relevance přehledu předpokládané publikační aktivity </w:t>
      </w:r>
      <w:r w:rsidRPr="00A73F4F" w:rsidR="00236160">
        <w:rPr>
          <w:rFonts w:cs="Arial"/>
          <w:color w:val="000000"/>
          <w:kern w:val="22"/>
          <w:szCs w:val="22"/>
        </w:rPr>
        <w:t>a </w:t>
      </w:r>
      <w:r w:rsidRPr="00A73F4F">
        <w:rPr>
          <w:rFonts w:cs="Arial"/>
          <w:color w:val="000000"/>
          <w:kern w:val="22"/>
          <w:szCs w:val="22"/>
        </w:rPr>
        <w:t>dalších druhů výsledků základního výzkumu definovaných platnou Metodikou, které se stanou základem pro řešení známých nebo očekávaných, současných nebo budoucích problémů nebo možností</w:t>
      </w:r>
      <w:r w:rsidRPr="00A73F4F">
        <w:rPr>
          <w:rFonts w:cs="Arial"/>
          <w:color w:val="000000"/>
          <w:kern w:val="22"/>
          <w:szCs w:val="22"/>
        </w:rPr>
        <w:t>.</w:t>
      </w:r>
    </w:p>
    <w:p w:rsidR="00830689" w:rsidRPr="00A73F4F" w:rsidP="00A73F4F" w14:paraId="08D16028" w14:textId="77777777">
      <w:pPr>
        <w:pStyle w:val="normalodsazene"/>
        <w:numPr>
          <w:ilvl w:val="0"/>
          <w:numId w:val="37"/>
        </w:numPr>
        <w:spacing w:before="0" w:after="120"/>
        <w:ind w:left="709" w:hanging="425"/>
        <w:rPr>
          <w:rFonts w:cs="Arial"/>
          <w:color w:val="000000"/>
          <w:kern w:val="22"/>
          <w:szCs w:val="22"/>
        </w:rPr>
      </w:pPr>
      <w:r w:rsidRPr="00A73F4F">
        <w:rPr>
          <w:rFonts w:cs="Arial"/>
          <w:color w:val="000000"/>
          <w:kern w:val="22"/>
          <w:szCs w:val="22"/>
        </w:rPr>
        <w:t>Z</w:t>
      </w:r>
      <w:r w:rsidRPr="00A73F4F" w:rsidR="002E177B">
        <w:rPr>
          <w:rFonts w:cs="Arial"/>
          <w:color w:val="000000"/>
          <w:kern w:val="22"/>
          <w:szCs w:val="22"/>
        </w:rPr>
        <w:t xml:space="preserve">ahraniční spolupráce – </w:t>
      </w:r>
      <w:r w:rsidRPr="00A73F4F" w:rsidR="00772F10">
        <w:rPr>
          <w:rFonts w:cs="Arial"/>
          <w:color w:val="000000"/>
          <w:kern w:val="22"/>
          <w:szCs w:val="22"/>
        </w:rPr>
        <w:t xml:space="preserve">pokud je to relevantní, </w:t>
      </w:r>
      <w:r w:rsidRPr="00A73F4F" w:rsidR="002E177B">
        <w:rPr>
          <w:rFonts w:cs="Arial"/>
          <w:color w:val="000000"/>
          <w:kern w:val="22"/>
          <w:szCs w:val="22"/>
        </w:rPr>
        <w:t xml:space="preserve">hodnotí se </w:t>
      </w:r>
      <w:r w:rsidRPr="00A73F4F" w:rsidR="00772F10">
        <w:rPr>
          <w:rFonts w:cs="Arial"/>
          <w:color w:val="000000"/>
          <w:kern w:val="22"/>
          <w:szCs w:val="22"/>
        </w:rPr>
        <w:t xml:space="preserve">míra a kvalita </w:t>
      </w:r>
      <w:r w:rsidRPr="00A73F4F" w:rsidR="002E177B">
        <w:rPr>
          <w:rFonts w:cs="Arial"/>
          <w:color w:val="000000"/>
          <w:kern w:val="22"/>
          <w:szCs w:val="22"/>
        </w:rPr>
        <w:t xml:space="preserve">zapojení zahraničních pracovišť do řešení; vzájemné využití přístrojového vybavení spolupracujících pracovišť; využití komplementárních přístupů a metodik. </w:t>
      </w:r>
    </w:p>
    <w:p w:rsidR="00996ED6" w:rsidRPr="00A73F4F" w:rsidP="00A73F4F" w14:paraId="6362A4E3" w14:textId="09B60825">
      <w:pPr>
        <w:pStyle w:val="normalodsazene"/>
        <w:numPr>
          <w:ilvl w:val="0"/>
          <w:numId w:val="37"/>
        </w:numPr>
        <w:spacing w:before="0" w:after="120"/>
        <w:ind w:left="709" w:hanging="425"/>
        <w:rPr>
          <w:rFonts w:cs="Arial"/>
          <w:color w:val="000000"/>
          <w:kern w:val="22"/>
          <w:szCs w:val="22"/>
        </w:rPr>
      </w:pPr>
      <w:r w:rsidRPr="00A73F4F">
        <w:rPr>
          <w:rFonts w:cs="Arial"/>
          <w:color w:val="000000"/>
          <w:kern w:val="22"/>
          <w:szCs w:val="22"/>
        </w:rPr>
        <w:t>N</w:t>
      </w:r>
      <w:r w:rsidRPr="00A73F4F" w:rsidR="002371EF">
        <w:rPr>
          <w:rFonts w:cs="Arial"/>
          <w:color w:val="000000"/>
          <w:kern w:val="22"/>
          <w:szCs w:val="22"/>
        </w:rPr>
        <w:t>áklad</w:t>
      </w:r>
      <w:r w:rsidRPr="00A73F4F">
        <w:rPr>
          <w:rFonts w:cs="Arial"/>
          <w:color w:val="000000"/>
          <w:kern w:val="22"/>
          <w:szCs w:val="22"/>
        </w:rPr>
        <w:t>y projektu</w:t>
      </w:r>
      <w:r w:rsidRPr="00A73F4F">
        <w:rPr>
          <w:rFonts w:cs="Arial"/>
          <w:color w:val="000000"/>
          <w:kern w:val="22"/>
          <w:szCs w:val="22"/>
        </w:rPr>
        <w:t xml:space="preserve">, </w:t>
      </w:r>
      <w:r w:rsidRPr="00A73F4F" w:rsidR="002371EF">
        <w:rPr>
          <w:rFonts w:cs="Arial"/>
          <w:color w:val="000000"/>
          <w:kern w:val="22"/>
          <w:szCs w:val="22"/>
        </w:rPr>
        <w:t>zejména posouzení přiměřenosti navržených nákladů ve vztahu k</w:t>
      </w:r>
      <w:r w:rsidR="00D65849">
        <w:rPr>
          <w:rFonts w:cs="Arial"/>
          <w:color w:val="000000"/>
          <w:kern w:val="22"/>
          <w:szCs w:val="22"/>
        </w:rPr>
        <w:t> </w:t>
      </w:r>
      <w:r w:rsidRPr="00A73F4F" w:rsidR="002371EF">
        <w:rPr>
          <w:rFonts w:cs="Arial"/>
          <w:color w:val="000000"/>
          <w:kern w:val="22"/>
          <w:szCs w:val="22"/>
        </w:rPr>
        <w:t xml:space="preserve">návrhu projektu a předpokládaným výsledkům, opodstatněnosti jednotlivých položek navržených nákladů a splnění požadavků na rozsah a vymezení způsobilých nákladů dle zadávací dokumentace. </w:t>
      </w:r>
    </w:p>
    <w:p w:rsidR="00D75825" w:rsidRPr="00A73F4F" w:rsidP="00A73F4F" w14:paraId="5A5C87CF" w14:textId="77777777">
      <w:pPr>
        <w:pStyle w:val="normalodsazene"/>
        <w:numPr>
          <w:ilvl w:val="0"/>
          <w:numId w:val="37"/>
        </w:numPr>
        <w:spacing w:before="0" w:after="120"/>
        <w:ind w:left="709" w:hanging="425"/>
        <w:rPr>
          <w:rFonts w:cs="Arial"/>
          <w:color w:val="000000"/>
          <w:kern w:val="22"/>
          <w:szCs w:val="22"/>
        </w:rPr>
      </w:pPr>
      <w:r w:rsidRPr="00A73F4F">
        <w:rPr>
          <w:rFonts w:cs="Arial"/>
          <w:color w:val="000000" w:themeColor="text1"/>
          <w:szCs w:val="22"/>
        </w:rPr>
        <w:t>G</w:t>
      </w:r>
      <w:r w:rsidRPr="00A73F4F" w:rsidR="009F26D4">
        <w:rPr>
          <w:rFonts w:cs="Arial"/>
          <w:color w:val="000000" w:themeColor="text1"/>
          <w:szCs w:val="22"/>
        </w:rPr>
        <w:t>enderov</w:t>
      </w:r>
      <w:r w:rsidRPr="00A73F4F">
        <w:rPr>
          <w:rFonts w:cs="Arial"/>
          <w:color w:val="000000" w:themeColor="text1"/>
          <w:szCs w:val="22"/>
        </w:rPr>
        <w:t>á</w:t>
      </w:r>
      <w:r w:rsidRPr="00A73F4F" w:rsidR="009F26D4">
        <w:rPr>
          <w:rFonts w:cs="Arial"/>
          <w:color w:val="000000" w:themeColor="text1"/>
          <w:szCs w:val="22"/>
        </w:rPr>
        <w:t xml:space="preserve"> dimenze v obsahu výzkumu – posouzení, zda je ve výzkumném tématu relevantní zohlednit možné biologické odlišnosti (pohlaví) nebo odlišnosti ve zkušenostech a potřebách žen a mužů (gender), případně jejich interakce a dále zda výsledky výzkumu budou pro muže i ženy co nejvíce přínosné, funkční a bezpečné.</w:t>
      </w:r>
      <w:r w:rsidRPr="00A73F4F">
        <w:rPr>
          <w:rFonts w:cs="Arial"/>
          <w:color w:val="000000"/>
          <w:kern w:val="22"/>
          <w:szCs w:val="22"/>
        </w:rPr>
        <w:t xml:space="preserve"> </w:t>
      </w:r>
    </w:p>
    <w:p w:rsidR="009F26D4" w:rsidRPr="00A73F4F" w:rsidP="00A73F4F" w14:paraId="2AD2E6E5" w14:textId="2379AFCB">
      <w:pPr>
        <w:pStyle w:val="normalodsazene"/>
        <w:numPr>
          <w:ilvl w:val="0"/>
          <w:numId w:val="37"/>
        </w:numPr>
        <w:spacing w:before="0" w:after="120"/>
        <w:ind w:left="709" w:hanging="425"/>
        <w:rPr>
          <w:rFonts w:cs="Arial"/>
          <w:color w:val="000000"/>
          <w:kern w:val="22"/>
          <w:szCs w:val="22"/>
        </w:rPr>
      </w:pPr>
      <w:r w:rsidRPr="0056171A">
        <w:rPr>
          <w:rFonts w:cs="Arial"/>
          <w:color w:val="000000"/>
          <w:kern w:val="22"/>
          <w:szCs w:val="22"/>
        </w:rPr>
        <w:t>Schopnosti uchazeče řešit grantový projekt s ohledem na jeho technické a</w:t>
      </w:r>
      <w:r w:rsidR="00D65849">
        <w:rPr>
          <w:rFonts w:cs="Arial"/>
          <w:color w:val="000000"/>
          <w:kern w:val="22"/>
          <w:szCs w:val="22"/>
        </w:rPr>
        <w:t> </w:t>
      </w:r>
      <w:r w:rsidRPr="0056171A">
        <w:rPr>
          <w:rFonts w:cs="Arial"/>
          <w:color w:val="000000"/>
          <w:kern w:val="22"/>
          <w:szCs w:val="22"/>
        </w:rPr>
        <w:t>institucionální zázemí.</w:t>
      </w:r>
    </w:p>
    <w:p w:rsidR="00332DD6" w:rsidRPr="0056171A" w:rsidP="00A73F4F" w14:paraId="77F098BC" w14:textId="77777777">
      <w:pPr>
        <w:pStyle w:val="normalodsazene"/>
        <w:spacing w:before="0" w:after="120"/>
        <w:rPr>
          <w:rFonts w:cs="Arial"/>
          <w:color w:val="000000"/>
          <w:kern w:val="22"/>
          <w:szCs w:val="22"/>
          <w:highlight w:val="yellow"/>
        </w:rPr>
      </w:pPr>
    </w:p>
    <w:p w:rsidR="008F2107" w:rsidRPr="0056171A" w:rsidP="0056171A" w14:paraId="64205151" w14:textId="77777777">
      <w:pPr>
        <w:pStyle w:val="normalodsazene"/>
        <w:tabs>
          <w:tab w:val="clear" w:pos="709"/>
        </w:tabs>
        <w:spacing w:before="0"/>
        <w:ind w:left="0" w:firstLine="0"/>
        <w:rPr>
          <w:rFonts w:cs="Arial"/>
          <w:color w:val="000000"/>
          <w:kern w:val="22"/>
          <w:szCs w:val="22"/>
        </w:rPr>
      </w:pPr>
      <w:r w:rsidRPr="0056171A">
        <w:rPr>
          <w:rFonts w:cs="Arial"/>
          <w:color w:val="000000"/>
          <w:kern w:val="22"/>
          <w:szCs w:val="22"/>
        </w:rPr>
        <w:t xml:space="preserve">Konkrétní postup hodnocení návrhů bude stanoven v zadávací dokumentaci pro </w:t>
      </w:r>
      <w:r w:rsidRPr="0056171A" w:rsidR="009108AD">
        <w:rPr>
          <w:rFonts w:cs="Arial"/>
          <w:color w:val="000000"/>
          <w:kern w:val="22"/>
          <w:szCs w:val="22"/>
        </w:rPr>
        <w:t xml:space="preserve">projekty </w:t>
      </w:r>
      <w:r w:rsidRPr="0056171A" w:rsidR="007D41D5">
        <w:rPr>
          <w:rFonts w:cs="Arial"/>
          <w:color w:val="000000"/>
          <w:kern w:val="22"/>
          <w:szCs w:val="22"/>
        </w:rPr>
        <w:t>Návratové granty</w:t>
      </w:r>
      <w:r w:rsidRPr="0056171A">
        <w:rPr>
          <w:rFonts w:cs="Arial"/>
          <w:color w:val="000000"/>
          <w:kern w:val="22"/>
          <w:szCs w:val="22"/>
        </w:rPr>
        <w:t>.</w:t>
      </w:r>
      <w:r w:rsidRPr="0056171A" w:rsidR="006541EC">
        <w:rPr>
          <w:rFonts w:cs="Arial"/>
          <w:color w:val="000000"/>
          <w:kern w:val="22"/>
          <w:szCs w:val="22"/>
        </w:rPr>
        <w:t xml:space="preserve"> </w:t>
      </w:r>
    </w:p>
    <w:p w:rsidR="004A1268" w:rsidRPr="0056171A" w:rsidP="0056171A" w14:paraId="46DC755B" w14:textId="77777777">
      <w:pPr>
        <w:pStyle w:val="normalodsazene"/>
        <w:tabs>
          <w:tab w:val="clear" w:pos="709"/>
        </w:tabs>
        <w:spacing w:before="0"/>
        <w:ind w:left="0" w:firstLine="0"/>
        <w:rPr>
          <w:rFonts w:cs="Arial"/>
          <w:color w:val="000000"/>
          <w:kern w:val="22"/>
          <w:szCs w:val="22"/>
        </w:rPr>
      </w:pPr>
    </w:p>
    <w:p w:rsidR="00525887" w:rsidRPr="0056171A" w:rsidP="0056171A" w14:paraId="128EF13D" w14:textId="77777777">
      <w:pPr>
        <w:tabs>
          <w:tab w:val="num" w:pos="851"/>
        </w:tabs>
        <w:rPr>
          <w:rFonts w:ascii="Arial" w:hAnsi="Arial" w:cs="Arial"/>
          <w:b/>
          <w:color w:val="000000"/>
          <w:sz w:val="22"/>
          <w:szCs w:val="22"/>
        </w:rPr>
      </w:pPr>
    </w:p>
    <w:p w:rsidR="00F76369" w:rsidRPr="0056171A" w:rsidP="00A73F4F" w14:paraId="10C96816" w14:textId="77777777">
      <w:pPr>
        <w:pStyle w:val="BodyText"/>
        <w:keepNext/>
        <w:numPr>
          <w:ilvl w:val="0"/>
          <w:numId w:val="33"/>
        </w:numPr>
        <w:spacing w:after="200"/>
        <w:ind w:left="357" w:hanging="357"/>
        <w:outlineLvl w:val="0"/>
        <w:rPr>
          <w:color w:val="000000"/>
          <w:sz w:val="22"/>
          <w:szCs w:val="22"/>
        </w:rPr>
      </w:pPr>
      <w:r w:rsidRPr="0056171A">
        <w:rPr>
          <w:color w:val="000000"/>
          <w:sz w:val="22"/>
          <w:szCs w:val="22"/>
          <w:u w:val="single"/>
        </w:rPr>
        <w:t>Proces hodnocení návrhů projektů:</w:t>
      </w:r>
    </w:p>
    <w:p w:rsidR="003A655B" w:rsidRPr="0056171A" w:rsidP="00A73F4F" w14:paraId="19AACCF1" w14:textId="77777777">
      <w:pPr>
        <w:spacing w:after="200"/>
        <w:jc w:val="both"/>
        <w:rPr>
          <w:rFonts w:ascii="Arial" w:eastAsia="Arial" w:hAnsi="Arial" w:cs="Arial"/>
          <w:color w:val="000000"/>
          <w:sz w:val="22"/>
          <w:szCs w:val="22"/>
        </w:rPr>
      </w:pPr>
      <w:r w:rsidRPr="0056171A">
        <w:rPr>
          <w:rFonts w:ascii="Arial" w:eastAsia="Arial" w:hAnsi="Arial" w:cs="Arial"/>
          <w:color w:val="000000" w:themeColor="text1"/>
          <w:sz w:val="22"/>
          <w:szCs w:val="22"/>
        </w:rPr>
        <w:t>V souladu s pravidly stanovenými Zákonem jmenuje poskytovatel komisi pro přijímání návrhů projektů. Doručené návrhy projektů kontroluje komise pro přijímání návrhů projektů z hlediska splnění všech náležitostí stanovených zadávací dokumentací pro návrhy projektů.</w:t>
      </w:r>
    </w:p>
    <w:p w:rsidR="002674B7" w:rsidRPr="0056171A" w:rsidP="00A73F4F" w14:paraId="4884EED3" w14:textId="77777777">
      <w:pPr>
        <w:pStyle w:val="normalodsazene"/>
        <w:tabs>
          <w:tab w:val="clear" w:pos="709"/>
          <w:tab w:val="left" w:pos="1673"/>
        </w:tabs>
        <w:spacing w:before="0" w:after="200"/>
        <w:ind w:left="0" w:firstLine="0"/>
        <w:rPr>
          <w:rFonts w:eastAsia="Arial" w:cs="Arial"/>
          <w:color w:val="000000"/>
          <w:szCs w:val="22"/>
        </w:rPr>
      </w:pPr>
      <w:r w:rsidRPr="0056171A">
        <w:rPr>
          <w:rFonts w:eastAsia="Arial" w:cs="Arial"/>
          <w:color w:val="000000" w:themeColor="text1"/>
          <w:szCs w:val="22"/>
        </w:rPr>
        <w:t xml:space="preserve">O přijetí návrhu projektu do </w:t>
      </w:r>
      <w:r w:rsidRPr="0056171A" w:rsidR="00F331F2">
        <w:rPr>
          <w:rFonts w:eastAsia="Arial" w:cs="Arial"/>
          <w:color w:val="000000" w:themeColor="text1"/>
          <w:szCs w:val="22"/>
        </w:rPr>
        <w:t>V</w:t>
      </w:r>
      <w:r w:rsidRPr="0056171A">
        <w:rPr>
          <w:rFonts w:eastAsia="Arial" w:cs="Arial"/>
          <w:color w:val="000000" w:themeColor="text1"/>
          <w:szCs w:val="22"/>
        </w:rPr>
        <w:t>eřejné soutěže, resp. o jeho vyřazení z </w:t>
      </w:r>
      <w:r w:rsidRPr="0056171A" w:rsidR="00FD662A">
        <w:rPr>
          <w:rFonts w:eastAsia="Arial" w:cs="Arial"/>
          <w:color w:val="000000" w:themeColor="text1"/>
          <w:szCs w:val="22"/>
        </w:rPr>
        <w:t>Veřejn</w:t>
      </w:r>
      <w:r w:rsidRPr="0056171A">
        <w:rPr>
          <w:rFonts w:eastAsia="Arial" w:cs="Arial"/>
          <w:color w:val="000000" w:themeColor="text1"/>
          <w:szCs w:val="22"/>
        </w:rPr>
        <w:t>é soutěže, rozhoduje předsednictvo GA ČR v souladu s </w:t>
      </w:r>
      <w:r w:rsidRPr="0056171A">
        <w:rPr>
          <w:rFonts w:eastAsia="Arial" w:cs="Arial"/>
          <w:szCs w:val="22"/>
        </w:rPr>
        <w:t>§</w:t>
      </w:r>
      <w:r w:rsidRPr="0056171A" w:rsidR="003C7BD9">
        <w:rPr>
          <w:rFonts w:eastAsia="Arial" w:cs="Arial"/>
          <w:szCs w:val="22"/>
        </w:rPr>
        <w:t> </w:t>
      </w:r>
      <w:r w:rsidRPr="0056171A">
        <w:rPr>
          <w:rFonts w:eastAsia="Arial" w:cs="Arial"/>
          <w:szCs w:val="22"/>
        </w:rPr>
        <w:t xml:space="preserve">21 odst. 3 </w:t>
      </w:r>
      <w:r w:rsidRPr="0056171A">
        <w:rPr>
          <w:rFonts w:eastAsia="Arial" w:cs="Arial"/>
          <w:color w:val="000000" w:themeColor="text1"/>
          <w:szCs w:val="22"/>
        </w:rPr>
        <w:t>Zákona na základě protokolu zpracovaného komisí pro přijímání návrhů projektů, resp. odborným poradním orgán</w:t>
      </w:r>
      <w:r w:rsidRPr="0056171A" w:rsidR="00F331F2">
        <w:rPr>
          <w:rFonts w:eastAsia="Arial" w:cs="Arial"/>
          <w:color w:val="000000" w:themeColor="text1"/>
          <w:szCs w:val="22"/>
        </w:rPr>
        <w:t>em. Návrhy projektů vyřazené z V</w:t>
      </w:r>
      <w:r w:rsidRPr="0056171A">
        <w:rPr>
          <w:rFonts w:eastAsia="Arial" w:cs="Arial"/>
          <w:color w:val="000000" w:themeColor="text1"/>
          <w:szCs w:val="22"/>
        </w:rPr>
        <w:t>eřejné soutěže nejsou dále hodnoceny.</w:t>
      </w:r>
    </w:p>
    <w:p w:rsidR="004A1268" w:rsidRPr="0056171A" w:rsidP="00A73F4F" w14:paraId="2ECAF41D" w14:textId="77777777">
      <w:pPr>
        <w:spacing w:after="200"/>
        <w:jc w:val="both"/>
        <w:rPr>
          <w:rFonts w:ascii="Arial" w:hAnsi="Arial" w:cs="Arial"/>
          <w:sz w:val="22"/>
          <w:szCs w:val="22"/>
        </w:rPr>
      </w:pPr>
      <w:r w:rsidRPr="0056171A">
        <w:rPr>
          <w:rFonts w:ascii="Arial" w:hAnsi="Arial" w:cs="Arial"/>
          <w:sz w:val="22"/>
          <w:szCs w:val="22"/>
        </w:rPr>
        <w:t xml:space="preserve">Hodnocení návrhů projektů v rámci navrhované skupiny grantových projektů bude probíhat způsobem, který vychází ze </w:t>
      </w:r>
      <w:r w:rsidRPr="0056171A" w:rsidR="002E069E">
        <w:rPr>
          <w:rFonts w:ascii="Arial" w:hAnsi="Arial" w:cs="Arial"/>
          <w:sz w:val="22"/>
          <w:szCs w:val="22"/>
        </w:rPr>
        <w:t xml:space="preserve">Zákona </w:t>
      </w:r>
      <w:r w:rsidRPr="0056171A">
        <w:rPr>
          <w:rFonts w:ascii="Arial" w:hAnsi="Arial" w:cs="Arial"/>
          <w:sz w:val="22"/>
          <w:szCs w:val="22"/>
        </w:rPr>
        <w:t xml:space="preserve">a </w:t>
      </w:r>
      <w:r w:rsidRPr="0056171A" w:rsidR="009F1EFE">
        <w:rPr>
          <w:rFonts w:ascii="Arial" w:hAnsi="Arial" w:cs="Arial"/>
          <w:sz w:val="22"/>
          <w:szCs w:val="22"/>
        </w:rPr>
        <w:t>Statutu GA ČR</w:t>
      </w:r>
      <w:r w:rsidRPr="0056171A" w:rsidR="00C36F41">
        <w:rPr>
          <w:rFonts w:ascii="Arial" w:hAnsi="Arial" w:cs="Arial"/>
          <w:sz w:val="22"/>
          <w:szCs w:val="22"/>
        </w:rPr>
        <w:t>:</w:t>
      </w:r>
      <w:r w:rsidRPr="0056171A">
        <w:rPr>
          <w:rFonts w:ascii="Arial" w:hAnsi="Arial" w:cs="Arial"/>
          <w:sz w:val="22"/>
          <w:szCs w:val="22"/>
        </w:rPr>
        <w:t xml:space="preserve"> </w:t>
      </w:r>
    </w:p>
    <w:p w:rsidR="002674B7" w:rsidRPr="0056171A" w:rsidP="00A73F4F" w14:paraId="3B03BFBF" w14:textId="77777777">
      <w:pPr>
        <w:pStyle w:val="normalodsazene"/>
        <w:numPr>
          <w:ilvl w:val="0"/>
          <w:numId w:val="46"/>
        </w:numPr>
        <w:spacing w:before="0" w:after="200"/>
        <w:rPr>
          <w:rFonts w:cs="Arial"/>
          <w:color w:val="000000"/>
          <w:szCs w:val="22"/>
        </w:rPr>
      </w:pPr>
      <w:r w:rsidRPr="0056171A">
        <w:rPr>
          <w:rFonts w:cs="Arial"/>
          <w:color w:val="000000"/>
          <w:szCs w:val="22"/>
        </w:rPr>
        <w:t>rozhodujícím orgánem je předsednictvo GA ČR;</w:t>
      </w:r>
    </w:p>
    <w:p w:rsidR="00574BA8" w:rsidRPr="0056171A" w:rsidP="00A73F4F" w14:paraId="19DFD99B" w14:textId="77777777">
      <w:pPr>
        <w:pStyle w:val="normalodsazene"/>
        <w:numPr>
          <w:ilvl w:val="0"/>
          <w:numId w:val="46"/>
        </w:numPr>
        <w:spacing w:before="0" w:after="200"/>
        <w:rPr>
          <w:rFonts w:cs="Arial"/>
          <w:color w:val="000000"/>
          <w:szCs w:val="22"/>
        </w:rPr>
      </w:pPr>
      <w:r w:rsidRPr="0056171A">
        <w:rPr>
          <w:rFonts w:cs="Arial"/>
          <w:color w:val="000000"/>
          <w:szCs w:val="22"/>
        </w:rPr>
        <w:t>o</w:t>
      </w:r>
      <w:r w:rsidRPr="0056171A" w:rsidR="002674B7">
        <w:rPr>
          <w:rFonts w:cs="Arial"/>
          <w:color w:val="000000"/>
          <w:szCs w:val="22"/>
        </w:rPr>
        <w:t>borové komise jsou poradními orgány dle Zákona</w:t>
      </w:r>
      <w:r w:rsidRPr="0056171A" w:rsidR="00880582">
        <w:rPr>
          <w:rFonts w:cs="Arial"/>
          <w:color w:val="000000"/>
          <w:szCs w:val="22"/>
        </w:rPr>
        <w:t>.</w:t>
      </w:r>
    </w:p>
    <w:p w:rsidR="002674B7" w:rsidRPr="0056171A" w:rsidP="00A73F4F" w14:paraId="3BABD345" w14:textId="77777777">
      <w:pPr>
        <w:pStyle w:val="normalodsazene"/>
        <w:tabs>
          <w:tab w:val="clear" w:pos="709"/>
          <w:tab w:val="left" w:pos="1673"/>
        </w:tabs>
        <w:spacing w:before="0" w:after="200"/>
        <w:ind w:left="0" w:firstLine="0"/>
        <w:rPr>
          <w:rFonts w:cs="Arial"/>
          <w:color w:val="000000"/>
          <w:szCs w:val="22"/>
        </w:rPr>
      </w:pPr>
      <w:r w:rsidRPr="0056171A">
        <w:rPr>
          <w:rFonts w:cs="Arial"/>
          <w:color w:val="000000"/>
          <w:szCs w:val="22"/>
        </w:rPr>
        <w:t>Systém posuzování návrhu projektu je koncipován tak, aby se zmenšil prostor pro zájmové vlivy a předešlo se konfliktu zájmů na všech úrovních posuzování.</w:t>
      </w:r>
      <w:r w:rsidRPr="0056171A" w:rsidR="00644B31">
        <w:rPr>
          <w:rFonts w:cs="Arial"/>
          <w:color w:val="000000"/>
          <w:szCs w:val="22"/>
        </w:rPr>
        <w:t xml:space="preserve"> GA ČR bude při sestavování </w:t>
      </w:r>
      <w:r w:rsidRPr="0056171A" w:rsidR="00880582">
        <w:rPr>
          <w:rFonts w:cs="Arial"/>
          <w:color w:val="000000"/>
          <w:szCs w:val="22"/>
        </w:rPr>
        <w:t>expertních poradních orgánů</w:t>
      </w:r>
      <w:r w:rsidRPr="0056171A" w:rsidR="00644B31">
        <w:rPr>
          <w:rFonts w:cs="Arial"/>
          <w:color w:val="000000"/>
          <w:szCs w:val="22"/>
        </w:rPr>
        <w:t xml:space="preserve"> usilovat o vyrovnané zastoupení žen a mužů.</w:t>
      </w:r>
    </w:p>
    <w:p w:rsidR="00C50F4C" w:rsidRPr="0056171A" w:rsidP="00A73F4F" w14:paraId="49D4CE3D" w14:textId="6D3DDEE6">
      <w:pPr>
        <w:pStyle w:val="normalodsazene"/>
        <w:tabs>
          <w:tab w:val="clear" w:pos="709"/>
        </w:tabs>
        <w:spacing w:before="0" w:after="200"/>
        <w:ind w:left="0" w:firstLine="0"/>
        <w:rPr>
          <w:rFonts w:eastAsia="Arial" w:cs="Arial"/>
          <w:color w:val="000000"/>
          <w:szCs w:val="22"/>
        </w:rPr>
      </w:pPr>
      <w:r w:rsidRPr="0056171A">
        <w:rPr>
          <w:rFonts w:eastAsia="Arial" w:cs="Arial"/>
          <w:color w:val="000000" w:themeColor="text1"/>
          <w:szCs w:val="22"/>
        </w:rPr>
        <w:t>V rámci navrhované skupiny grantových projektů je možné podporovat projekty napříč vědními obory</w:t>
      </w:r>
      <w:r w:rsidRPr="0056171A" w:rsidR="007D41D5">
        <w:rPr>
          <w:rFonts w:eastAsia="Arial" w:cs="Arial"/>
          <w:color w:val="000000" w:themeColor="text1"/>
          <w:szCs w:val="22"/>
        </w:rPr>
        <w:t>. Nejméně dva členové panelu (hlavní a vedlejší zpravodaj projektu) budou nezávisle hodnotit návrh projektu a zpracují posudky podle pravidel uvedených výše. Na základě analýzy takto provedeného hodnocení budou vybrány projekty postupující do druhé fáze hodnocení</w:t>
      </w:r>
      <w:del w:id="192" w:author="Petr Chorošenin" w:date="2024-06-03T13:24:00Z">
        <w:r w:rsidRPr="0056171A" w:rsidR="00267E46">
          <w:rPr>
            <w:rFonts w:eastAsia="Arial" w:cs="Arial"/>
            <w:color w:val="000000" w:themeColor="text1"/>
            <w:szCs w:val="22"/>
          </w:rPr>
          <w:delText xml:space="preserve"> (do </w:delText>
        </w:r>
      </w:del>
      <w:del w:id="193" w:author="Petr Chorošenin" w:date="2024-06-03T13:24:00Z">
        <w:r w:rsidRPr="0056171A" w:rsidR="00EA4FBA">
          <w:rPr>
            <w:rFonts w:eastAsia="Arial" w:cs="Arial"/>
            <w:color w:val="000000" w:themeColor="text1"/>
            <w:szCs w:val="22"/>
          </w:rPr>
          <w:delText xml:space="preserve">druhého kola smí postoupit </w:delText>
        </w:r>
      </w:del>
      <w:del w:id="194" w:author="Petr Chorošenin" w:date="2024-06-03T13:24:00Z">
        <w:r w:rsidRPr="0056171A" w:rsidR="00EA4FBA">
          <w:rPr>
            <w:rStyle w:val="cf01"/>
            <w:rFonts w:ascii="Arial" w:hAnsi="Arial" w:cs="Arial"/>
            <w:sz w:val="22"/>
            <w:szCs w:val="22"/>
          </w:rPr>
          <w:delText>&gt;</w:delText>
        </w:r>
      </w:del>
      <w:del w:id="195" w:author="Petr Chorošenin" w:date="2024-06-03T13:24:00Z">
        <w:r w:rsidRPr="0056171A" w:rsidR="00610050">
          <w:rPr>
            <w:rStyle w:val="cf01"/>
            <w:rFonts w:ascii="Arial" w:hAnsi="Arial" w:cs="Arial"/>
            <w:sz w:val="22"/>
            <w:szCs w:val="22"/>
          </w:rPr>
          <w:delText>50</w:delText>
        </w:r>
      </w:del>
      <w:del w:id="196" w:author="Petr Chorošenin" w:date="2024-06-03T13:24:00Z">
        <w:r w:rsidR="00867942">
          <w:rPr>
            <w:rStyle w:val="cf01"/>
            <w:rFonts w:ascii="Arial" w:hAnsi="Arial" w:cs="Arial"/>
            <w:sz w:val="22"/>
            <w:szCs w:val="22"/>
          </w:rPr>
          <w:delText xml:space="preserve"> </w:delText>
        </w:r>
      </w:del>
      <w:del w:id="197" w:author="Petr Chorošenin" w:date="2024-06-03T13:24:00Z">
        <w:r w:rsidRPr="0056171A" w:rsidR="00610050">
          <w:rPr>
            <w:rStyle w:val="cf01"/>
            <w:rFonts w:ascii="Arial" w:hAnsi="Arial" w:cs="Arial"/>
            <w:sz w:val="22"/>
            <w:szCs w:val="22"/>
          </w:rPr>
          <w:delText>% projektů)</w:delText>
        </w:r>
      </w:del>
      <w:r w:rsidRPr="0056171A" w:rsidR="007D41D5">
        <w:rPr>
          <w:rFonts w:eastAsia="Arial" w:cs="Arial"/>
          <w:color w:val="000000" w:themeColor="text1"/>
          <w:szCs w:val="22"/>
        </w:rPr>
        <w:t xml:space="preserve">, panely pro ně navrhnou zahraniční posuzovatele, u ostatních návrhů projektů bude hodnocení ukončeno. Panely na základě všech posudků (pro každý návrh projektu se předpokládají nejméně dva posudky od členů panelu, pro každý návrh projektu postupující do druhé fáze hodnocení také pokud možno dva </w:t>
      </w:r>
      <w:r w:rsidRPr="0056171A" w:rsidR="007D41D5">
        <w:rPr>
          <w:rFonts w:eastAsia="Arial" w:cs="Arial"/>
          <w:color w:val="000000" w:themeColor="text1"/>
          <w:szCs w:val="22"/>
        </w:rPr>
        <w:t xml:space="preserve">posudky od dalších nezávislých zahraničních posuzovatelů) stanoví konečné pořadí, jehož součástí je i doporučení výběru projektů k financování. </w:t>
      </w:r>
    </w:p>
    <w:p w:rsidR="009C298A" w:rsidRPr="0056171A" w:rsidP="00A73F4F" w14:paraId="03F8E1A4" w14:textId="77777777">
      <w:pPr>
        <w:pStyle w:val="normalodsazene"/>
        <w:tabs>
          <w:tab w:val="clear" w:pos="709"/>
          <w:tab w:val="left" w:pos="1673"/>
        </w:tabs>
        <w:spacing w:before="0" w:after="200"/>
        <w:ind w:left="0" w:firstLine="0"/>
        <w:rPr>
          <w:rFonts w:eastAsia="Arial" w:cs="Arial"/>
          <w:color w:val="000000"/>
          <w:szCs w:val="22"/>
        </w:rPr>
      </w:pPr>
      <w:r w:rsidRPr="0056171A">
        <w:rPr>
          <w:rFonts w:eastAsia="Arial" w:cs="Arial"/>
          <w:color w:val="000000" w:themeColor="text1"/>
          <w:szCs w:val="22"/>
        </w:rPr>
        <w:t xml:space="preserve">Výsledné pořadí </w:t>
      </w:r>
      <w:r w:rsidRPr="0056171A" w:rsidR="00F53B69">
        <w:rPr>
          <w:rFonts w:eastAsia="Arial" w:cs="Arial"/>
          <w:color w:val="000000" w:themeColor="text1"/>
          <w:szCs w:val="22"/>
        </w:rPr>
        <w:t>bude</w:t>
      </w:r>
      <w:r w:rsidRPr="0056171A">
        <w:rPr>
          <w:rFonts w:eastAsia="Arial" w:cs="Arial"/>
          <w:color w:val="000000" w:themeColor="text1"/>
          <w:szCs w:val="22"/>
        </w:rPr>
        <w:t xml:space="preserve"> schváleno předsednictvem GA</w:t>
      </w:r>
      <w:r w:rsidRPr="0056171A" w:rsidR="00733D70">
        <w:rPr>
          <w:rFonts w:eastAsia="Arial" w:cs="Arial"/>
          <w:color w:val="000000" w:themeColor="text1"/>
          <w:szCs w:val="22"/>
        </w:rPr>
        <w:t xml:space="preserve"> </w:t>
      </w:r>
      <w:r w:rsidRPr="0056171A">
        <w:rPr>
          <w:rFonts w:eastAsia="Arial" w:cs="Arial"/>
          <w:color w:val="000000" w:themeColor="text1"/>
          <w:szCs w:val="22"/>
        </w:rPr>
        <w:t>ČR a na jeho základě (</w:t>
      </w:r>
      <w:r w:rsidRPr="0056171A" w:rsidR="00D95992">
        <w:rPr>
          <w:rFonts w:eastAsia="Arial" w:cs="Arial"/>
          <w:color w:val="000000" w:themeColor="text1"/>
          <w:szCs w:val="22"/>
        </w:rPr>
        <w:t xml:space="preserve">a </w:t>
      </w:r>
      <w:r w:rsidRPr="0056171A">
        <w:rPr>
          <w:rFonts w:eastAsia="Arial" w:cs="Arial"/>
          <w:color w:val="000000" w:themeColor="text1"/>
          <w:szCs w:val="22"/>
        </w:rPr>
        <w:t>podle</w:t>
      </w:r>
      <w:r w:rsidRPr="0056171A" w:rsidR="00EB360A">
        <w:rPr>
          <w:rFonts w:eastAsia="Arial" w:cs="Arial"/>
          <w:color w:val="000000" w:themeColor="text1"/>
          <w:szCs w:val="22"/>
        </w:rPr>
        <w:t xml:space="preserve"> </w:t>
      </w:r>
      <w:r w:rsidRPr="0056171A" w:rsidR="00D95992">
        <w:rPr>
          <w:rFonts w:eastAsia="Arial" w:cs="Arial"/>
          <w:color w:val="000000" w:themeColor="text1"/>
          <w:szCs w:val="22"/>
        </w:rPr>
        <w:t>alokované částky</w:t>
      </w:r>
      <w:r w:rsidRPr="0056171A" w:rsidR="00D70C3B">
        <w:rPr>
          <w:rFonts w:eastAsia="Arial" w:cs="Arial"/>
          <w:color w:val="000000" w:themeColor="text1"/>
          <w:szCs w:val="22"/>
        </w:rPr>
        <w:t xml:space="preserve"> na danou skupinu grantových projektů</w:t>
      </w:r>
      <w:r w:rsidRPr="0056171A">
        <w:rPr>
          <w:rFonts w:eastAsia="Arial" w:cs="Arial"/>
          <w:color w:val="000000" w:themeColor="text1"/>
          <w:szCs w:val="22"/>
        </w:rPr>
        <w:t xml:space="preserve">) </w:t>
      </w:r>
      <w:r w:rsidRPr="0056171A" w:rsidR="00F53B69">
        <w:rPr>
          <w:rFonts w:eastAsia="Arial" w:cs="Arial"/>
          <w:color w:val="000000" w:themeColor="text1"/>
          <w:szCs w:val="22"/>
        </w:rPr>
        <w:t>budou</w:t>
      </w:r>
      <w:r w:rsidRPr="0056171A">
        <w:rPr>
          <w:rFonts w:eastAsia="Arial" w:cs="Arial"/>
          <w:color w:val="000000" w:themeColor="text1"/>
          <w:szCs w:val="22"/>
        </w:rPr>
        <w:t xml:space="preserve"> rozděleny finanční prostředky.</w:t>
      </w:r>
    </w:p>
    <w:p w:rsidR="007A1F14" w:rsidRPr="0056171A" w:rsidP="0056171A" w14:paraId="7DF4FE22" w14:textId="77777777">
      <w:pPr>
        <w:pStyle w:val="normalodsazene"/>
        <w:tabs>
          <w:tab w:val="clear" w:pos="709"/>
          <w:tab w:val="left" w:pos="1673"/>
        </w:tabs>
        <w:spacing w:before="0"/>
        <w:ind w:left="0" w:firstLine="0"/>
        <w:rPr>
          <w:rFonts w:cs="Arial"/>
          <w:color w:val="000000"/>
          <w:szCs w:val="22"/>
        </w:rPr>
      </w:pPr>
    </w:p>
    <w:p w:rsidR="004A1268" w:rsidRPr="0056171A" w:rsidP="0056171A" w14:paraId="3AC648FA" w14:textId="77777777">
      <w:pPr>
        <w:pStyle w:val="normalodsazene"/>
        <w:tabs>
          <w:tab w:val="clear" w:pos="709"/>
          <w:tab w:val="left" w:pos="1673"/>
        </w:tabs>
        <w:spacing w:before="0"/>
        <w:ind w:left="0" w:firstLine="0"/>
        <w:rPr>
          <w:rFonts w:cs="Arial"/>
          <w:color w:val="000000"/>
          <w:szCs w:val="22"/>
        </w:rPr>
      </w:pPr>
    </w:p>
    <w:p w:rsidR="007A1F14" w:rsidRPr="0056171A" w:rsidP="0010191C" w14:paraId="63EA6494" w14:textId="77777777">
      <w:pPr>
        <w:pStyle w:val="BodyText"/>
        <w:keepNext/>
        <w:keepLines/>
        <w:numPr>
          <w:ilvl w:val="0"/>
          <w:numId w:val="33"/>
        </w:numPr>
        <w:spacing w:after="200"/>
        <w:ind w:left="357" w:hanging="357"/>
        <w:outlineLvl w:val="0"/>
        <w:rPr>
          <w:color w:val="000000"/>
          <w:sz w:val="22"/>
          <w:szCs w:val="22"/>
          <w:u w:val="single"/>
        </w:rPr>
      </w:pPr>
      <w:r w:rsidRPr="0056171A">
        <w:rPr>
          <w:color w:val="000000"/>
          <w:sz w:val="22"/>
          <w:szCs w:val="22"/>
          <w:u w:val="single"/>
        </w:rPr>
        <w:t>Průběžné hodnocení řešených projektů (interim):</w:t>
      </w:r>
    </w:p>
    <w:p w:rsidR="007A1F14" w:rsidRPr="0056171A" w:rsidP="0056171A" w14:paraId="32215FBA" w14:textId="77777777">
      <w:pPr>
        <w:pStyle w:val="normalodsazene"/>
        <w:keepNext/>
        <w:keepLines/>
        <w:tabs>
          <w:tab w:val="clear" w:pos="709"/>
          <w:tab w:val="left" w:pos="1673"/>
        </w:tabs>
        <w:spacing w:before="0"/>
        <w:ind w:left="0" w:firstLine="0"/>
        <w:rPr>
          <w:rFonts w:eastAsia="Arial" w:cs="Arial"/>
          <w:color w:val="000000"/>
          <w:szCs w:val="22"/>
        </w:rPr>
      </w:pPr>
      <w:r w:rsidRPr="0056171A">
        <w:rPr>
          <w:rFonts w:eastAsia="Arial" w:cs="Arial"/>
          <w:color w:val="000000" w:themeColor="text1"/>
          <w:szCs w:val="22"/>
        </w:rPr>
        <w:t>Kontrolu finanční stránky průběhu řešení grantového projektu provádí GA ČR každoročně na základě ročních finančních zpráv. Finanční hodnocení obsahuje vyhodnocení dosavadního hospodaření s přidělenými prostředky, event. navrhovaného rozpočtu na další období (kontroluje se čerpání přidělených prostředků, účelnost jejich vynaložení a dodržení jejich skladby, řádné zdůvodnění event. přesunů či změn).</w:t>
      </w:r>
    </w:p>
    <w:p w:rsidR="007A1F14" w:rsidRPr="0056171A" w:rsidP="0056171A" w14:paraId="456233DE" w14:textId="77777777">
      <w:pPr>
        <w:pStyle w:val="normalodsazene"/>
        <w:tabs>
          <w:tab w:val="left" w:pos="0"/>
          <w:tab w:val="clear" w:pos="709"/>
        </w:tabs>
        <w:spacing w:before="0"/>
        <w:ind w:left="0" w:firstLine="0"/>
        <w:rPr>
          <w:rFonts w:cs="Arial"/>
          <w:color w:val="000000"/>
          <w:szCs w:val="22"/>
        </w:rPr>
      </w:pPr>
      <w:r w:rsidRPr="0056171A">
        <w:rPr>
          <w:rFonts w:cs="Arial"/>
          <w:color w:val="000000"/>
          <w:szCs w:val="22"/>
        </w:rPr>
        <w:t xml:space="preserve">Jsou-li splněny předpoklady pro pokračování podpory grantového projektu a předsednictvo GA ČR rozhodne </w:t>
      </w:r>
      <w:r w:rsidRPr="0056171A" w:rsidR="00D70C3B">
        <w:rPr>
          <w:rFonts w:cs="Arial"/>
          <w:color w:val="000000"/>
          <w:szCs w:val="22"/>
        </w:rPr>
        <w:t xml:space="preserve">na základě finančního průběžného hodnocení </w:t>
      </w:r>
      <w:r w:rsidRPr="0056171A">
        <w:rPr>
          <w:rFonts w:cs="Arial"/>
          <w:color w:val="000000"/>
          <w:szCs w:val="22"/>
        </w:rPr>
        <w:t xml:space="preserve">o pokračování podpory grantového projektu, poskytne GA ČR příjemci finanční prostředky na další </w:t>
      </w:r>
      <w:r w:rsidRPr="0056171A" w:rsidR="00D70C3B">
        <w:rPr>
          <w:rFonts w:cs="Arial"/>
          <w:color w:val="000000"/>
          <w:szCs w:val="22"/>
        </w:rPr>
        <w:t xml:space="preserve">období </w:t>
      </w:r>
      <w:r w:rsidRPr="0056171A">
        <w:rPr>
          <w:rFonts w:cs="Arial"/>
          <w:color w:val="000000"/>
          <w:szCs w:val="22"/>
        </w:rPr>
        <w:t>řešení projektu</w:t>
      </w:r>
      <w:r w:rsidRPr="0056171A" w:rsidR="00D70C3B">
        <w:rPr>
          <w:rFonts w:cs="Arial"/>
          <w:color w:val="000000"/>
          <w:szCs w:val="22"/>
        </w:rPr>
        <w:t xml:space="preserve"> v souladu s uzavřenou smlouvou</w:t>
      </w:r>
      <w:r w:rsidRPr="0056171A">
        <w:rPr>
          <w:rFonts w:cs="Arial"/>
          <w:color w:val="000000"/>
          <w:szCs w:val="22"/>
        </w:rPr>
        <w:t>.</w:t>
      </w:r>
    </w:p>
    <w:p w:rsidR="001B561B" w:rsidRPr="0056171A" w:rsidP="0056171A" w14:paraId="636CA88F" w14:textId="77777777">
      <w:pPr>
        <w:pStyle w:val="normalodsazene"/>
        <w:tabs>
          <w:tab w:val="left" w:pos="0"/>
          <w:tab w:val="clear" w:pos="709"/>
        </w:tabs>
        <w:spacing w:before="0"/>
        <w:ind w:left="0" w:firstLine="0"/>
        <w:rPr>
          <w:rFonts w:cs="Arial"/>
          <w:color w:val="000000"/>
          <w:szCs w:val="22"/>
        </w:rPr>
      </w:pPr>
    </w:p>
    <w:p w:rsidR="001B561B" w:rsidRPr="0056171A" w:rsidP="0056171A" w14:paraId="5A8B58C7" w14:textId="77777777">
      <w:pPr>
        <w:pStyle w:val="normalodsazene"/>
        <w:tabs>
          <w:tab w:val="left" w:pos="0"/>
          <w:tab w:val="clear" w:pos="709"/>
        </w:tabs>
        <w:spacing w:before="0"/>
        <w:ind w:left="0" w:firstLine="0"/>
        <w:rPr>
          <w:rFonts w:cs="Arial"/>
          <w:color w:val="000000"/>
          <w:szCs w:val="22"/>
        </w:rPr>
      </w:pPr>
      <w:r w:rsidRPr="0056171A">
        <w:rPr>
          <w:rFonts w:cs="Arial"/>
          <w:color w:val="000000"/>
          <w:szCs w:val="22"/>
        </w:rPr>
        <w:t xml:space="preserve">Nejsou-li splněny předpoklady k pokračování podpory grantového projektu, je GA ČR oprávněna smlouvu o poskytnutí podpory vypovědět bez výpovědní doby a ukončit poskytování podpory nebo vydat rozhodnutí o ukončení podpory. </w:t>
      </w:r>
    </w:p>
    <w:p w:rsidR="004D290C" w:rsidRPr="0056171A" w:rsidP="0056171A" w14:paraId="2ED9BA89" w14:textId="77777777">
      <w:pPr>
        <w:pStyle w:val="normalodsazene"/>
        <w:tabs>
          <w:tab w:val="left" w:pos="0"/>
          <w:tab w:val="clear" w:pos="709"/>
        </w:tabs>
        <w:spacing w:before="0"/>
        <w:ind w:left="0" w:firstLine="0"/>
        <w:rPr>
          <w:rFonts w:cs="Arial"/>
          <w:color w:val="000000"/>
          <w:szCs w:val="22"/>
        </w:rPr>
      </w:pPr>
    </w:p>
    <w:p w:rsidR="00821DBA" w:rsidRPr="0056171A" w:rsidP="0056171A" w14:paraId="71D5F75A" w14:textId="77777777">
      <w:pPr>
        <w:jc w:val="both"/>
        <w:rPr>
          <w:rFonts w:ascii="Arial" w:hAnsi="Arial" w:cs="Arial"/>
          <w:color w:val="000000"/>
          <w:sz w:val="22"/>
          <w:szCs w:val="22"/>
          <w:lang w:eastAsia="cs-CZ"/>
        </w:rPr>
      </w:pPr>
      <w:r w:rsidRPr="00A73F4F">
        <w:rPr>
          <w:rFonts w:ascii="Arial" w:hAnsi="Arial" w:cs="Arial"/>
          <w:color w:val="000000"/>
          <w:sz w:val="22"/>
          <w:szCs w:val="22"/>
          <w:lang w:eastAsia="cs-CZ"/>
        </w:rPr>
        <w:t xml:space="preserve">Průběžné odborné hodnocení </w:t>
      </w:r>
      <w:r w:rsidRPr="00A73F4F" w:rsidR="006F7379">
        <w:rPr>
          <w:rFonts w:ascii="Arial" w:hAnsi="Arial" w:cs="Arial"/>
          <w:color w:val="000000"/>
          <w:sz w:val="22"/>
          <w:szCs w:val="22"/>
          <w:lang w:eastAsia="cs-CZ"/>
        </w:rPr>
        <w:t xml:space="preserve">projektu </w:t>
      </w:r>
      <w:r w:rsidRPr="00A73F4F">
        <w:rPr>
          <w:rFonts w:ascii="Arial" w:hAnsi="Arial" w:cs="Arial"/>
          <w:color w:val="000000"/>
          <w:sz w:val="22"/>
          <w:szCs w:val="22"/>
          <w:lang w:eastAsia="cs-CZ"/>
        </w:rPr>
        <w:t xml:space="preserve">se </w:t>
      </w:r>
      <w:r w:rsidRPr="00A73F4F" w:rsidR="006F7379">
        <w:rPr>
          <w:rFonts w:ascii="Arial" w:hAnsi="Arial" w:cs="Arial"/>
          <w:color w:val="000000"/>
          <w:sz w:val="22"/>
          <w:szCs w:val="22"/>
          <w:lang w:eastAsia="cs-CZ"/>
        </w:rPr>
        <w:t xml:space="preserve">u Návratových grantů </w:t>
      </w:r>
      <w:r w:rsidRPr="00A73F4F">
        <w:rPr>
          <w:rFonts w:ascii="Arial" w:hAnsi="Arial" w:cs="Arial"/>
          <w:color w:val="000000"/>
          <w:sz w:val="22"/>
          <w:szCs w:val="22"/>
          <w:lang w:eastAsia="cs-CZ"/>
        </w:rPr>
        <w:t>neprovádí</w:t>
      </w:r>
      <w:r w:rsidRPr="00A73F4F" w:rsidR="006F7379">
        <w:rPr>
          <w:rFonts w:ascii="Arial" w:hAnsi="Arial" w:cs="Arial"/>
          <w:color w:val="000000"/>
          <w:sz w:val="22"/>
          <w:szCs w:val="22"/>
          <w:lang w:eastAsia="cs-CZ"/>
        </w:rPr>
        <w:t>, neboť podle ustanovení § 13 odst. 2 Zákona je poskytovatel povinen jej provést pouze v případě, že doba, po kterou se poskytuje podpora projektu, je delší než dva roky.</w:t>
      </w:r>
    </w:p>
    <w:p w:rsidR="00496876" w:rsidRPr="0056171A" w:rsidP="0056171A" w14:paraId="387F32E1" w14:textId="77777777">
      <w:pPr>
        <w:jc w:val="both"/>
        <w:rPr>
          <w:rFonts w:ascii="Arial" w:hAnsi="Arial" w:cs="Arial"/>
          <w:color w:val="000000"/>
          <w:sz w:val="22"/>
          <w:szCs w:val="22"/>
          <w:u w:val="single"/>
        </w:rPr>
      </w:pPr>
    </w:p>
    <w:p w:rsidR="002674B7" w:rsidRPr="0056171A" w:rsidP="0010191C" w14:paraId="02CFACE5" w14:textId="77777777">
      <w:pPr>
        <w:pStyle w:val="BodyText"/>
        <w:keepNext/>
        <w:numPr>
          <w:ilvl w:val="0"/>
          <w:numId w:val="33"/>
        </w:numPr>
        <w:spacing w:after="200"/>
        <w:ind w:left="357" w:hanging="357"/>
        <w:outlineLvl w:val="0"/>
        <w:rPr>
          <w:color w:val="000000"/>
          <w:sz w:val="22"/>
          <w:szCs w:val="22"/>
          <w:u w:val="single"/>
        </w:rPr>
      </w:pPr>
      <w:r w:rsidRPr="0056171A">
        <w:rPr>
          <w:color w:val="000000"/>
          <w:sz w:val="22"/>
          <w:szCs w:val="22"/>
          <w:u w:val="single"/>
        </w:rPr>
        <w:t>Hodnocení výsledků projektů (ex post):</w:t>
      </w:r>
    </w:p>
    <w:p w:rsidR="007D41D5" w:rsidRPr="00A73F4F" w:rsidP="00A73F4F" w14:paraId="742887C8" w14:textId="77777777">
      <w:pPr>
        <w:spacing w:after="120"/>
        <w:jc w:val="both"/>
        <w:rPr>
          <w:rFonts w:ascii="Arial" w:hAnsi="Arial" w:cs="Arial"/>
          <w:sz w:val="22"/>
          <w:szCs w:val="22"/>
        </w:rPr>
      </w:pPr>
      <w:r w:rsidRPr="0056171A">
        <w:rPr>
          <w:rFonts w:ascii="Arial" w:hAnsi="Arial" w:cs="Arial"/>
          <w:sz w:val="22"/>
          <w:szCs w:val="22"/>
        </w:rPr>
        <w:t xml:space="preserve">Hodnocení </w:t>
      </w:r>
      <w:r w:rsidRPr="0056171A">
        <w:rPr>
          <w:rFonts w:ascii="Arial" w:hAnsi="Arial" w:cs="Arial"/>
          <w:kern w:val="1"/>
          <w:sz w:val="22"/>
          <w:szCs w:val="22"/>
        </w:rPr>
        <w:t>ukončeného grantového projektu</w:t>
      </w:r>
      <w:r w:rsidRPr="0056171A">
        <w:rPr>
          <w:rFonts w:ascii="Arial" w:hAnsi="Arial" w:cs="Arial"/>
          <w:sz w:val="22"/>
          <w:szCs w:val="22"/>
        </w:rPr>
        <w:t xml:space="preserve"> provádí na základě posouzení hodnoticím panelem oborová komise, do jejíž působnosti grantový projekt spadá, a to na základě závěrečné zprávy a výsledku kontrolní činnosti o hospodaření s prostředky. </w:t>
      </w:r>
      <w:r w:rsidRPr="00A73F4F">
        <w:rPr>
          <w:rFonts w:ascii="Arial" w:hAnsi="Arial" w:cs="Arial"/>
          <w:sz w:val="22"/>
          <w:szCs w:val="22"/>
        </w:rPr>
        <w:t xml:space="preserve">Toto hodnocení se provádí rok po skončení </w:t>
      </w:r>
      <w:r w:rsidRPr="00A73F4F" w:rsidR="004D290C">
        <w:rPr>
          <w:rFonts w:ascii="Arial" w:hAnsi="Arial" w:cs="Arial"/>
          <w:sz w:val="22"/>
          <w:szCs w:val="22"/>
        </w:rPr>
        <w:t xml:space="preserve">financování </w:t>
      </w:r>
      <w:r w:rsidRPr="00A73F4F">
        <w:rPr>
          <w:rFonts w:ascii="Arial" w:hAnsi="Arial" w:cs="Arial"/>
          <w:sz w:val="22"/>
          <w:szCs w:val="22"/>
        </w:rPr>
        <w:t>projektu.</w:t>
      </w:r>
    </w:p>
    <w:p w:rsidR="002674B7" w:rsidRPr="00A73F4F" w:rsidP="00A73F4F" w14:paraId="51EE0582" w14:textId="77777777">
      <w:pPr>
        <w:spacing w:after="120"/>
        <w:jc w:val="both"/>
        <w:rPr>
          <w:rFonts w:ascii="Arial" w:hAnsi="Arial" w:cs="Arial"/>
          <w:color w:val="000000"/>
          <w:sz w:val="22"/>
          <w:szCs w:val="22"/>
        </w:rPr>
      </w:pPr>
      <w:r w:rsidRPr="00A73F4F">
        <w:rPr>
          <w:rFonts w:ascii="Arial" w:hAnsi="Arial" w:cs="Arial"/>
          <w:color w:val="000000"/>
          <w:sz w:val="22"/>
          <w:szCs w:val="22"/>
        </w:rPr>
        <w:t>GA ČR hodnotí závěrečnou zprávu a postup při řešení grantového projektu podle těchto hlavních kritérií:</w:t>
      </w:r>
    </w:p>
    <w:p w:rsidR="005B657C" w:rsidRPr="00A73F4F" w:rsidP="00A73F4F" w14:paraId="335634C1" w14:textId="77777777">
      <w:pPr>
        <w:pStyle w:val="ListParagraph"/>
        <w:numPr>
          <w:ilvl w:val="1"/>
          <w:numId w:val="53"/>
        </w:numPr>
        <w:spacing w:before="0" w:after="120"/>
        <w:jc w:val="both"/>
        <w:rPr>
          <w:rFonts w:ascii="Arial" w:hAnsi="Arial" w:cs="Arial"/>
          <w:color w:val="000000"/>
        </w:rPr>
      </w:pPr>
      <w:r w:rsidRPr="00A73F4F">
        <w:rPr>
          <w:rFonts w:ascii="Arial" w:hAnsi="Arial" w:cs="Arial"/>
          <w:color w:val="000000" w:themeColor="text1"/>
        </w:rPr>
        <w:t xml:space="preserve">splnění </w:t>
      </w:r>
      <w:r w:rsidRPr="00A73F4F" w:rsidR="00A04BDF">
        <w:rPr>
          <w:rFonts w:ascii="Arial" w:hAnsi="Arial" w:cs="Arial"/>
          <w:color w:val="000000" w:themeColor="text1"/>
        </w:rPr>
        <w:t xml:space="preserve">vědeckého záměru </w:t>
      </w:r>
      <w:r w:rsidRPr="00A73F4F" w:rsidR="00B41A44">
        <w:rPr>
          <w:rFonts w:ascii="Arial" w:hAnsi="Arial" w:cs="Arial"/>
          <w:color w:val="000000" w:themeColor="text1"/>
        </w:rPr>
        <w:t xml:space="preserve">projektu </w:t>
      </w:r>
      <w:r w:rsidRPr="00A73F4F" w:rsidR="007D41D5">
        <w:rPr>
          <w:rFonts w:ascii="Arial" w:hAnsi="Arial" w:cs="Arial"/>
          <w:color w:val="000000" w:themeColor="text1"/>
        </w:rPr>
        <w:t>Návratové granty</w:t>
      </w:r>
      <w:r w:rsidRPr="00A73F4F">
        <w:rPr>
          <w:rFonts w:ascii="Arial" w:hAnsi="Arial" w:cs="Arial"/>
          <w:color w:val="000000" w:themeColor="text1"/>
        </w:rPr>
        <w:t>;</w:t>
      </w:r>
    </w:p>
    <w:p w:rsidR="00212980" w:rsidRPr="00A73F4F" w:rsidP="00A73F4F" w14:paraId="0D329281" w14:textId="3F6BA857">
      <w:pPr>
        <w:pStyle w:val="ListParagraph"/>
        <w:numPr>
          <w:ilvl w:val="1"/>
          <w:numId w:val="53"/>
        </w:numPr>
        <w:spacing w:before="0" w:after="120"/>
        <w:jc w:val="both"/>
        <w:rPr>
          <w:del w:id="198" w:author="Petr Chorošenin" w:date="2024-06-03T14:14:00Z"/>
          <w:rFonts w:ascii="Arial" w:hAnsi="Arial" w:cs="Arial"/>
          <w:color w:val="000000"/>
        </w:rPr>
      </w:pPr>
      <w:del w:id="199" w:author="Petr Chorošenin" w:date="2024-06-03T14:14:00Z">
        <w:r w:rsidRPr="00A73F4F">
          <w:rPr>
            <w:rFonts w:ascii="Arial" w:hAnsi="Arial" w:cs="Arial"/>
            <w:color w:val="000000" w:themeColor="text1"/>
          </w:rPr>
          <w:delText>zda byl</w:delText>
        </w:r>
      </w:del>
      <w:del w:id="200" w:author="Petr Chorošenin" w:date="2024-06-03T14:14:00Z">
        <w:r w:rsidRPr="00A73F4F" w:rsidR="007D41D5">
          <w:rPr>
            <w:rFonts w:ascii="Arial" w:hAnsi="Arial" w:cs="Arial"/>
            <w:color w:val="000000" w:themeColor="text1"/>
          </w:rPr>
          <w:delText>a</w:delText>
        </w:r>
      </w:del>
      <w:del w:id="201" w:author="Petr Chorošenin" w:date="2024-06-03T14:14:00Z">
        <w:r w:rsidRPr="00A73F4F">
          <w:rPr>
            <w:rFonts w:ascii="Arial" w:hAnsi="Arial" w:cs="Arial"/>
            <w:color w:val="000000" w:themeColor="text1"/>
          </w:rPr>
          <w:delText xml:space="preserve"> </w:delText>
        </w:r>
      </w:del>
      <w:del w:id="202" w:author="Petr Chorošenin" w:date="2024-06-03T14:14:00Z">
        <w:r w:rsidRPr="00A73F4F" w:rsidR="007D41D5">
          <w:rPr>
            <w:rFonts w:ascii="Arial" w:hAnsi="Arial" w:cs="Arial"/>
            <w:color w:val="000000" w:themeColor="text1"/>
          </w:rPr>
          <w:delText xml:space="preserve">poskytnuta pracovní příležitost ve vědě pro </w:delText>
        </w:r>
      </w:del>
      <w:del w:id="203" w:author="Petr Chorošenin" w:date="2024-06-03T14:14:00Z">
        <w:r w:rsidRPr="00A73F4F" w:rsidR="00A64EB1">
          <w:rPr>
            <w:rFonts w:ascii="Arial" w:hAnsi="Arial" w:cs="Arial"/>
            <w:color w:val="000000" w:themeColor="text1"/>
          </w:rPr>
          <w:delText>řešitele/řešitelku</w:delText>
        </w:r>
      </w:del>
      <w:del w:id="204" w:author="Petr Chorošenin" w:date="2024-06-03T14:14:00Z">
        <w:r w:rsidRPr="00A73F4F" w:rsidR="007D41D5">
          <w:rPr>
            <w:rFonts w:ascii="Arial" w:hAnsi="Arial" w:cs="Arial"/>
            <w:color w:val="000000" w:themeColor="text1"/>
          </w:rPr>
          <w:delText xml:space="preserve"> bezprostředně po kariérní přestávce a umožněno znovu „nastartovat“ jeho/její kariéru a její další rozvoj</w:delText>
        </w:r>
      </w:del>
      <w:del w:id="205" w:author="Petr Chorošenin" w:date="2024-06-03T14:14:00Z">
        <w:r w:rsidRPr="00A73F4F" w:rsidR="005B657C">
          <w:rPr>
            <w:rFonts w:ascii="Arial" w:hAnsi="Arial" w:cs="Arial"/>
            <w:color w:val="000000" w:themeColor="text1"/>
          </w:rPr>
          <w:delText xml:space="preserve">, tj. </w:delText>
        </w:r>
      </w:del>
      <w:del w:id="206" w:author="Petr Chorošenin" w:date="2024-06-03T14:14:00Z">
        <w:r w:rsidRPr="00A73F4F" w:rsidR="005B657C">
          <w:rPr>
            <w:rFonts w:ascii="Arial" w:hAnsi="Arial" w:cs="Arial"/>
            <w:color w:val="000000"/>
          </w:rPr>
          <w:delText xml:space="preserve">zda </w:delText>
        </w:r>
      </w:del>
      <w:del w:id="207" w:author="Petr Chorošenin" w:date="2024-06-03T14:14:00Z">
        <w:r w:rsidRPr="00A73F4F">
          <w:rPr>
            <w:rFonts w:ascii="Arial" w:hAnsi="Arial" w:cs="Arial"/>
            <w:color w:val="000000"/>
          </w:rPr>
          <w:delText>řešitel do roku po skončení řešení projektu získá úvazek ve výši minimálně 0,5 na vědecké či akademické instituci a/nebo další projekt, jehož součástí je jeho mzda;</w:delText>
        </w:r>
      </w:del>
    </w:p>
    <w:p w:rsidR="00737FE7" w:rsidRPr="00A73F4F" w:rsidP="00A73F4F" w14:paraId="682B0FCA" w14:textId="671A9F9F">
      <w:pPr>
        <w:pStyle w:val="ListParagraph"/>
        <w:numPr>
          <w:ilvl w:val="1"/>
          <w:numId w:val="53"/>
        </w:numPr>
        <w:spacing w:before="0" w:after="120"/>
        <w:jc w:val="both"/>
        <w:rPr>
          <w:rFonts w:ascii="Arial" w:hAnsi="Arial" w:cs="Arial"/>
          <w:color w:val="000000"/>
        </w:rPr>
      </w:pPr>
      <w:r w:rsidRPr="00A73F4F">
        <w:rPr>
          <w:rFonts w:ascii="Arial" w:hAnsi="Arial" w:cs="Arial"/>
          <w:color w:val="000000"/>
        </w:rPr>
        <w:t xml:space="preserve">kromě vysoce kvalitních článků </w:t>
      </w:r>
      <w:r w:rsidR="00D5243A">
        <w:rPr>
          <w:rFonts w:ascii="Arial" w:hAnsi="Arial" w:cs="Arial"/>
          <w:color w:val="000000"/>
        </w:rPr>
        <w:t xml:space="preserve">publikovaných v časopisech </w:t>
      </w:r>
      <w:r w:rsidR="002808E3">
        <w:rPr>
          <w:rFonts w:ascii="Arial" w:hAnsi="Arial" w:cs="Arial"/>
          <w:color w:val="000000"/>
        </w:rPr>
        <w:t xml:space="preserve">uvedených v databázi </w:t>
      </w:r>
      <w:r w:rsidR="00D5243A">
        <w:rPr>
          <w:rFonts w:ascii="Arial" w:hAnsi="Arial" w:cs="Arial"/>
          <w:color w:val="000000"/>
        </w:rPr>
        <w:t>W</w:t>
      </w:r>
      <w:r w:rsidR="002D58D7">
        <w:rPr>
          <w:rFonts w:ascii="Arial" w:hAnsi="Arial" w:cs="Arial"/>
          <w:color w:val="000000"/>
        </w:rPr>
        <w:t>eb of Science</w:t>
      </w:r>
      <w:r w:rsidRPr="00A73F4F">
        <w:rPr>
          <w:rFonts w:ascii="Arial" w:hAnsi="Arial" w:cs="Arial"/>
          <w:color w:val="000000"/>
        </w:rPr>
        <w:t xml:space="preserve"> se </w:t>
      </w:r>
      <w:r w:rsidRPr="00A73F4F" w:rsidR="007500B4">
        <w:rPr>
          <w:rFonts w:ascii="Arial" w:hAnsi="Arial" w:cs="Arial"/>
          <w:color w:val="000000"/>
        </w:rPr>
        <w:t xml:space="preserve">vzhledem k délce trvání projektů </w:t>
      </w:r>
      <w:r w:rsidRPr="00A73F4F">
        <w:rPr>
          <w:rFonts w:ascii="Arial" w:hAnsi="Arial" w:cs="Arial"/>
          <w:color w:val="000000"/>
        </w:rPr>
        <w:t>bude přihlížet rovněž k dalším výsledkům – například článkům ve sbornících konferencí;</w:t>
      </w:r>
    </w:p>
    <w:p w:rsidR="00790804" w:rsidRPr="00A73F4F" w:rsidP="00A73F4F" w14:paraId="5709A9AC" w14:textId="77777777">
      <w:pPr>
        <w:pStyle w:val="ListParagraph"/>
        <w:numPr>
          <w:ilvl w:val="1"/>
          <w:numId w:val="53"/>
        </w:numPr>
        <w:spacing w:before="0" w:after="120"/>
        <w:ind w:left="641" w:hanging="357"/>
        <w:jc w:val="both"/>
        <w:rPr>
          <w:rFonts w:ascii="Arial" w:hAnsi="Arial" w:cs="Arial"/>
        </w:rPr>
      </w:pPr>
      <w:r w:rsidRPr="00A73F4F">
        <w:rPr>
          <w:rFonts w:ascii="Arial" w:hAnsi="Arial" w:cs="Arial"/>
        </w:rPr>
        <w:t xml:space="preserve">soulad </w:t>
      </w:r>
      <w:r w:rsidRPr="00A73F4F" w:rsidR="007500B4">
        <w:rPr>
          <w:rFonts w:ascii="Arial" w:hAnsi="Arial" w:cs="Arial"/>
        </w:rPr>
        <w:t xml:space="preserve">provedených prací </w:t>
      </w:r>
      <w:r w:rsidRPr="00A73F4F">
        <w:rPr>
          <w:rFonts w:ascii="Arial" w:hAnsi="Arial" w:cs="Arial"/>
        </w:rPr>
        <w:t>s plněním stanovených cílů;</w:t>
      </w:r>
    </w:p>
    <w:p w:rsidR="00790804" w:rsidRPr="00A73F4F" w:rsidP="00A73F4F" w14:paraId="28BF1DE7" w14:textId="77777777">
      <w:pPr>
        <w:pStyle w:val="ListParagraph"/>
        <w:numPr>
          <w:ilvl w:val="1"/>
          <w:numId w:val="53"/>
        </w:numPr>
        <w:spacing w:before="0" w:after="120"/>
        <w:ind w:left="641" w:hanging="357"/>
        <w:jc w:val="both"/>
        <w:rPr>
          <w:rFonts w:ascii="Arial" w:hAnsi="Arial" w:cs="Arial"/>
        </w:rPr>
      </w:pPr>
      <w:r w:rsidRPr="00A73F4F">
        <w:rPr>
          <w:rFonts w:ascii="Arial" w:hAnsi="Arial" w:cs="Arial"/>
          <w:color w:val="000000" w:themeColor="text1"/>
        </w:rPr>
        <w:t>zajištění řešení po stránce odborné a personální;</w:t>
      </w:r>
    </w:p>
    <w:p w:rsidR="006F7379" w:rsidRPr="00A73F4F" w:rsidP="00A73F4F" w14:paraId="46EAE868" w14:textId="77777777">
      <w:pPr>
        <w:pStyle w:val="ListParagraph"/>
        <w:numPr>
          <w:ilvl w:val="1"/>
          <w:numId w:val="53"/>
        </w:numPr>
        <w:spacing w:before="0" w:after="120"/>
        <w:ind w:left="641" w:hanging="357"/>
        <w:jc w:val="both"/>
        <w:rPr>
          <w:rFonts w:ascii="Arial" w:hAnsi="Arial" w:cs="Arial"/>
        </w:rPr>
      </w:pPr>
      <w:r w:rsidRPr="00A73F4F">
        <w:rPr>
          <w:rFonts w:ascii="Arial" w:hAnsi="Arial" w:cs="Arial"/>
        </w:rPr>
        <w:t>posouzení výsledků v členění podle druhů definovaných v části 15 tohoto materiálu;</w:t>
      </w:r>
    </w:p>
    <w:p w:rsidR="0074515B" w:rsidRPr="00A73F4F" w:rsidP="00A73F4F" w14:paraId="3CE2AE2E" w14:textId="77777777">
      <w:pPr>
        <w:pStyle w:val="ListParagraph"/>
        <w:numPr>
          <w:ilvl w:val="1"/>
          <w:numId w:val="53"/>
        </w:numPr>
        <w:spacing w:before="0" w:after="120"/>
        <w:jc w:val="both"/>
        <w:rPr>
          <w:rFonts w:ascii="Arial" w:hAnsi="Arial" w:cs="Arial"/>
          <w:color w:val="000000"/>
        </w:rPr>
      </w:pPr>
      <w:r w:rsidRPr="00A73F4F">
        <w:rPr>
          <w:rFonts w:ascii="Arial" w:hAnsi="Arial" w:cs="Arial"/>
          <w:color w:val="000000" w:themeColor="text1"/>
        </w:rPr>
        <w:t xml:space="preserve">genderová dimenze </w:t>
      </w:r>
      <w:r w:rsidRPr="00A73F4F" w:rsidR="006C181A">
        <w:rPr>
          <w:rFonts w:ascii="Arial" w:hAnsi="Arial" w:cs="Arial"/>
          <w:color w:val="000000" w:themeColor="text1"/>
        </w:rPr>
        <w:t>v případě, že je to relevantní</w:t>
      </w:r>
      <w:r w:rsidRPr="00A73F4F" w:rsidR="00335865">
        <w:rPr>
          <w:rFonts w:ascii="Arial" w:hAnsi="Arial" w:cs="Arial"/>
          <w:color w:val="000000" w:themeColor="text1"/>
        </w:rPr>
        <w:t xml:space="preserve"> – </w:t>
      </w:r>
      <w:r w:rsidRPr="00A73F4F" w:rsidR="006C181A">
        <w:rPr>
          <w:rFonts w:ascii="Arial" w:hAnsi="Arial" w:cs="Arial"/>
          <w:color w:val="000000" w:themeColor="text1"/>
        </w:rPr>
        <w:t>zda výzkum zohledňuje možné biologické odlišnosti (pohlaví) nebo odlišnosti ve zkušenostech a potřebách žen a mužů (gender), zda výsledky výzkumu budou pro muže i ženy co nejvíce přínosné, funkční a</w:t>
      </w:r>
      <w:r w:rsidRPr="00A73F4F" w:rsidR="00335865">
        <w:rPr>
          <w:rFonts w:ascii="Arial" w:hAnsi="Arial" w:cs="Arial"/>
          <w:color w:val="000000" w:themeColor="text1"/>
        </w:rPr>
        <w:t> </w:t>
      </w:r>
      <w:r w:rsidRPr="00A73F4F" w:rsidR="006C181A">
        <w:rPr>
          <w:rFonts w:ascii="Arial" w:hAnsi="Arial" w:cs="Arial"/>
          <w:color w:val="000000" w:themeColor="text1"/>
        </w:rPr>
        <w:t>bezpečné</w:t>
      </w:r>
      <w:r w:rsidRPr="00A73F4F">
        <w:rPr>
          <w:rFonts w:ascii="Arial" w:hAnsi="Arial" w:cs="Arial"/>
          <w:color w:val="000000" w:themeColor="text1"/>
        </w:rPr>
        <w:t>;</w:t>
      </w:r>
    </w:p>
    <w:p w:rsidR="00AA6FD3" w:rsidRPr="00A73F4F" w:rsidP="00A73F4F" w14:paraId="5F40F0BA" w14:textId="036A7746">
      <w:pPr>
        <w:pStyle w:val="ListParagraph"/>
        <w:numPr>
          <w:ilvl w:val="1"/>
          <w:numId w:val="53"/>
        </w:numPr>
        <w:spacing w:before="0" w:after="120"/>
        <w:ind w:left="641" w:hanging="357"/>
        <w:jc w:val="both"/>
        <w:rPr>
          <w:rFonts w:ascii="Arial" w:hAnsi="Arial" w:cs="Arial"/>
          <w:color w:val="000000"/>
        </w:rPr>
      </w:pPr>
      <w:r w:rsidRPr="00A73F4F">
        <w:rPr>
          <w:rFonts w:ascii="Arial" w:hAnsi="Arial" w:cs="Arial"/>
          <w:color w:val="000000" w:themeColor="text1"/>
        </w:rPr>
        <w:t xml:space="preserve">vyhodnocení </w:t>
      </w:r>
      <w:r w:rsidRPr="00A73F4F" w:rsidR="00023F5F">
        <w:rPr>
          <w:rFonts w:ascii="Arial" w:hAnsi="Arial" w:cs="Arial"/>
          <w:color w:val="000000" w:themeColor="text1"/>
        </w:rPr>
        <w:t xml:space="preserve">celkového </w:t>
      </w:r>
      <w:r w:rsidRPr="00A73F4F">
        <w:rPr>
          <w:rFonts w:ascii="Arial" w:hAnsi="Arial" w:cs="Arial"/>
          <w:color w:val="000000" w:themeColor="text1"/>
        </w:rPr>
        <w:t>hospodaření s přidělenými prostředky (kontroluje se čerpání přidělených prostředků, účelnost jejich vynaložení a dodržení jejich skladby)</w:t>
      </w:r>
    </w:p>
    <w:p w:rsidR="00D67B23" w:rsidRPr="0056171A" w:rsidP="00A73F4F" w14:paraId="528C9028" w14:textId="77777777">
      <w:pPr>
        <w:spacing w:after="120"/>
        <w:jc w:val="both"/>
        <w:rPr>
          <w:rFonts w:ascii="Arial" w:hAnsi="Arial" w:cs="Arial"/>
          <w:sz w:val="22"/>
          <w:szCs w:val="22"/>
        </w:rPr>
      </w:pPr>
      <w:r w:rsidRPr="00A73F4F">
        <w:rPr>
          <w:rFonts w:ascii="Arial" w:hAnsi="Arial" w:cs="Arial"/>
          <w:sz w:val="22"/>
          <w:szCs w:val="22"/>
        </w:rPr>
        <w:t>Předčasné ukončení řešení projektu z důvodu přechodu řešitele/řešitelky na financování vědeckého výzkumu a/nebo pracovního úvazku z jiných zdrojů (institucionálních či grantových) nebude penalizován</w:t>
      </w:r>
      <w:r w:rsidR="00CC2D17">
        <w:rPr>
          <w:rFonts w:ascii="Arial" w:hAnsi="Arial" w:cs="Arial"/>
          <w:sz w:val="22"/>
          <w:szCs w:val="22"/>
        </w:rPr>
        <w:t>o</w:t>
      </w:r>
      <w:r w:rsidRPr="00A73F4F">
        <w:rPr>
          <w:rFonts w:ascii="Arial" w:hAnsi="Arial" w:cs="Arial"/>
          <w:sz w:val="22"/>
          <w:szCs w:val="22"/>
        </w:rPr>
        <w:t>.</w:t>
      </w:r>
    </w:p>
    <w:p w:rsidR="00A247A2" w:rsidRPr="0056171A" w:rsidP="0056171A" w14:paraId="75833003" w14:textId="77777777">
      <w:pPr>
        <w:jc w:val="both"/>
        <w:rPr>
          <w:rFonts w:ascii="Arial" w:hAnsi="Arial" w:cs="Arial"/>
          <w:color w:val="000000"/>
          <w:sz w:val="22"/>
          <w:szCs w:val="22"/>
        </w:rPr>
      </w:pPr>
    </w:p>
    <w:p w:rsidR="00FC3D94" w:rsidRPr="0056171A" w:rsidP="00A73F4F" w14:paraId="44D5C8FE" w14:textId="77777777">
      <w:pPr>
        <w:spacing w:after="120"/>
        <w:jc w:val="both"/>
        <w:rPr>
          <w:rFonts w:ascii="Arial" w:hAnsi="Arial" w:cs="Arial"/>
          <w:sz w:val="22"/>
          <w:szCs w:val="22"/>
        </w:rPr>
      </w:pPr>
      <w:r w:rsidRPr="0056171A">
        <w:rPr>
          <w:rFonts w:ascii="Arial" w:hAnsi="Arial" w:cs="Arial"/>
          <w:sz w:val="22"/>
          <w:szCs w:val="22"/>
        </w:rPr>
        <w:t>Oborová komise a hodnoticí panel při celkovém hodnocení ukončeného grantového projektu přihlíží i k dodržování podmínek hospodaření s přidělenými prostředky, a to na základě výsledků kontrolní činnosti.</w:t>
      </w:r>
    </w:p>
    <w:p w:rsidR="00FC3D94" w:rsidRPr="0056171A" w:rsidP="00A73F4F" w14:paraId="588C934F" w14:textId="77777777">
      <w:pPr>
        <w:spacing w:after="120"/>
        <w:jc w:val="both"/>
        <w:rPr>
          <w:rFonts w:ascii="Arial" w:hAnsi="Arial" w:cs="Arial"/>
          <w:b/>
          <w:sz w:val="22"/>
          <w:szCs w:val="22"/>
          <w:u w:val="single"/>
        </w:rPr>
      </w:pPr>
      <w:r w:rsidRPr="0056171A">
        <w:rPr>
          <w:rFonts w:ascii="Arial" w:hAnsi="Arial" w:cs="Arial"/>
          <w:sz w:val="22"/>
          <w:szCs w:val="22"/>
        </w:rPr>
        <w:t xml:space="preserve">O výsledku hodnocení ukončeného grantového projektu vypracují oborové komise protokol a předloží ho předsednictvu GA ČR, které návrh hodnocení projedná a rozhodne. </w:t>
      </w:r>
    </w:p>
    <w:p w:rsidR="00040C38" w:rsidP="00A73F4F" w14:paraId="23FC3224" w14:textId="77777777">
      <w:pPr>
        <w:spacing w:after="120"/>
        <w:jc w:val="both"/>
        <w:rPr>
          <w:rFonts w:ascii="Arial" w:hAnsi="Arial" w:cs="Arial"/>
          <w:sz w:val="22"/>
          <w:szCs w:val="22"/>
        </w:rPr>
      </w:pPr>
      <w:r w:rsidRPr="0056171A">
        <w:rPr>
          <w:rFonts w:ascii="Arial" w:hAnsi="Arial" w:cs="Arial"/>
          <w:sz w:val="22"/>
          <w:szCs w:val="22"/>
        </w:rPr>
        <w:t xml:space="preserve">Řešení projektu je hodnoceno </w:t>
      </w:r>
      <w:r w:rsidRPr="0056171A" w:rsidR="003137AC">
        <w:rPr>
          <w:rFonts w:ascii="Arial" w:hAnsi="Arial" w:cs="Arial"/>
          <w:sz w:val="22"/>
          <w:szCs w:val="22"/>
        </w:rPr>
        <w:t xml:space="preserve">podle kritérií v článku 19 </w:t>
      </w:r>
      <w:r w:rsidRPr="0056171A" w:rsidR="00526D67">
        <w:rPr>
          <w:rFonts w:ascii="Arial" w:hAnsi="Arial" w:cs="Arial"/>
          <w:sz w:val="22"/>
          <w:szCs w:val="22"/>
        </w:rPr>
        <w:t>jako</w:t>
      </w:r>
      <w:r w:rsidRPr="0056171A">
        <w:rPr>
          <w:rFonts w:ascii="Arial" w:hAnsi="Arial" w:cs="Arial"/>
          <w:sz w:val="22"/>
          <w:szCs w:val="22"/>
        </w:rPr>
        <w:t>:</w:t>
      </w:r>
    </w:p>
    <w:p w:rsidR="00E671A9" w:rsidRPr="00E671A9" w:rsidP="00E671A9" w14:paraId="1D1C4CE5" w14:textId="26A781CF">
      <w:pPr>
        <w:numPr>
          <w:ilvl w:val="0"/>
          <w:numId w:val="67"/>
        </w:numPr>
        <w:spacing w:before="60"/>
        <w:jc w:val="both"/>
        <w:rPr>
          <w:rFonts w:ascii="Arial" w:hAnsi="Arial" w:cs="Arial"/>
          <w:color w:val="000000"/>
          <w:sz w:val="22"/>
          <w:szCs w:val="22"/>
          <w14:ligatures w14:val="standardContextual"/>
        </w:rPr>
      </w:pPr>
      <w:r w:rsidRPr="00E671A9">
        <w:rPr>
          <w:rFonts w:ascii="Arial" w:hAnsi="Arial" w:cs="Arial"/>
          <w:b/>
          <w:bCs/>
          <w:color w:val="000000"/>
          <w:sz w:val="22"/>
          <w:szCs w:val="22"/>
          <w:u w:val="single"/>
        </w:rPr>
        <w:t xml:space="preserve">vynikající </w:t>
      </w:r>
      <w:r w:rsidRPr="00E671A9">
        <w:rPr>
          <w:rFonts w:ascii="Arial" w:hAnsi="Arial" w:cs="Arial"/>
          <w:color w:val="000000"/>
          <w:sz w:val="22"/>
          <w:szCs w:val="22"/>
          <w:u w:val="single"/>
        </w:rPr>
        <w:t>–</w:t>
      </w:r>
      <w:r w:rsidRPr="00E671A9">
        <w:rPr>
          <w:rFonts w:ascii="Arial" w:hAnsi="Arial" w:cs="Arial"/>
          <w:color w:val="000000"/>
          <w:sz w:val="22"/>
          <w:szCs w:val="22"/>
        </w:rPr>
        <w:t xml:space="preserve"> deklarovaných cílů projektu bylo dosaženo, byly dosaženy původní </w:t>
      </w:r>
      <w:r w:rsidRPr="00E671A9">
        <w:rPr>
          <w:rFonts w:ascii="Arial" w:hAnsi="Arial" w:cs="Arial"/>
          <w:sz w:val="22"/>
          <w:szCs w:val="22"/>
        </w:rPr>
        <w:t xml:space="preserve">významné výsledky posunující </w:t>
      </w:r>
      <w:r w:rsidRPr="00E671A9">
        <w:rPr>
          <w:rFonts w:ascii="Arial" w:hAnsi="Arial" w:cs="Arial"/>
          <w:color w:val="000000"/>
          <w:sz w:val="22"/>
          <w:szCs w:val="22"/>
        </w:rPr>
        <w:t>současný stav poznání</w:t>
      </w:r>
      <w:r w:rsidRPr="00E671A9">
        <w:rPr>
          <w:rFonts w:ascii="Arial" w:hAnsi="Arial" w:cs="Arial"/>
          <w:color w:val="000000"/>
          <w:sz w:val="22"/>
          <w:szCs w:val="22"/>
          <w:lang w:val="en-US"/>
        </w:rPr>
        <w:t xml:space="preserve">; </w:t>
      </w:r>
      <w:r w:rsidRPr="00E671A9">
        <w:rPr>
          <w:rFonts w:ascii="Arial" w:hAnsi="Arial" w:cs="Arial"/>
          <w:sz w:val="22"/>
          <w:szCs w:val="22"/>
        </w:rPr>
        <w:t>výsledky jsou doloženy publikacemi v příslušné oblasti a</w:t>
      </w:r>
      <w:r w:rsidRPr="00E671A9">
        <w:rPr>
          <w:rFonts w:ascii="Arial" w:hAnsi="Arial" w:cs="Arial"/>
          <w:color w:val="000000"/>
          <w:sz w:val="22"/>
          <w:szCs w:val="22"/>
        </w:rPr>
        <w:t xml:space="preserve"> jsou z hlediska rozsahu, kvality a potenciálního ohlasu či možností využití při řešení projektem vyjmenovaných problémů vynikající a</w:t>
      </w:r>
      <w:r w:rsidR="00D65849">
        <w:rPr>
          <w:rFonts w:ascii="Arial" w:hAnsi="Arial" w:cs="Arial"/>
          <w:color w:val="000000"/>
          <w:sz w:val="22"/>
          <w:szCs w:val="22"/>
        </w:rPr>
        <w:t> </w:t>
      </w:r>
      <w:r w:rsidRPr="00E671A9">
        <w:rPr>
          <w:rFonts w:ascii="Arial" w:hAnsi="Arial" w:cs="Arial"/>
          <w:color w:val="000000"/>
          <w:sz w:val="22"/>
          <w:szCs w:val="22"/>
        </w:rPr>
        <w:t>výrazně zasáhnou do vývoje oboru, a to zejména v mezinárodním kontextu.</w:t>
      </w:r>
    </w:p>
    <w:p w:rsidR="00E671A9" w:rsidRPr="00E671A9" w:rsidP="00E671A9" w14:paraId="61BEC169" w14:textId="77777777">
      <w:pPr>
        <w:numPr>
          <w:ilvl w:val="0"/>
          <w:numId w:val="67"/>
        </w:numPr>
        <w:spacing w:before="60"/>
        <w:jc w:val="both"/>
        <w:rPr>
          <w:rFonts w:ascii="Arial" w:hAnsi="Arial" w:cs="Arial"/>
          <w:color w:val="000000"/>
          <w:sz w:val="22"/>
          <w:szCs w:val="22"/>
        </w:rPr>
      </w:pPr>
      <w:r w:rsidRPr="00E671A9">
        <w:rPr>
          <w:rFonts w:ascii="Arial" w:hAnsi="Arial" w:cs="Arial"/>
          <w:b/>
          <w:bCs/>
          <w:color w:val="000000"/>
          <w:sz w:val="22"/>
          <w:szCs w:val="22"/>
          <w:u w:val="single"/>
        </w:rPr>
        <w:t>splněno</w:t>
      </w:r>
      <w:r w:rsidRPr="00E671A9">
        <w:rPr>
          <w:rFonts w:ascii="Arial" w:hAnsi="Arial" w:cs="Arial"/>
          <w:color w:val="000000"/>
          <w:sz w:val="22"/>
          <w:szCs w:val="22"/>
        </w:rPr>
        <w:t xml:space="preserve"> – deklarovaných cílů projektu bylo dosaženo, byly dosaženy původní výsledky </w:t>
      </w:r>
      <w:r w:rsidRPr="00E671A9">
        <w:rPr>
          <w:rFonts w:ascii="Arial" w:hAnsi="Arial" w:cs="Arial"/>
          <w:sz w:val="22"/>
          <w:szCs w:val="22"/>
        </w:rPr>
        <w:t>prohlubující s</w:t>
      </w:r>
      <w:r w:rsidRPr="00E671A9">
        <w:rPr>
          <w:rFonts w:ascii="Arial" w:hAnsi="Arial" w:cs="Arial"/>
          <w:color w:val="000000"/>
          <w:sz w:val="22"/>
          <w:szCs w:val="22"/>
        </w:rPr>
        <w:t xml:space="preserve">oučasný stav poznání a byly doloženy publikacemi. </w:t>
      </w:r>
    </w:p>
    <w:p w:rsidR="00E671A9" w:rsidRPr="00E671A9" w:rsidP="00E671A9" w14:paraId="6E0EB946" w14:textId="77777777">
      <w:pPr>
        <w:numPr>
          <w:ilvl w:val="0"/>
          <w:numId w:val="67"/>
        </w:numPr>
        <w:spacing w:before="60"/>
        <w:jc w:val="both"/>
        <w:rPr>
          <w:rFonts w:ascii="Arial" w:hAnsi="Arial" w:cs="Arial"/>
          <w:color w:val="000000"/>
          <w:sz w:val="22"/>
          <w:szCs w:val="22"/>
        </w:rPr>
      </w:pPr>
      <w:r w:rsidRPr="00E671A9">
        <w:rPr>
          <w:rFonts w:ascii="Arial" w:hAnsi="Arial" w:cs="Arial"/>
          <w:b/>
          <w:bCs/>
          <w:color w:val="000000"/>
          <w:sz w:val="22"/>
          <w:szCs w:val="22"/>
          <w:u w:val="single"/>
        </w:rPr>
        <w:t>splněno s výhradou</w:t>
      </w:r>
      <w:r w:rsidRPr="00E671A9">
        <w:rPr>
          <w:rFonts w:ascii="Arial" w:hAnsi="Arial" w:cs="Arial"/>
          <w:color w:val="000000"/>
          <w:sz w:val="22"/>
          <w:szCs w:val="22"/>
        </w:rPr>
        <w:t xml:space="preserve"> – deklarované cíle projektu byly splněny pouze částečně nebo byly dosaženy pouze výsledky, které lze hodnotit jako nepřekračující současný stav poznání.</w:t>
      </w:r>
    </w:p>
    <w:p w:rsidR="00F76C48" w:rsidRPr="001629E6" w:rsidP="00357BAB" w14:paraId="19ABFE92" w14:textId="04182D27">
      <w:pPr>
        <w:numPr>
          <w:ilvl w:val="0"/>
          <w:numId w:val="67"/>
        </w:numPr>
        <w:spacing w:before="60" w:after="120"/>
        <w:jc w:val="both"/>
        <w:rPr>
          <w:rFonts w:ascii="Arial" w:hAnsi="Arial" w:cs="Arial"/>
          <w:sz w:val="22"/>
          <w:szCs w:val="22"/>
        </w:rPr>
      </w:pPr>
      <w:r w:rsidRPr="001629E6">
        <w:rPr>
          <w:rFonts w:ascii="Arial" w:hAnsi="Arial" w:cs="Arial"/>
          <w:b/>
          <w:bCs/>
          <w:color w:val="000000"/>
          <w:sz w:val="22"/>
          <w:szCs w:val="22"/>
          <w:u w:val="single"/>
        </w:rPr>
        <w:t>nesplněno</w:t>
      </w:r>
      <w:r w:rsidRPr="001629E6">
        <w:rPr>
          <w:rFonts w:ascii="Arial" w:hAnsi="Arial" w:cs="Arial"/>
          <w:color w:val="000000"/>
          <w:sz w:val="22"/>
          <w:szCs w:val="22"/>
          <w:u w:val="single"/>
        </w:rPr>
        <w:t xml:space="preserve"> –</w:t>
      </w:r>
      <w:r w:rsidRPr="001629E6">
        <w:rPr>
          <w:rFonts w:ascii="Arial" w:hAnsi="Arial" w:cs="Arial"/>
          <w:color w:val="000000"/>
          <w:sz w:val="22"/>
          <w:szCs w:val="22"/>
        </w:rPr>
        <w:t xml:space="preserve"> deklarovaných cílů projektu nebylo dosaženo, publikované či jinak uplatněné výsledky z projektu (publikace, případně další výsledky) nejsou z hlediska rozsahu a potenciálního ohlasu či možností využití při řešení v projektu vymezených problémů dostatečné a pravděpodobně výrazně nezasáhnou do vývoje oboru.</w:t>
      </w:r>
    </w:p>
    <w:p w:rsidR="00A93105" w:rsidRPr="0056171A" w:rsidP="0056171A" w14:paraId="3419A96F" w14:textId="77777777">
      <w:pPr>
        <w:jc w:val="both"/>
        <w:rPr>
          <w:rFonts w:ascii="Arial" w:hAnsi="Arial" w:cs="Arial"/>
          <w:b/>
          <w:color w:val="000000"/>
          <w:sz w:val="22"/>
          <w:szCs w:val="22"/>
        </w:rPr>
      </w:pPr>
      <w:r w:rsidRPr="0056171A">
        <w:rPr>
          <w:rFonts w:ascii="Arial" w:hAnsi="Arial" w:cs="Arial"/>
          <w:sz w:val="22"/>
          <w:szCs w:val="22"/>
        </w:rPr>
        <w:t xml:space="preserve"> </w:t>
      </w:r>
    </w:p>
    <w:p w:rsidR="005710BC" w:rsidRPr="0056171A" w:rsidP="0056171A" w14:paraId="5785CDFB" w14:textId="77777777">
      <w:pPr>
        <w:jc w:val="both"/>
        <w:rPr>
          <w:rFonts w:ascii="Arial" w:hAnsi="Arial" w:cs="Arial"/>
          <w:color w:val="000000"/>
          <w:sz w:val="22"/>
          <w:szCs w:val="22"/>
        </w:rPr>
      </w:pPr>
    </w:p>
    <w:p w:rsidR="002D3B69" w:rsidRPr="0056171A" w:rsidP="0010191C" w14:paraId="433BFB0A" w14:textId="77777777">
      <w:pPr>
        <w:keepNext/>
        <w:numPr>
          <w:ilvl w:val="0"/>
          <w:numId w:val="33"/>
        </w:numPr>
        <w:spacing w:after="200"/>
        <w:ind w:left="357" w:hanging="357"/>
        <w:jc w:val="both"/>
        <w:outlineLvl w:val="0"/>
        <w:rPr>
          <w:rFonts w:ascii="Arial" w:hAnsi="Arial" w:cs="Arial"/>
          <w:color w:val="000000"/>
          <w:sz w:val="22"/>
          <w:szCs w:val="22"/>
          <w:u w:val="single"/>
        </w:rPr>
      </w:pPr>
      <w:r w:rsidRPr="0056171A">
        <w:rPr>
          <w:rFonts w:ascii="Arial" w:hAnsi="Arial" w:cs="Arial"/>
          <w:color w:val="000000"/>
          <w:sz w:val="22"/>
          <w:szCs w:val="22"/>
          <w:u w:val="single"/>
        </w:rPr>
        <w:t>Kritéria splnění cílů skupiny grantových projektů:</w:t>
      </w:r>
    </w:p>
    <w:p w:rsidR="001D7C58" w:rsidRPr="0056171A" w:rsidP="00A73F4F" w14:paraId="6F1A74D7" w14:textId="77777777">
      <w:pPr>
        <w:spacing w:after="200"/>
        <w:jc w:val="both"/>
        <w:rPr>
          <w:rFonts w:ascii="Arial" w:hAnsi="Arial" w:cs="Arial"/>
          <w:sz w:val="22"/>
          <w:szCs w:val="22"/>
        </w:rPr>
      </w:pPr>
      <w:r w:rsidRPr="0056171A">
        <w:rPr>
          <w:rFonts w:ascii="Arial" w:hAnsi="Arial" w:cs="Arial"/>
          <w:sz w:val="22"/>
          <w:szCs w:val="22"/>
        </w:rPr>
        <w:t xml:space="preserve">Řešení Návratových grantů poskytne pracovní příležitost ve vědě pro navrhovatele/navrhovatelku bezprostředně po kariérní přestávce a umožní znovu „nastartovat“ jeho/její kariéru a její další rozvoj. </w:t>
      </w:r>
    </w:p>
    <w:p w:rsidR="001D7C58" w:rsidRPr="0056171A" w:rsidP="00A73F4F" w14:paraId="65013D83" w14:textId="3ED29923">
      <w:pPr>
        <w:spacing w:after="200"/>
        <w:jc w:val="both"/>
        <w:rPr>
          <w:rFonts w:ascii="Arial" w:hAnsi="Arial" w:cs="Arial"/>
          <w:sz w:val="22"/>
          <w:szCs w:val="22"/>
        </w:rPr>
      </w:pPr>
      <w:r w:rsidRPr="0056171A">
        <w:rPr>
          <w:rFonts w:ascii="Arial" w:hAnsi="Arial" w:cs="Arial"/>
          <w:sz w:val="22"/>
          <w:szCs w:val="22"/>
        </w:rPr>
        <w:t>Dalším očekávaným přínosem je předejít ztrátě vysokého potenciálu pro oblast vědy a</w:t>
      </w:r>
      <w:r w:rsidR="00D65849">
        <w:rPr>
          <w:rFonts w:ascii="Arial" w:hAnsi="Arial" w:cs="Arial"/>
          <w:sz w:val="22"/>
          <w:szCs w:val="22"/>
        </w:rPr>
        <w:t> </w:t>
      </w:r>
      <w:r w:rsidRPr="0056171A">
        <w:rPr>
          <w:rFonts w:ascii="Arial" w:hAnsi="Arial" w:cs="Arial"/>
          <w:sz w:val="22"/>
          <w:szCs w:val="22"/>
        </w:rPr>
        <w:t>výzkumu v České republiky pro tuto specifickou skupinu osob.</w:t>
      </w:r>
    </w:p>
    <w:p w:rsidR="00E6360F" w:rsidRPr="0056171A" w:rsidP="00A73F4F" w14:paraId="7BA1A985" w14:textId="77777777">
      <w:pPr>
        <w:spacing w:after="200"/>
        <w:jc w:val="both"/>
        <w:rPr>
          <w:rFonts w:ascii="Arial" w:hAnsi="Arial" w:cs="Arial"/>
          <w:sz w:val="22"/>
          <w:szCs w:val="22"/>
        </w:rPr>
      </w:pPr>
      <w:r w:rsidRPr="0056171A">
        <w:rPr>
          <w:rFonts w:ascii="Arial" w:hAnsi="Arial" w:cs="Arial"/>
          <w:sz w:val="22"/>
          <w:szCs w:val="22"/>
        </w:rPr>
        <w:t>V souladu s</w:t>
      </w:r>
      <w:r w:rsidRPr="0056171A" w:rsidR="0077293C">
        <w:rPr>
          <w:rFonts w:ascii="Arial" w:hAnsi="Arial" w:cs="Arial"/>
          <w:sz w:val="22"/>
          <w:szCs w:val="22"/>
        </w:rPr>
        <w:t>e Základními principy přípravy a hodnocení programů a skupin grantových projektů výzkumu, vývoje a inovací</w:t>
      </w:r>
      <w:r w:rsidRPr="0056171A">
        <w:rPr>
          <w:rFonts w:ascii="Arial" w:hAnsi="Arial" w:cs="Arial"/>
          <w:sz w:val="22"/>
          <w:szCs w:val="22"/>
        </w:rPr>
        <w:t xml:space="preserve"> bud</w:t>
      </w:r>
      <w:r w:rsidRPr="0056171A" w:rsidR="00E706AB">
        <w:rPr>
          <w:rFonts w:ascii="Arial" w:hAnsi="Arial" w:cs="Arial"/>
          <w:sz w:val="22"/>
          <w:szCs w:val="22"/>
        </w:rPr>
        <w:t>ou</w:t>
      </w:r>
      <w:r w:rsidRPr="0056171A">
        <w:rPr>
          <w:rFonts w:ascii="Arial" w:hAnsi="Arial" w:cs="Arial"/>
          <w:sz w:val="22"/>
          <w:szCs w:val="22"/>
        </w:rPr>
        <w:t xml:space="preserve"> sledován</w:t>
      </w:r>
      <w:r w:rsidRPr="0056171A" w:rsidR="00E706AB">
        <w:rPr>
          <w:rFonts w:ascii="Arial" w:hAnsi="Arial" w:cs="Arial"/>
          <w:sz w:val="22"/>
          <w:szCs w:val="22"/>
        </w:rPr>
        <w:t>y tyto indikátory</w:t>
      </w:r>
      <w:r w:rsidRPr="0056171A" w:rsidR="005868E5">
        <w:rPr>
          <w:rFonts w:ascii="Arial" w:hAnsi="Arial" w:cs="Arial"/>
          <w:sz w:val="22"/>
          <w:szCs w:val="22"/>
        </w:rPr>
        <w:t>:</w:t>
      </w:r>
    </w:p>
    <w:p w:rsidR="007500B4" w:rsidRPr="00A73F4F" w:rsidP="00A73F4F" w14:paraId="03F158D8" w14:textId="77777777">
      <w:pPr>
        <w:pStyle w:val="ListParagraph"/>
        <w:numPr>
          <w:ilvl w:val="0"/>
          <w:numId w:val="56"/>
        </w:numPr>
        <w:spacing w:before="0" w:after="200"/>
        <w:ind w:left="1485" w:hanging="357"/>
        <w:jc w:val="both"/>
        <w:rPr>
          <w:rFonts w:ascii="Arial" w:hAnsi="Arial" w:cs="Arial"/>
        </w:rPr>
      </w:pPr>
      <w:r w:rsidRPr="00A73F4F">
        <w:rPr>
          <w:rFonts w:ascii="Arial" w:hAnsi="Arial" w:cs="Arial"/>
        </w:rPr>
        <w:t xml:space="preserve">počet a objem úvazků, určených pro vědecké pracovníky/pracovnice po kariérní přestávce, které </w:t>
      </w:r>
      <w:r w:rsidRPr="00A73F4F" w:rsidR="00F71A72">
        <w:rPr>
          <w:rFonts w:ascii="Arial" w:hAnsi="Arial" w:cs="Arial"/>
        </w:rPr>
        <w:t xml:space="preserve">v rámci </w:t>
      </w:r>
      <w:r w:rsidRPr="00A73F4F">
        <w:rPr>
          <w:rFonts w:ascii="Arial" w:hAnsi="Arial" w:cs="Arial"/>
        </w:rPr>
        <w:t>schématu vznikly</w:t>
      </w:r>
      <w:r w:rsidRPr="00A73F4F" w:rsidR="00DE54E1">
        <w:rPr>
          <w:rFonts w:ascii="Arial" w:hAnsi="Arial" w:cs="Arial"/>
        </w:rPr>
        <w:t>;</w:t>
      </w:r>
    </w:p>
    <w:p w:rsidR="00545973" w:rsidRPr="00A73F4F" w:rsidP="00A73F4F" w14:paraId="5CE9FDF4" w14:textId="0F6A31F3">
      <w:pPr>
        <w:pStyle w:val="ListParagraph"/>
        <w:numPr>
          <w:ilvl w:val="0"/>
          <w:numId w:val="56"/>
        </w:numPr>
        <w:spacing w:before="0" w:after="200"/>
        <w:ind w:left="1485" w:hanging="357"/>
        <w:jc w:val="both"/>
        <w:rPr>
          <w:rFonts w:ascii="Arial" w:hAnsi="Arial" w:cs="Arial"/>
        </w:rPr>
      </w:pPr>
      <w:r w:rsidRPr="00A73F4F">
        <w:rPr>
          <w:rFonts w:ascii="Arial" w:hAnsi="Arial" w:cs="Arial"/>
        </w:rPr>
        <w:t>budoucí rozvoj kariéry žadatel</w:t>
      </w:r>
      <w:r w:rsidRPr="00A73F4F" w:rsidR="007500B4">
        <w:rPr>
          <w:rFonts w:ascii="Arial" w:hAnsi="Arial" w:cs="Arial"/>
        </w:rPr>
        <w:t>ů</w:t>
      </w:r>
      <w:r w:rsidRPr="00A73F4F">
        <w:rPr>
          <w:rFonts w:ascii="Arial" w:hAnsi="Arial" w:cs="Arial"/>
        </w:rPr>
        <w:t>/</w:t>
      </w:r>
      <w:r w:rsidRPr="00A73F4F" w:rsidR="007500B4">
        <w:rPr>
          <w:rFonts w:ascii="Arial" w:hAnsi="Arial" w:cs="Arial"/>
        </w:rPr>
        <w:t>e</w:t>
      </w:r>
      <w:r w:rsidRPr="00A73F4F">
        <w:rPr>
          <w:rFonts w:ascii="Arial" w:hAnsi="Arial" w:cs="Arial"/>
        </w:rPr>
        <w:t>k</w:t>
      </w:r>
      <w:r w:rsidRPr="00A73F4F">
        <w:rPr>
          <w:rFonts w:ascii="Arial" w:hAnsi="Arial" w:cs="Arial"/>
        </w:rPr>
        <w:t xml:space="preserve"> – např. </w:t>
      </w:r>
      <w:r w:rsidRPr="00A73F4F" w:rsidR="0062595B">
        <w:rPr>
          <w:rFonts w:ascii="Arial" w:hAnsi="Arial" w:cs="Arial"/>
        </w:rPr>
        <w:t>úspěšnost řešitelů Návratových grantů v získávání dalších</w:t>
      </w:r>
      <w:r w:rsidRPr="00A73F4F" w:rsidR="008738C4">
        <w:rPr>
          <w:rFonts w:ascii="Arial" w:hAnsi="Arial" w:cs="Arial"/>
        </w:rPr>
        <w:t xml:space="preserve"> grantů</w:t>
      </w:r>
      <w:r w:rsidRPr="00A73F4F" w:rsidR="003644F4">
        <w:rPr>
          <w:rFonts w:ascii="Arial" w:hAnsi="Arial" w:cs="Arial"/>
        </w:rPr>
        <w:t xml:space="preserve"> či </w:t>
      </w:r>
      <w:r w:rsidRPr="00A73F4F" w:rsidR="00851C2A">
        <w:rPr>
          <w:rFonts w:ascii="Arial" w:hAnsi="Arial" w:cs="Arial"/>
        </w:rPr>
        <w:t>zda</w:t>
      </w:r>
      <w:r w:rsidRPr="00A73F4F" w:rsidR="003644F4">
        <w:rPr>
          <w:rFonts w:ascii="Arial" w:hAnsi="Arial" w:cs="Arial"/>
        </w:rPr>
        <w:t xml:space="preserve"> přispělo řešení projektu </w:t>
      </w:r>
      <w:r w:rsidRPr="00A73F4F" w:rsidR="00F1045F">
        <w:rPr>
          <w:rFonts w:ascii="Arial" w:hAnsi="Arial" w:cs="Arial"/>
        </w:rPr>
        <w:t>k následnému kariérnímu růstu</w:t>
      </w:r>
      <w:r w:rsidRPr="00A73F4F" w:rsidR="00BC6B6D">
        <w:rPr>
          <w:rFonts w:ascii="Arial" w:hAnsi="Arial" w:cs="Arial"/>
        </w:rPr>
        <w:t xml:space="preserve"> či následná publikační aktivita</w:t>
      </w:r>
      <w:ins w:id="208" w:author="Petr Chorošenin" w:date="2024-06-03T14:50:00Z">
        <w:r w:rsidR="0047505F">
          <w:rPr>
            <w:rFonts w:ascii="Arial" w:hAnsi="Arial" w:cs="Arial"/>
          </w:rPr>
          <w:t>,</w:t>
        </w:r>
      </w:ins>
      <w:ins w:id="209" w:author="Petr Chorošenin" w:date="2024-06-03T14:50:00Z">
        <w:r w:rsidRPr="0047505F" w:rsidR="0047505F">
          <w:rPr>
            <w:rFonts w:ascii="Arial" w:hAnsi="Arial" w:eastAsiaTheme="minorHAnsi" w:cs="Arial"/>
            <w:bCs/>
          </w:rPr>
          <w:t xml:space="preserve"> </w:t>
        </w:r>
      </w:ins>
      <w:ins w:id="210" w:author="Petr Chorošenin" w:date="2024-06-03T14:50:00Z">
        <w:r w:rsidRPr="00002B37" w:rsidR="0047505F">
          <w:rPr>
            <w:rFonts w:ascii="Arial" w:hAnsi="Arial" w:eastAsiaTheme="minorHAnsi" w:cs="Arial"/>
            <w:bCs/>
          </w:rPr>
          <w:t>srovnání mezi úspěšnými a neúspěšnými žadateli/žadatelkami</w:t>
        </w:r>
      </w:ins>
      <w:r w:rsidRPr="00A73F4F" w:rsidR="00BC6B6D">
        <w:rPr>
          <w:rFonts w:ascii="Arial" w:hAnsi="Arial" w:cs="Arial"/>
        </w:rPr>
        <w:t>;</w:t>
      </w:r>
      <w:ins w:id="211" w:author="Petr Chorošenin" w:date="2024-06-03T14:50:00Z">
        <w:r w:rsidR="0047505F">
          <w:rPr>
            <w:rFonts w:ascii="Arial" w:hAnsi="Arial" w:cs="Arial"/>
          </w:rPr>
          <w:t xml:space="preserve"> </w:t>
        </w:r>
      </w:ins>
    </w:p>
    <w:p w:rsidR="00050565" w:rsidP="00A73F4F" w14:paraId="17C06F48" w14:textId="0E5F0AD8">
      <w:pPr>
        <w:pStyle w:val="ListParagraph"/>
        <w:numPr>
          <w:ilvl w:val="0"/>
          <w:numId w:val="56"/>
        </w:numPr>
        <w:spacing w:before="0" w:after="200"/>
        <w:jc w:val="both"/>
        <w:rPr>
          <w:ins w:id="212" w:author="Petr Chorošenin" w:date="2024-06-03T14:48:00Z"/>
          <w:rFonts w:ascii="Arial" w:hAnsi="Arial" w:cs="Arial"/>
        </w:rPr>
      </w:pPr>
      <w:r w:rsidRPr="00A73F4F">
        <w:rPr>
          <w:rFonts w:ascii="Arial" w:hAnsi="Arial" w:cs="Arial"/>
        </w:rPr>
        <w:t xml:space="preserve">počet </w:t>
      </w:r>
      <w:r w:rsidRPr="00A73F4F">
        <w:rPr>
          <w:rFonts w:ascii="Arial" w:hAnsi="Arial" w:cs="Arial"/>
        </w:rPr>
        <w:t>řešitel</w:t>
      </w:r>
      <w:r w:rsidRPr="00A73F4F">
        <w:rPr>
          <w:rFonts w:ascii="Arial" w:hAnsi="Arial" w:cs="Arial"/>
        </w:rPr>
        <w:t>ů/řešitelek, kteří</w:t>
      </w:r>
      <w:r w:rsidRPr="00A73F4F">
        <w:rPr>
          <w:rFonts w:ascii="Arial" w:hAnsi="Arial" w:cs="Arial"/>
        </w:rPr>
        <w:t xml:space="preserve"> do roku po skončení získ</w:t>
      </w:r>
      <w:r w:rsidRPr="00A73F4F">
        <w:rPr>
          <w:rFonts w:ascii="Arial" w:hAnsi="Arial" w:cs="Arial"/>
        </w:rPr>
        <w:t>a</w:t>
      </w:r>
      <w:r w:rsidRPr="00A73F4F" w:rsidR="00F71A72">
        <w:rPr>
          <w:rFonts w:ascii="Arial" w:hAnsi="Arial" w:cs="Arial"/>
        </w:rPr>
        <w:t>li</w:t>
      </w:r>
      <w:r w:rsidRPr="00A73F4F">
        <w:rPr>
          <w:rFonts w:ascii="Arial" w:hAnsi="Arial" w:cs="Arial"/>
        </w:rPr>
        <w:t xml:space="preserve"> úvazek </w:t>
      </w:r>
      <w:r w:rsidRPr="00A73F4F" w:rsidR="00212980">
        <w:rPr>
          <w:rFonts w:ascii="Arial" w:hAnsi="Arial" w:cs="Arial"/>
        </w:rPr>
        <w:t>ve výši minimálně 0,5</w:t>
      </w:r>
      <w:r w:rsidRPr="00A73F4F">
        <w:rPr>
          <w:rFonts w:ascii="Arial" w:hAnsi="Arial" w:cs="Arial"/>
        </w:rPr>
        <w:t xml:space="preserve"> na vědecké či akademické instituci a/nebo další projekt, jehož součástí je jeho mzda</w:t>
      </w:r>
      <w:ins w:id="213" w:author="Petr Chorošenin" w:date="2024-06-03T14:51:00Z">
        <w:r w:rsidR="00266787">
          <w:rPr>
            <w:rFonts w:ascii="Arial" w:hAnsi="Arial" w:cs="Arial"/>
          </w:rPr>
          <w:t>.</w:t>
        </w:r>
      </w:ins>
    </w:p>
    <w:p w:rsidR="00E6360F" w:rsidRPr="00A73F4F" w:rsidP="00A73F4F" w14:paraId="4C79D760" w14:textId="77777777">
      <w:pPr>
        <w:spacing w:after="200"/>
        <w:jc w:val="both"/>
        <w:rPr>
          <w:rFonts w:ascii="Arial" w:hAnsi="Arial" w:cs="Arial"/>
          <w:sz w:val="22"/>
          <w:szCs w:val="22"/>
        </w:rPr>
      </w:pPr>
      <w:r w:rsidRPr="00A73F4F">
        <w:rPr>
          <w:rFonts w:ascii="Arial" w:hAnsi="Arial" w:cs="Arial"/>
          <w:sz w:val="22"/>
          <w:szCs w:val="22"/>
        </w:rPr>
        <w:t xml:space="preserve">Dále bude </w:t>
      </w:r>
      <w:r w:rsidRPr="00A73F4F" w:rsidR="4EF5F885">
        <w:rPr>
          <w:rFonts w:ascii="Arial" w:hAnsi="Arial" w:cs="Arial"/>
          <w:sz w:val="22"/>
          <w:szCs w:val="22"/>
        </w:rPr>
        <w:t>sledováno</w:t>
      </w:r>
      <w:r w:rsidRPr="00A73F4F">
        <w:rPr>
          <w:rFonts w:ascii="Arial" w:hAnsi="Arial" w:cs="Arial"/>
          <w:sz w:val="22"/>
          <w:szCs w:val="22"/>
        </w:rPr>
        <w:t xml:space="preserve"> čerpání finančních prostředků a efektivita jejich využití</w:t>
      </w:r>
      <w:r w:rsidRPr="00A73F4F" w:rsidR="7E6DE64E">
        <w:rPr>
          <w:rFonts w:ascii="Arial" w:hAnsi="Arial" w:cs="Arial"/>
          <w:sz w:val="22"/>
          <w:szCs w:val="22"/>
        </w:rPr>
        <w:t xml:space="preserve">, </w:t>
      </w:r>
      <w:r w:rsidRPr="00A73F4F" w:rsidR="4FB8EE8B">
        <w:rPr>
          <w:rFonts w:ascii="Arial" w:hAnsi="Arial" w:cs="Arial"/>
          <w:sz w:val="22"/>
          <w:szCs w:val="22"/>
        </w:rPr>
        <w:t xml:space="preserve">detailnější struktura </w:t>
      </w:r>
      <w:r w:rsidRPr="00A73F4F" w:rsidR="785BFE32">
        <w:rPr>
          <w:rFonts w:ascii="Arial" w:hAnsi="Arial" w:cs="Arial"/>
          <w:sz w:val="22"/>
          <w:szCs w:val="22"/>
        </w:rPr>
        <w:t>poměr</w:t>
      </w:r>
      <w:r w:rsidR="00A73F4F">
        <w:rPr>
          <w:rFonts w:ascii="Arial" w:hAnsi="Arial" w:cs="Arial"/>
          <w:sz w:val="22"/>
          <w:szCs w:val="22"/>
        </w:rPr>
        <w:t>u</w:t>
      </w:r>
      <w:r w:rsidRPr="00A73F4F" w:rsidR="785BFE32">
        <w:rPr>
          <w:rFonts w:ascii="Arial" w:hAnsi="Arial" w:cs="Arial"/>
          <w:sz w:val="22"/>
          <w:szCs w:val="22"/>
        </w:rPr>
        <w:t xml:space="preserve"> mužů a žen v roli řešitelů projektů</w:t>
      </w:r>
      <w:r w:rsidRPr="00A73F4F" w:rsidR="554AFC02">
        <w:rPr>
          <w:rFonts w:ascii="Arial" w:hAnsi="Arial" w:cs="Arial"/>
          <w:sz w:val="22"/>
          <w:szCs w:val="22"/>
        </w:rPr>
        <w:t xml:space="preserve"> a využitelnost výsledků výzkumu ve vztahu k</w:t>
      </w:r>
      <w:r w:rsidRPr="00A73F4F" w:rsidR="01709BBB">
        <w:rPr>
          <w:rFonts w:ascii="Arial" w:hAnsi="Arial" w:cs="Arial"/>
          <w:sz w:val="22"/>
          <w:szCs w:val="22"/>
        </w:rPr>
        <w:t> </w:t>
      </w:r>
      <w:r w:rsidRPr="00A73F4F" w:rsidR="554AFC02">
        <w:rPr>
          <w:rFonts w:ascii="Arial" w:hAnsi="Arial" w:cs="Arial"/>
          <w:sz w:val="22"/>
          <w:szCs w:val="22"/>
        </w:rPr>
        <w:t>rovnosti žen a mužů</w:t>
      </w:r>
      <w:r w:rsidRPr="00A73F4F">
        <w:rPr>
          <w:rFonts w:ascii="Arial" w:hAnsi="Arial" w:cs="Arial"/>
          <w:sz w:val="22"/>
          <w:szCs w:val="22"/>
        </w:rPr>
        <w:t>.</w:t>
      </w:r>
    </w:p>
    <w:p w:rsidR="00DE54E1" w:rsidP="00A73F4F" w14:paraId="79485CE2" w14:textId="4B1F13CB">
      <w:pPr>
        <w:spacing w:after="200"/>
        <w:jc w:val="both"/>
        <w:rPr>
          <w:rFonts w:ascii="Arial" w:hAnsi="Arial" w:cs="Arial"/>
          <w:sz w:val="22"/>
          <w:szCs w:val="22"/>
        </w:rPr>
      </w:pPr>
      <w:r w:rsidRPr="00A73F4F">
        <w:rPr>
          <w:rFonts w:ascii="Arial" w:hAnsi="Arial" w:cs="Arial"/>
          <w:sz w:val="22"/>
          <w:szCs w:val="22"/>
        </w:rPr>
        <w:t>Dále bude sledována kvalita dosažených výsledků doložená výskytem špičkových publikací definovaných v souladu s Metodikou 2017+.</w:t>
      </w:r>
    </w:p>
    <w:p w:rsidR="001338D2" w:rsidRPr="0056171A" w:rsidP="0037596E" w14:paraId="19468506" w14:textId="42991E4C">
      <w:pPr>
        <w:spacing w:after="120"/>
        <w:jc w:val="both"/>
        <w:rPr>
          <w:rFonts w:ascii="Arial" w:hAnsi="Arial" w:cs="Arial"/>
          <w:sz w:val="22"/>
          <w:szCs w:val="22"/>
        </w:rPr>
      </w:pPr>
      <w:r w:rsidRPr="00A73F4F">
        <w:rPr>
          <w:rFonts w:ascii="Arial" w:hAnsi="Arial" w:cs="Arial"/>
          <w:sz w:val="22"/>
          <w:szCs w:val="22"/>
        </w:rPr>
        <w:t>Pro účely hodnocení skupiny grantových projektů bude sledováno</w:t>
      </w:r>
      <w:r>
        <w:rPr>
          <w:rFonts w:ascii="Arial" w:hAnsi="Arial" w:cs="Arial"/>
          <w:sz w:val="22"/>
          <w:szCs w:val="22"/>
        </w:rPr>
        <w:t>,</w:t>
      </w:r>
      <w:r w:rsidRPr="00A73F4F">
        <w:rPr>
          <w:rFonts w:ascii="Arial" w:hAnsi="Arial" w:cs="Arial"/>
          <w:sz w:val="22"/>
          <w:szCs w:val="22"/>
        </w:rPr>
        <w:t xml:space="preserve"> </w:t>
      </w:r>
      <w:r w:rsidR="00D31FA1">
        <w:rPr>
          <w:rFonts w:ascii="Arial" w:hAnsi="Arial" w:cs="Arial"/>
          <w:sz w:val="22"/>
          <w:szCs w:val="22"/>
        </w:rPr>
        <w:t>zda řešitelé</w:t>
      </w:r>
      <w:r w:rsidR="007F73F0">
        <w:rPr>
          <w:rFonts w:ascii="Arial" w:hAnsi="Arial" w:cs="Arial"/>
          <w:sz w:val="22"/>
          <w:szCs w:val="22"/>
        </w:rPr>
        <w:t>/</w:t>
      </w:r>
      <w:r w:rsidR="007F73F0">
        <w:rPr>
          <w:rFonts w:ascii="Arial" w:hAnsi="Arial" w:cs="Arial"/>
          <w:sz w:val="22"/>
          <w:szCs w:val="22"/>
        </w:rPr>
        <w:t>ky</w:t>
      </w:r>
      <w:r w:rsidRPr="00A73F4F">
        <w:rPr>
          <w:rFonts w:ascii="Arial" w:hAnsi="Arial" w:cs="Arial"/>
          <w:sz w:val="22"/>
          <w:szCs w:val="22"/>
        </w:rPr>
        <w:t xml:space="preserve"> do roku po </w:t>
      </w:r>
      <w:r w:rsidRPr="0056171A">
        <w:rPr>
          <w:rFonts w:ascii="Arial" w:hAnsi="Arial" w:cs="Arial"/>
          <w:sz w:val="22"/>
          <w:szCs w:val="22"/>
        </w:rPr>
        <w:t xml:space="preserve">skončení </w:t>
      </w:r>
      <w:r w:rsidR="00221B3F">
        <w:rPr>
          <w:rFonts w:ascii="Arial" w:hAnsi="Arial" w:cs="Arial"/>
          <w:sz w:val="22"/>
          <w:szCs w:val="22"/>
        </w:rPr>
        <w:t xml:space="preserve">projektu </w:t>
      </w:r>
      <w:r w:rsidRPr="0056171A">
        <w:rPr>
          <w:rFonts w:ascii="Arial" w:hAnsi="Arial" w:cs="Arial"/>
          <w:sz w:val="22"/>
          <w:szCs w:val="22"/>
        </w:rPr>
        <w:t>získ</w:t>
      </w:r>
      <w:r w:rsidR="00221B3F">
        <w:rPr>
          <w:rFonts w:ascii="Arial" w:hAnsi="Arial" w:cs="Arial"/>
          <w:sz w:val="22"/>
          <w:szCs w:val="22"/>
        </w:rPr>
        <w:t xml:space="preserve">ají </w:t>
      </w:r>
      <w:r w:rsidRPr="0056171A">
        <w:rPr>
          <w:rFonts w:ascii="Arial" w:hAnsi="Arial" w:cs="Arial"/>
          <w:sz w:val="22"/>
          <w:szCs w:val="22"/>
        </w:rPr>
        <w:t xml:space="preserve">úvazek </w:t>
      </w:r>
      <w:r w:rsidR="00C4655A">
        <w:rPr>
          <w:rFonts w:ascii="Arial" w:hAnsi="Arial" w:cs="Arial"/>
          <w:sz w:val="22"/>
          <w:szCs w:val="22"/>
        </w:rPr>
        <w:t>alespoň</w:t>
      </w:r>
      <w:r w:rsidRPr="0056171A" w:rsidR="00C4655A">
        <w:rPr>
          <w:rFonts w:ascii="Arial" w:hAnsi="Arial" w:cs="Arial"/>
          <w:sz w:val="22"/>
          <w:szCs w:val="22"/>
        </w:rPr>
        <w:t xml:space="preserve"> </w:t>
      </w:r>
      <w:r w:rsidRPr="0056171A">
        <w:rPr>
          <w:rFonts w:ascii="Arial" w:hAnsi="Arial" w:cs="Arial"/>
          <w:sz w:val="22"/>
          <w:szCs w:val="22"/>
        </w:rPr>
        <w:t>50</w:t>
      </w:r>
      <w:r>
        <w:rPr>
          <w:rFonts w:ascii="Arial" w:hAnsi="Arial" w:cs="Arial"/>
          <w:sz w:val="22"/>
          <w:szCs w:val="22"/>
        </w:rPr>
        <w:t xml:space="preserve"> </w:t>
      </w:r>
      <w:r w:rsidRPr="0056171A">
        <w:rPr>
          <w:rFonts w:ascii="Arial" w:hAnsi="Arial" w:cs="Arial"/>
          <w:sz w:val="22"/>
          <w:szCs w:val="22"/>
        </w:rPr>
        <w:t>% na vědecké či akademické instituci a/nebo další projekt, jehož součástí je mzda</w:t>
      </w:r>
      <w:r>
        <w:rPr>
          <w:rFonts w:ascii="Arial" w:hAnsi="Arial" w:cs="Arial"/>
          <w:sz w:val="22"/>
          <w:szCs w:val="22"/>
        </w:rPr>
        <w:t>.</w:t>
      </w:r>
      <w:r w:rsidR="00C4655A">
        <w:rPr>
          <w:rFonts w:ascii="Arial" w:hAnsi="Arial" w:cs="Arial"/>
          <w:sz w:val="22"/>
          <w:szCs w:val="22"/>
        </w:rPr>
        <w:t xml:space="preserve"> </w:t>
      </w:r>
    </w:p>
    <w:p w:rsidR="001467AF" w:rsidRPr="0056171A" w:rsidP="00A73F4F" w14:paraId="6820303A" w14:textId="545726A1">
      <w:pPr>
        <w:spacing w:after="200"/>
        <w:jc w:val="both"/>
        <w:rPr>
          <w:rFonts w:ascii="Arial" w:hAnsi="Arial" w:cs="Arial"/>
          <w:sz w:val="22"/>
          <w:szCs w:val="22"/>
        </w:rPr>
      </w:pPr>
      <w:ins w:id="214" w:author="Petr Chorošenin" w:date="2024-06-03T13:59:00Z">
        <w:r>
          <w:rPr>
            <w:rFonts w:ascii="Arial" w:hAnsi="Arial" w:cs="Arial"/>
            <w:sz w:val="22"/>
            <w:szCs w:val="22"/>
          </w:rPr>
          <w:t xml:space="preserve">První </w:t>
        </w:r>
      </w:ins>
      <w:ins w:id="215" w:author="Petr Chorošenin" w:date="2024-06-03T13:59:00Z">
        <w:r w:rsidRPr="00964828">
          <w:rPr>
            <w:rFonts w:ascii="Arial" w:hAnsi="Arial" w:cs="Arial"/>
            <w:sz w:val="22"/>
            <w:szCs w:val="22"/>
          </w:rPr>
          <w:t xml:space="preserve">průběžné vyhodnocení skupiny grantových projektů Návratové granty </w:t>
        </w:r>
      </w:ins>
      <w:ins w:id="216" w:author="Petr Chorošenin" w:date="2024-06-03T13:59:00Z">
        <w:r>
          <w:rPr>
            <w:rFonts w:ascii="Arial" w:hAnsi="Arial" w:cs="Arial"/>
            <w:sz w:val="22"/>
            <w:szCs w:val="22"/>
          </w:rPr>
          <w:t xml:space="preserve">proběhne </w:t>
        </w:r>
      </w:ins>
      <w:ins w:id="217" w:author="Petr Chorošenin" w:date="2024-06-03T13:59:00Z">
        <w:r w:rsidRPr="00964828">
          <w:rPr>
            <w:rFonts w:ascii="Arial" w:hAnsi="Arial" w:cs="Arial"/>
            <w:sz w:val="22"/>
            <w:szCs w:val="22"/>
          </w:rPr>
          <w:t>v termínu stanoveném po ukončení prvních třech veřejných soutěží, nejpozději však do pěti let od vyhlášení první veřejné soutěže</w:t>
        </w:r>
      </w:ins>
      <w:ins w:id="218" w:author="Petr Chorošenin" w:date="2024-06-03T14:00:00Z">
        <w:r>
          <w:rPr>
            <w:rFonts w:ascii="Arial" w:hAnsi="Arial" w:cs="Arial"/>
            <w:sz w:val="22"/>
            <w:szCs w:val="22"/>
          </w:rPr>
          <w:t>.</w:t>
        </w:r>
      </w:ins>
      <w:ins w:id="219" w:author="Petr Chorošenin" w:date="2024-06-03T13:59:00Z">
        <w:r w:rsidRPr="00964828">
          <w:rPr>
            <w:rFonts w:ascii="Arial" w:hAnsi="Arial" w:cs="Arial"/>
            <w:sz w:val="22"/>
            <w:szCs w:val="22"/>
          </w:rPr>
          <w:t xml:space="preserve"> </w:t>
        </w:r>
      </w:ins>
      <w:del w:id="220" w:author="Petr Chorošenin" w:date="2024-06-03T14:00:00Z">
        <w:r w:rsidRPr="0056171A" w:rsidR="00101D76">
          <w:rPr>
            <w:rFonts w:ascii="Arial" w:hAnsi="Arial" w:cs="Arial"/>
            <w:sz w:val="22"/>
            <w:szCs w:val="22"/>
          </w:rPr>
          <w:delText xml:space="preserve">Po prvních třech </w:delText>
        </w:r>
      </w:del>
      <w:del w:id="221" w:author="Petr Chorošenin" w:date="2024-06-03T14:00:00Z">
        <w:r w:rsidRPr="0056171A" w:rsidR="00E20F9A">
          <w:rPr>
            <w:rFonts w:ascii="Arial" w:hAnsi="Arial" w:cs="Arial"/>
            <w:sz w:val="22"/>
            <w:szCs w:val="22"/>
          </w:rPr>
          <w:delText>letech trvání této skupiny grantových projektů</w:delText>
        </w:r>
      </w:del>
      <w:del w:id="222" w:author="Petr Chorošenin" w:date="2024-06-03T14:00:00Z">
        <w:r w:rsidRPr="0056171A" w:rsidR="00101D76">
          <w:rPr>
            <w:rFonts w:ascii="Arial" w:hAnsi="Arial" w:cs="Arial"/>
            <w:sz w:val="22"/>
            <w:szCs w:val="22"/>
          </w:rPr>
          <w:delText xml:space="preserve"> bude stanoven termín průběžného vyhodnocení skupiny grant</w:delText>
        </w:r>
      </w:del>
      <w:del w:id="223" w:author="Petr Chorošenin" w:date="2024-06-03T14:00:00Z">
        <w:r w:rsidRPr="0056171A" w:rsidR="003D0A68">
          <w:rPr>
            <w:rFonts w:ascii="Arial" w:hAnsi="Arial" w:cs="Arial"/>
            <w:sz w:val="22"/>
            <w:szCs w:val="22"/>
          </w:rPr>
          <w:delText>ových projektů</w:delText>
        </w:r>
      </w:del>
      <w:del w:id="224" w:author="Petr Chorošenin" w:date="2024-06-03T14:00:00Z">
        <w:r w:rsidRPr="0056171A" w:rsidR="00101D76">
          <w:rPr>
            <w:rFonts w:ascii="Arial" w:hAnsi="Arial" w:cs="Arial"/>
            <w:sz w:val="22"/>
            <w:szCs w:val="22"/>
          </w:rPr>
          <w:delText xml:space="preserve"> provedeného na základě monitorování projektů. </w:delText>
        </w:r>
      </w:del>
      <w:r w:rsidRPr="0056171A" w:rsidR="00101D76">
        <w:rPr>
          <w:rFonts w:ascii="Arial" w:hAnsi="Arial" w:cs="Arial"/>
          <w:sz w:val="22"/>
          <w:szCs w:val="22"/>
        </w:rPr>
        <w:t>Na základě tohoto průběžného vyhodnocení bude možné provést případnou modifikaci skupiny grant</w:t>
      </w:r>
      <w:r w:rsidRPr="0056171A" w:rsidR="003D0A68">
        <w:rPr>
          <w:rFonts w:ascii="Arial" w:hAnsi="Arial" w:cs="Arial"/>
          <w:sz w:val="22"/>
          <w:szCs w:val="22"/>
        </w:rPr>
        <w:t>ových projektů</w:t>
      </w:r>
      <w:r w:rsidRPr="0056171A" w:rsidR="00101D76">
        <w:rPr>
          <w:rFonts w:ascii="Arial" w:hAnsi="Arial" w:cs="Arial"/>
          <w:sz w:val="22"/>
          <w:szCs w:val="22"/>
        </w:rPr>
        <w:t xml:space="preserve"> </w:t>
      </w:r>
      <w:r w:rsidRPr="0056171A" w:rsidR="00FC3D94">
        <w:rPr>
          <w:rFonts w:ascii="Arial" w:hAnsi="Arial" w:cs="Arial"/>
          <w:sz w:val="22"/>
          <w:szCs w:val="22"/>
        </w:rPr>
        <w:t>Návratové granty</w:t>
      </w:r>
      <w:r w:rsidRPr="0056171A" w:rsidR="00101D76">
        <w:rPr>
          <w:rFonts w:ascii="Arial" w:hAnsi="Arial" w:cs="Arial"/>
          <w:sz w:val="22"/>
          <w:szCs w:val="22"/>
        </w:rPr>
        <w:t>, včetně úpravy délky trvání nebo doby řešení projektů.</w:t>
      </w:r>
    </w:p>
    <w:p w:rsidR="00101D76" w:rsidRPr="0056171A" w:rsidP="00A73F4F" w14:paraId="35E71117" w14:textId="5EFCBA53">
      <w:pPr>
        <w:spacing w:after="200"/>
        <w:jc w:val="both"/>
        <w:rPr>
          <w:rFonts w:ascii="Arial" w:hAnsi="Arial" w:cs="Arial"/>
          <w:sz w:val="22"/>
          <w:szCs w:val="22"/>
        </w:rPr>
      </w:pPr>
      <w:del w:id="225" w:author="Petr Chorošenin" w:date="2024-06-03T14:01:00Z">
        <w:r w:rsidRPr="0056171A">
          <w:rPr>
            <w:rFonts w:ascii="Arial" w:hAnsi="Arial" w:cs="Arial"/>
            <w:sz w:val="22"/>
            <w:szCs w:val="22"/>
          </w:rPr>
          <w:delText xml:space="preserve">První vyhodnocení hlavního i dílčích cílů skupiny grantových projektů </w:delText>
        </w:r>
      </w:del>
      <w:del w:id="226" w:author="Petr Chorošenin" w:date="2024-06-03T14:01:00Z">
        <w:r w:rsidRPr="0056171A" w:rsidR="00FC3D94">
          <w:rPr>
            <w:rFonts w:ascii="Arial" w:hAnsi="Arial" w:cs="Arial"/>
            <w:sz w:val="22"/>
            <w:szCs w:val="22"/>
          </w:rPr>
          <w:delText>Návratové granty</w:delText>
        </w:r>
      </w:del>
      <w:del w:id="227" w:author="Petr Chorošenin" w:date="2024-06-03T14:01:00Z">
        <w:r w:rsidRPr="0056171A" w:rsidR="00C65C30">
          <w:rPr>
            <w:rFonts w:ascii="Arial" w:hAnsi="Arial" w:cs="Arial"/>
            <w:sz w:val="22"/>
            <w:szCs w:val="22"/>
          </w:rPr>
          <w:delText xml:space="preserve"> </w:delText>
        </w:r>
      </w:del>
      <w:del w:id="228" w:author="Petr Chorošenin" w:date="2024-06-03T14:01:00Z">
        <w:r w:rsidRPr="0056171A">
          <w:rPr>
            <w:rFonts w:ascii="Arial" w:hAnsi="Arial" w:cs="Arial"/>
            <w:sz w:val="22"/>
            <w:szCs w:val="22"/>
          </w:rPr>
          <w:delText xml:space="preserve">proběhne </w:delText>
        </w:r>
      </w:del>
      <w:del w:id="229" w:author="Petr Chorošenin" w:date="2024-06-03T14:01:00Z">
        <w:r w:rsidRPr="0056171A" w:rsidR="00E20F9A">
          <w:rPr>
            <w:rFonts w:ascii="Arial" w:hAnsi="Arial" w:cs="Arial"/>
            <w:sz w:val="22"/>
            <w:szCs w:val="22"/>
          </w:rPr>
          <w:delText>po šesti letech</w:delText>
        </w:r>
      </w:del>
      <w:del w:id="230" w:author="Petr Chorošenin" w:date="2024-06-03T14:01:00Z">
        <w:r w:rsidRPr="0056171A" w:rsidR="000A6A71">
          <w:rPr>
            <w:rFonts w:ascii="Arial" w:hAnsi="Arial" w:cs="Arial"/>
            <w:sz w:val="22"/>
            <w:szCs w:val="22"/>
          </w:rPr>
          <w:delText xml:space="preserve"> jejího trvání</w:delText>
        </w:r>
      </w:del>
      <w:del w:id="231" w:author="Petr Chorošenin" w:date="2024-06-03T14:01:00Z">
        <w:r w:rsidRPr="0056171A">
          <w:rPr>
            <w:rFonts w:ascii="Arial" w:hAnsi="Arial" w:cs="Arial"/>
            <w:sz w:val="22"/>
            <w:szCs w:val="22"/>
          </w:rPr>
          <w:delText>, n</w:delText>
        </w:r>
      </w:del>
      <w:ins w:id="232" w:author="Petr Chorošenin" w:date="2024-06-03T14:01:00Z">
        <w:r w:rsidR="003770E3">
          <w:rPr>
            <w:rFonts w:ascii="Arial" w:hAnsi="Arial" w:cs="Arial"/>
            <w:sz w:val="22"/>
            <w:szCs w:val="22"/>
          </w:rPr>
          <w:t>N</w:t>
        </w:r>
      </w:ins>
      <w:r w:rsidRPr="0056171A">
        <w:rPr>
          <w:rFonts w:ascii="Arial" w:hAnsi="Arial" w:cs="Arial"/>
          <w:sz w:val="22"/>
          <w:szCs w:val="22"/>
        </w:rPr>
        <w:t xml:space="preserve">ásledně bude hodnocení probíhat ve </w:t>
      </w:r>
      <w:r w:rsidRPr="0056171A" w:rsidR="00717B5C">
        <w:rPr>
          <w:rFonts w:ascii="Arial" w:hAnsi="Arial" w:cs="Arial"/>
          <w:sz w:val="22"/>
          <w:szCs w:val="22"/>
        </w:rPr>
        <w:t>dvouletých </w:t>
      </w:r>
      <w:r w:rsidRPr="0056171A">
        <w:rPr>
          <w:rFonts w:ascii="Arial" w:hAnsi="Arial" w:cs="Arial"/>
          <w:sz w:val="22"/>
          <w:szCs w:val="22"/>
        </w:rPr>
        <w:t>intervalech.</w:t>
      </w:r>
      <w:r w:rsidRPr="0056171A" w:rsidR="00BB3C7D">
        <w:rPr>
          <w:rFonts w:ascii="Arial" w:hAnsi="Arial" w:cs="Arial"/>
          <w:sz w:val="22"/>
          <w:szCs w:val="22"/>
        </w:rPr>
        <w:t xml:space="preserve"> </w:t>
      </w:r>
      <w:r w:rsidRPr="0056171A" w:rsidR="00583B46">
        <w:rPr>
          <w:rFonts w:ascii="Arial" w:hAnsi="Arial" w:cs="Arial"/>
          <w:sz w:val="22"/>
          <w:szCs w:val="22"/>
        </w:rPr>
        <w:t>Klíčové indikátory</w:t>
      </w:r>
      <w:r w:rsidRPr="0056171A" w:rsidR="001F21CB">
        <w:rPr>
          <w:rFonts w:ascii="Arial" w:hAnsi="Arial" w:cs="Arial"/>
          <w:sz w:val="22"/>
          <w:szCs w:val="22"/>
        </w:rPr>
        <w:t xml:space="preserve"> budou vyhodnocovány průběžně</w:t>
      </w:r>
      <w:r w:rsidRPr="0056171A" w:rsidR="00C03FF6">
        <w:rPr>
          <w:rFonts w:ascii="Arial" w:hAnsi="Arial" w:cs="Arial"/>
          <w:sz w:val="22"/>
          <w:szCs w:val="22"/>
        </w:rPr>
        <w:t>.</w:t>
      </w:r>
      <w:r w:rsidRPr="0056171A" w:rsidR="001F21CB">
        <w:rPr>
          <w:rFonts w:ascii="Arial" w:hAnsi="Arial" w:cs="Arial"/>
          <w:sz w:val="22"/>
          <w:szCs w:val="22"/>
        </w:rPr>
        <w:t xml:space="preserve"> </w:t>
      </w:r>
      <w:ins w:id="233" w:author="Petr Chorošenin" w:date="2024-06-03T13:57:00Z">
        <w:r w:rsidR="00E92F3A">
          <w:rPr>
            <w:rFonts w:ascii="Arial" w:hAnsi="Arial" w:cs="Arial"/>
            <w:sz w:val="22"/>
            <w:szCs w:val="22"/>
          </w:rPr>
          <w:t>V případě, že se ukáže, že tato skupina grantových projektů dosahuje deklarovaných cílů, bude možné tuto skupinu grantových projektů opakovaně prodloužit.</w:t>
        </w:r>
      </w:ins>
    </w:p>
    <w:p w:rsidR="00900229" w:rsidP="00A73F4F" w14:paraId="7781FAC5" w14:textId="77777777">
      <w:pPr>
        <w:spacing w:after="200"/>
        <w:jc w:val="both"/>
        <w:rPr>
          <w:ins w:id="234" w:author="Petr Chorošenin" w:date="2024-06-03T12:46:00Z"/>
          <w:rFonts w:ascii="Arial" w:hAnsi="Arial" w:cs="Arial"/>
          <w:sz w:val="22"/>
          <w:szCs w:val="22"/>
        </w:rPr>
      </w:pPr>
      <w:r w:rsidRPr="0056171A">
        <w:rPr>
          <w:rFonts w:ascii="Arial" w:hAnsi="Arial" w:cs="Arial"/>
          <w:sz w:val="22"/>
          <w:szCs w:val="22"/>
        </w:rPr>
        <w:t xml:space="preserve">V souladu s povahou výsledků v základním výzkumu </w:t>
      </w:r>
      <w:r w:rsidRPr="0056171A" w:rsidR="008A75CC">
        <w:rPr>
          <w:rFonts w:ascii="Arial" w:hAnsi="Arial" w:cs="Arial"/>
          <w:sz w:val="22"/>
          <w:szCs w:val="22"/>
        </w:rPr>
        <w:t xml:space="preserve">a vzhledem k povaze </w:t>
      </w:r>
      <w:r w:rsidRPr="0056171A" w:rsidR="00347982">
        <w:rPr>
          <w:rFonts w:ascii="Arial" w:hAnsi="Arial" w:cs="Arial"/>
          <w:sz w:val="22"/>
          <w:szCs w:val="22"/>
        </w:rPr>
        <w:t xml:space="preserve">projektů </w:t>
      </w:r>
      <w:r w:rsidRPr="0056171A" w:rsidR="00FC3D94">
        <w:rPr>
          <w:rFonts w:ascii="Arial" w:hAnsi="Arial" w:cs="Arial"/>
          <w:sz w:val="22"/>
          <w:szCs w:val="22"/>
        </w:rPr>
        <w:t>Návratové granty</w:t>
      </w:r>
      <w:r w:rsidRPr="0056171A" w:rsidR="00347982">
        <w:rPr>
          <w:rFonts w:ascii="Arial" w:hAnsi="Arial" w:cs="Arial"/>
          <w:sz w:val="22"/>
          <w:szCs w:val="22"/>
        </w:rPr>
        <w:t xml:space="preserve"> bude za splnění cílů skupiny grantových projektů považováno</w:t>
      </w:r>
      <w:ins w:id="235" w:author="Petr Chorošenin" w:date="2024-06-03T12:46:00Z">
        <w:r>
          <w:rPr>
            <w:rFonts w:ascii="Arial" w:hAnsi="Arial" w:cs="Arial"/>
            <w:sz w:val="22"/>
            <w:szCs w:val="22"/>
          </w:rPr>
          <w:t>:</w:t>
        </w:r>
      </w:ins>
    </w:p>
    <w:p w:rsidR="002D3B69" w:rsidP="00A73F4F" w14:paraId="7C876808" w14:textId="43254866">
      <w:pPr>
        <w:spacing w:after="200"/>
        <w:jc w:val="both"/>
        <w:rPr>
          <w:ins w:id="236" w:author="Petr Chorošenin" w:date="2024-06-03T12:42:00Z"/>
          <w:rFonts w:ascii="Arial" w:hAnsi="Arial" w:cs="Arial"/>
          <w:sz w:val="22"/>
          <w:szCs w:val="22"/>
        </w:rPr>
      </w:pPr>
      <w:ins w:id="237" w:author="Petr Chorošenin" w:date="2024-06-03T12:47:00Z">
        <w:r>
          <w:rPr>
            <w:rFonts w:ascii="Arial" w:hAnsi="Arial" w:cs="Arial"/>
            <w:sz w:val="22"/>
            <w:szCs w:val="22"/>
          </w:rPr>
          <w:t>I.</w:t>
        </w:r>
      </w:ins>
      <w:r w:rsidRPr="0056171A" w:rsidR="00347982">
        <w:rPr>
          <w:rFonts w:ascii="Arial" w:hAnsi="Arial" w:cs="Arial"/>
          <w:sz w:val="22"/>
          <w:szCs w:val="22"/>
        </w:rPr>
        <w:t xml:space="preserve"> </w:t>
      </w:r>
      <w:del w:id="238" w:author="Petr Chorošenin" w:date="2024-06-03T12:47:00Z">
        <w:r w:rsidRPr="0056171A" w:rsidR="00E706AB">
          <w:rPr>
            <w:rFonts w:ascii="Arial" w:hAnsi="Arial" w:cs="Arial"/>
            <w:sz w:val="22"/>
            <w:szCs w:val="22"/>
          </w:rPr>
          <w:delText xml:space="preserve">zlepšování a růst hodnot </w:delText>
        </w:r>
      </w:del>
      <w:del w:id="239" w:author="Petr Chorošenin" w:date="2024-06-03T12:47:00Z">
        <w:r w:rsidRPr="0056171A" w:rsidR="001F21CB">
          <w:rPr>
            <w:rFonts w:ascii="Arial" w:hAnsi="Arial" w:cs="Arial"/>
            <w:sz w:val="22"/>
            <w:szCs w:val="22"/>
          </w:rPr>
          <w:delText xml:space="preserve">výše </w:delText>
        </w:r>
      </w:del>
      <w:del w:id="240" w:author="Petr Chorošenin" w:date="2024-06-03T12:47:00Z">
        <w:r w:rsidRPr="0056171A" w:rsidR="00E706AB">
          <w:rPr>
            <w:rFonts w:ascii="Arial" w:hAnsi="Arial" w:cs="Arial"/>
            <w:sz w:val="22"/>
            <w:szCs w:val="22"/>
          </w:rPr>
          <w:delText>sledovaných</w:delText>
        </w:r>
      </w:del>
      <w:del w:id="241" w:author="Petr Chorošenin" w:date="2024-06-03T12:47:00Z">
        <w:r w:rsidRPr="0056171A" w:rsidR="001F21CB">
          <w:rPr>
            <w:rFonts w:ascii="Arial" w:hAnsi="Arial" w:cs="Arial"/>
            <w:sz w:val="22"/>
            <w:szCs w:val="22"/>
          </w:rPr>
          <w:delText xml:space="preserve"> indikátorů a </w:delText>
        </w:r>
      </w:del>
      <w:r w:rsidRPr="0056171A" w:rsidR="00347982">
        <w:rPr>
          <w:rFonts w:ascii="Arial" w:hAnsi="Arial" w:cs="Arial"/>
          <w:sz w:val="22"/>
          <w:szCs w:val="22"/>
        </w:rPr>
        <w:t>úspěšné ukončení (tj</w:t>
      </w:r>
      <w:r w:rsidRPr="0056171A" w:rsidR="00F55A70">
        <w:rPr>
          <w:rFonts w:ascii="Arial" w:hAnsi="Arial" w:cs="Arial"/>
          <w:sz w:val="22"/>
          <w:szCs w:val="22"/>
        </w:rPr>
        <w:t>. </w:t>
      </w:r>
      <w:r w:rsidRPr="0056171A" w:rsidR="00347982">
        <w:rPr>
          <w:rFonts w:ascii="Arial" w:hAnsi="Arial" w:cs="Arial"/>
          <w:sz w:val="22"/>
          <w:szCs w:val="22"/>
        </w:rPr>
        <w:t xml:space="preserve">projekt </w:t>
      </w:r>
      <w:r w:rsidRPr="0056171A" w:rsidR="005710BC">
        <w:rPr>
          <w:rFonts w:ascii="Arial" w:hAnsi="Arial" w:cs="Arial"/>
          <w:sz w:val="22"/>
          <w:szCs w:val="22"/>
        </w:rPr>
        <w:t xml:space="preserve">bude </w:t>
      </w:r>
      <w:r w:rsidRPr="0056171A" w:rsidR="00347982">
        <w:rPr>
          <w:rFonts w:ascii="Arial" w:hAnsi="Arial" w:cs="Arial"/>
          <w:sz w:val="22"/>
          <w:szCs w:val="22"/>
        </w:rPr>
        <w:t>klasifikován jako „splněn“</w:t>
      </w:r>
      <w:r w:rsidRPr="0056171A" w:rsidR="0092016C">
        <w:rPr>
          <w:rFonts w:ascii="Arial" w:hAnsi="Arial" w:cs="Arial"/>
          <w:sz w:val="22"/>
          <w:szCs w:val="22"/>
        </w:rPr>
        <w:t xml:space="preserve"> </w:t>
      </w:r>
      <w:r w:rsidRPr="0056171A" w:rsidR="00FD7FC5">
        <w:rPr>
          <w:rFonts w:ascii="Arial" w:hAnsi="Arial" w:cs="Arial"/>
          <w:sz w:val="22"/>
          <w:szCs w:val="22"/>
        </w:rPr>
        <w:t>nebo „vynikající“, viz předchozí čl</w:t>
      </w:r>
      <w:r w:rsidRPr="00A73F4F" w:rsidR="00266FA1">
        <w:rPr>
          <w:rFonts w:ascii="Arial" w:hAnsi="Arial" w:cs="Arial"/>
          <w:sz w:val="22"/>
          <w:szCs w:val="22"/>
        </w:rPr>
        <w:t>.</w:t>
      </w:r>
      <w:ins w:id="242" w:author="Petr Chorošenin" w:date="2024-06-03T12:47:00Z">
        <w:r>
          <w:rPr>
            <w:rFonts w:ascii="Arial" w:hAnsi="Arial" w:cs="Arial"/>
            <w:sz w:val="22"/>
            <w:szCs w:val="22"/>
          </w:rPr>
          <w:t xml:space="preserve"> 19</w:t>
        </w:r>
      </w:ins>
      <w:r w:rsidRPr="00A73F4F" w:rsidR="00347982">
        <w:rPr>
          <w:rFonts w:ascii="Arial" w:hAnsi="Arial" w:cs="Arial"/>
          <w:sz w:val="22"/>
          <w:szCs w:val="22"/>
        </w:rPr>
        <w:t xml:space="preserve">) </w:t>
      </w:r>
      <w:r w:rsidRPr="00A73F4F" w:rsidR="00BB3C7D">
        <w:rPr>
          <w:rFonts w:ascii="Arial" w:hAnsi="Arial" w:cs="Arial"/>
          <w:sz w:val="22"/>
          <w:szCs w:val="22"/>
        </w:rPr>
        <w:t>6</w:t>
      </w:r>
      <w:r w:rsidRPr="00A73F4F" w:rsidR="006A2DD8">
        <w:rPr>
          <w:rFonts w:ascii="Arial" w:hAnsi="Arial" w:cs="Arial"/>
          <w:sz w:val="22"/>
          <w:szCs w:val="22"/>
        </w:rPr>
        <w:t xml:space="preserve">0 </w:t>
      </w:r>
      <w:r w:rsidRPr="00A73F4F" w:rsidR="00347982">
        <w:rPr>
          <w:rFonts w:ascii="Arial" w:hAnsi="Arial" w:cs="Arial"/>
          <w:sz w:val="22"/>
          <w:szCs w:val="22"/>
        </w:rPr>
        <w:t>% řešených projektů</w:t>
      </w:r>
      <w:ins w:id="243" w:author="Petr Chorošenin" w:date="2024-06-03T12:54:00Z">
        <w:r w:rsidR="002430F4">
          <w:rPr>
            <w:rFonts w:ascii="Arial" w:hAnsi="Arial" w:cs="Arial"/>
            <w:sz w:val="22"/>
            <w:szCs w:val="22"/>
          </w:rPr>
          <w:t>;</w:t>
        </w:r>
      </w:ins>
      <w:del w:id="244" w:author="Petr Chorošenin" w:date="2024-06-03T12:54:00Z">
        <w:r w:rsidRPr="0056171A" w:rsidR="00347982">
          <w:rPr>
            <w:rFonts w:ascii="Arial" w:hAnsi="Arial" w:cs="Arial"/>
            <w:sz w:val="22"/>
            <w:szCs w:val="22"/>
          </w:rPr>
          <w:delText>.</w:delText>
        </w:r>
      </w:del>
      <w:r w:rsidRPr="0056171A" w:rsidR="00347982">
        <w:rPr>
          <w:rFonts w:ascii="Arial" w:hAnsi="Arial" w:cs="Arial"/>
          <w:sz w:val="22"/>
          <w:szCs w:val="22"/>
        </w:rPr>
        <w:t xml:space="preserve"> </w:t>
      </w:r>
    </w:p>
    <w:p w:rsidR="002430F4" w:rsidP="00900229" w14:paraId="07EAD6F2" w14:textId="77777777">
      <w:pPr>
        <w:spacing w:after="120"/>
        <w:jc w:val="both"/>
        <w:rPr>
          <w:ins w:id="245" w:author="Petr Chorošenin" w:date="2024-06-03T12:55:00Z"/>
          <w:rFonts w:ascii="Arial" w:hAnsi="Arial" w:cs="Arial"/>
          <w:sz w:val="22"/>
          <w:szCs w:val="22"/>
        </w:rPr>
      </w:pPr>
      <w:ins w:id="246" w:author="Petr Chorošenin" w:date="2024-06-03T12:47:00Z">
        <w:r>
          <w:rPr>
            <w:rFonts w:ascii="Arial" w:hAnsi="Arial" w:cs="Arial"/>
            <w:sz w:val="22"/>
            <w:szCs w:val="22"/>
          </w:rPr>
          <w:t>II.</w:t>
        </w:r>
      </w:ins>
      <w:ins w:id="247" w:author="Petr Chorošenin" w:date="2024-06-03T12:48:00Z">
        <w:r w:rsidRPr="00900229">
          <w:rPr>
            <w:rFonts w:ascii="Arial" w:hAnsi="Arial" w:cs="Arial"/>
            <w:sz w:val="22"/>
            <w:szCs w:val="22"/>
          </w:rPr>
          <w:t xml:space="preserve"> </w:t>
        </w:r>
      </w:ins>
      <w:ins w:id="248" w:author="Petr Chorošenin" w:date="2024-06-03T12:48:00Z">
        <w:r>
          <w:rPr>
            <w:rFonts w:ascii="Arial" w:hAnsi="Arial" w:cs="Arial"/>
            <w:sz w:val="22"/>
            <w:szCs w:val="22"/>
          </w:rPr>
          <w:t xml:space="preserve">získání </w:t>
        </w:r>
      </w:ins>
      <w:ins w:id="249" w:author="Petr Chorošenin" w:date="2024-06-03T12:48:00Z">
        <w:r w:rsidRPr="0056171A">
          <w:rPr>
            <w:rFonts w:ascii="Arial" w:hAnsi="Arial" w:cs="Arial"/>
            <w:sz w:val="22"/>
            <w:szCs w:val="22"/>
          </w:rPr>
          <w:t>úvaz</w:t>
        </w:r>
      </w:ins>
      <w:ins w:id="250" w:author="Petr Chorošenin" w:date="2024-06-03T12:49:00Z">
        <w:r>
          <w:rPr>
            <w:rFonts w:ascii="Arial" w:hAnsi="Arial" w:cs="Arial"/>
            <w:sz w:val="22"/>
            <w:szCs w:val="22"/>
          </w:rPr>
          <w:t xml:space="preserve">ku či úvazků do jednoho roku od ukončení řešení projektu </w:t>
        </w:r>
      </w:ins>
      <w:ins w:id="251" w:author="Petr Chorošenin" w:date="2024-06-03T12:50:00Z">
        <w:r>
          <w:rPr>
            <w:rFonts w:ascii="Arial" w:hAnsi="Arial" w:cs="Arial"/>
            <w:sz w:val="22"/>
            <w:szCs w:val="22"/>
          </w:rPr>
          <w:t>ve výši</w:t>
        </w:r>
      </w:ins>
      <w:ins w:id="252" w:author="Petr Chorošenin" w:date="2024-06-03T12:48:00Z">
        <w:r w:rsidRPr="0056171A">
          <w:rPr>
            <w:rFonts w:ascii="Arial" w:hAnsi="Arial" w:cs="Arial"/>
            <w:sz w:val="22"/>
            <w:szCs w:val="22"/>
          </w:rPr>
          <w:t xml:space="preserve"> </w:t>
        </w:r>
      </w:ins>
      <w:ins w:id="253" w:author="Petr Chorošenin" w:date="2024-06-03T12:52:00Z">
        <w:r>
          <w:rPr>
            <w:rFonts w:ascii="Arial" w:hAnsi="Arial" w:cs="Arial"/>
            <w:sz w:val="22"/>
            <w:szCs w:val="22"/>
          </w:rPr>
          <w:t>minimálně</w:t>
        </w:r>
      </w:ins>
      <w:ins w:id="254" w:author="Petr Chorošenin" w:date="2024-06-03T12:48:00Z">
        <w:r w:rsidRPr="0056171A">
          <w:rPr>
            <w:rFonts w:ascii="Arial" w:hAnsi="Arial" w:cs="Arial"/>
            <w:sz w:val="22"/>
            <w:szCs w:val="22"/>
          </w:rPr>
          <w:t xml:space="preserve"> 50</w:t>
        </w:r>
      </w:ins>
      <w:ins w:id="255" w:author="Petr Chorošenin" w:date="2024-06-03T12:48:00Z">
        <w:r>
          <w:rPr>
            <w:rFonts w:ascii="Arial" w:hAnsi="Arial" w:cs="Arial"/>
            <w:sz w:val="22"/>
            <w:szCs w:val="22"/>
          </w:rPr>
          <w:t xml:space="preserve"> </w:t>
        </w:r>
      </w:ins>
      <w:ins w:id="256" w:author="Petr Chorošenin" w:date="2024-06-03T12:48:00Z">
        <w:r w:rsidRPr="0056171A">
          <w:rPr>
            <w:rFonts w:ascii="Arial" w:hAnsi="Arial" w:cs="Arial"/>
            <w:sz w:val="22"/>
            <w:szCs w:val="22"/>
          </w:rPr>
          <w:t>% na vědecké či akademické instituci a/nebo další projekt, jehož součástí je mzda</w:t>
        </w:r>
      </w:ins>
      <w:ins w:id="257" w:author="Petr Chorošenin" w:date="2024-06-03T12:52:00Z">
        <w:r>
          <w:rPr>
            <w:rFonts w:ascii="Arial" w:hAnsi="Arial" w:cs="Arial"/>
            <w:sz w:val="22"/>
            <w:szCs w:val="22"/>
          </w:rPr>
          <w:t>,</w:t>
        </w:r>
      </w:ins>
      <w:ins w:id="258" w:author="Petr Chorošenin" w:date="2024-06-03T12:51:00Z">
        <w:r>
          <w:rPr>
            <w:rFonts w:ascii="Arial" w:hAnsi="Arial" w:cs="Arial"/>
            <w:sz w:val="22"/>
            <w:szCs w:val="22"/>
          </w:rPr>
          <w:t xml:space="preserve"> alespoň u </w:t>
        </w:r>
      </w:ins>
      <w:ins w:id="259" w:author="Petr Chorošenin" w:date="2024-06-03T12:53:00Z">
        <w:r>
          <w:rPr>
            <w:rFonts w:ascii="Arial" w:hAnsi="Arial" w:cs="Arial"/>
            <w:sz w:val="22"/>
            <w:szCs w:val="22"/>
          </w:rPr>
          <w:t>50</w:t>
        </w:r>
      </w:ins>
      <w:ins w:id="260" w:author="Petr Chorošenin" w:date="2024-06-03T12:51:00Z">
        <w:r>
          <w:rPr>
            <w:rFonts w:ascii="Arial" w:hAnsi="Arial" w:cs="Arial"/>
            <w:sz w:val="22"/>
            <w:szCs w:val="22"/>
          </w:rPr>
          <w:t xml:space="preserve"> %</w:t>
        </w:r>
      </w:ins>
      <w:ins w:id="261" w:author="Petr Chorošenin" w:date="2024-06-03T12:52:00Z">
        <w:r>
          <w:rPr>
            <w:rFonts w:ascii="Arial" w:hAnsi="Arial" w:cs="Arial"/>
            <w:sz w:val="22"/>
            <w:szCs w:val="22"/>
          </w:rPr>
          <w:t xml:space="preserve"> řešitelů/</w:t>
        </w:r>
      </w:ins>
      <w:ins w:id="262" w:author="Petr Chorošenin" w:date="2024-06-03T12:52:00Z">
        <w:r>
          <w:rPr>
            <w:rFonts w:ascii="Arial" w:hAnsi="Arial" w:cs="Arial"/>
            <w:sz w:val="22"/>
            <w:szCs w:val="22"/>
          </w:rPr>
          <w:t>lek</w:t>
        </w:r>
      </w:ins>
      <w:ins w:id="263" w:author="Petr Chorošenin" w:date="2024-06-03T12:55:00Z">
        <w:r>
          <w:rPr>
            <w:rFonts w:ascii="Arial" w:hAnsi="Arial" w:cs="Arial"/>
            <w:sz w:val="22"/>
            <w:szCs w:val="22"/>
          </w:rPr>
          <w:t>.</w:t>
        </w:r>
      </w:ins>
    </w:p>
    <w:p w:rsidR="00177659" w:rsidRPr="0056171A" w:rsidP="00900229" w14:paraId="3C6871C2" w14:textId="573DF08E">
      <w:pPr>
        <w:spacing w:after="120"/>
        <w:jc w:val="both"/>
        <w:rPr>
          <w:rFonts w:ascii="Arial" w:hAnsi="Arial" w:cs="Arial"/>
          <w:sz w:val="22"/>
          <w:szCs w:val="22"/>
        </w:rPr>
      </w:pPr>
      <w:ins w:id="264" w:author="Petr Chorošenin" w:date="2024-06-03T12:55:00Z">
        <w:r>
          <w:rPr>
            <w:rFonts w:ascii="Arial" w:hAnsi="Arial" w:cs="Arial"/>
            <w:sz w:val="22"/>
            <w:szCs w:val="22"/>
          </w:rPr>
          <w:t>Zároveň bude sledován</w:t>
        </w:r>
      </w:ins>
      <w:ins w:id="265" w:author="Petr Chorošenin" w:date="2024-06-03T12:56:00Z">
        <w:r>
          <w:rPr>
            <w:rFonts w:ascii="Arial" w:hAnsi="Arial" w:cs="Arial"/>
            <w:sz w:val="22"/>
            <w:szCs w:val="22"/>
          </w:rPr>
          <w:t xml:space="preserve"> vývoj</w:t>
        </w:r>
      </w:ins>
      <w:ins w:id="266" w:author="Petr Chorošenin" w:date="2024-06-03T12:55:00Z">
        <w:r>
          <w:rPr>
            <w:rFonts w:ascii="Arial" w:hAnsi="Arial" w:cs="Arial"/>
            <w:sz w:val="22"/>
            <w:szCs w:val="22"/>
          </w:rPr>
          <w:t xml:space="preserve"> </w:t>
        </w:r>
      </w:ins>
      <w:ins w:id="267" w:author="Petr Chorošenin" w:date="2024-06-03T12:56:00Z">
        <w:r>
          <w:rPr>
            <w:rFonts w:ascii="Arial" w:hAnsi="Arial" w:cs="Arial"/>
            <w:sz w:val="22"/>
            <w:szCs w:val="22"/>
          </w:rPr>
          <w:t>dalších</w:t>
        </w:r>
      </w:ins>
      <w:ins w:id="268" w:author="Petr Chorošenin" w:date="2024-06-03T12:55:00Z">
        <w:r>
          <w:rPr>
            <w:rFonts w:ascii="Arial" w:hAnsi="Arial" w:cs="Arial"/>
            <w:sz w:val="22"/>
            <w:szCs w:val="22"/>
          </w:rPr>
          <w:t xml:space="preserve"> sledovaných indikátorů.</w:t>
        </w:r>
      </w:ins>
      <w:ins w:id="269" w:author="Petr Chorošenin" w:date="2024-06-03T12:48:00Z">
        <w:r w:rsidR="00900229">
          <w:rPr>
            <w:rFonts w:ascii="Arial" w:hAnsi="Arial" w:cs="Arial"/>
            <w:sz w:val="22"/>
            <w:szCs w:val="22"/>
          </w:rPr>
          <w:t xml:space="preserve"> </w:t>
        </w:r>
      </w:ins>
      <w:ins w:id="270" w:author="Petr Chorošenin" w:date="2024-06-03T12:42:00Z">
        <w:r w:rsidRPr="0056171A">
          <w:rPr>
            <w:rFonts w:ascii="Arial" w:hAnsi="Arial" w:cs="Arial"/>
            <w:sz w:val="22"/>
            <w:szCs w:val="22"/>
          </w:rPr>
          <w:t xml:space="preserve"> </w:t>
        </w:r>
      </w:ins>
    </w:p>
    <w:p w:rsidR="00101D76" w:rsidRPr="0010191C" w:rsidP="00A73F4F" w14:paraId="71AF0273" w14:textId="77777777">
      <w:pPr>
        <w:spacing w:after="200"/>
        <w:jc w:val="both"/>
        <w:rPr>
          <w:rFonts w:ascii="Arial" w:hAnsi="Arial" w:cs="Arial"/>
          <w:sz w:val="22"/>
          <w:szCs w:val="22"/>
        </w:rPr>
      </w:pPr>
      <w:r w:rsidRPr="0056171A">
        <w:rPr>
          <w:rFonts w:ascii="Arial" w:hAnsi="Arial" w:cs="Arial"/>
          <w:sz w:val="22"/>
          <w:szCs w:val="22"/>
        </w:rPr>
        <w:t>Na základě posouzení, do jaké míry byly splněny tyto hlavní a dílčí cíle této skupiny grantových projektů, budou navrženy případn</w:t>
      </w:r>
      <w:r w:rsidRPr="0056171A" w:rsidR="008C3C2A">
        <w:rPr>
          <w:rFonts w:ascii="Arial" w:hAnsi="Arial" w:cs="Arial"/>
          <w:sz w:val="22"/>
          <w:szCs w:val="22"/>
        </w:rPr>
        <w:t>é</w:t>
      </w:r>
      <w:r w:rsidRPr="0056171A">
        <w:rPr>
          <w:rFonts w:ascii="Arial" w:hAnsi="Arial" w:cs="Arial"/>
          <w:sz w:val="22"/>
          <w:szCs w:val="22"/>
        </w:rPr>
        <w:t xml:space="preserve"> změny nebo úpravy této skupiny grantových projektů, a to buď formou úpravy zadávací dokumentace nebo změnou tohoto vládního materiálu.</w:t>
      </w:r>
    </w:p>
    <w:p w:rsidR="00101D76" w:rsidRPr="0056171A" w:rsidP="0056171A" w14:paraId="6476CB16" w14:textId="5D19719F">
      <w:pPr>
        <w:jc w:val="both"/>
        <w:rPr>
          <w:rFonts w:ascii="Arial" w:hAnsi="Arial" w:cs="Arial"/>
          <w:bCs/>
          <w:sz w:val="22"/>
          <w:szCs w:val="22"/>
        </w:rPr>
      </w:pPr>
    </w:p>
    <w:sectPr w:rsidSect="00564A4A">
      <w:footerReference w:type="even" r:id="rId9"/>
      <w:footerReference w:type="default" r:id="rId10"/>
      <w:type w:val="continuous"/>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Arial"/>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71F" w:rsidP="00074E2A" w14:paraId="3BC13AAA"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6C471F" w:rsidP="00074E2A" w14:paraId="7EF45303"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C471F" w:rsidRPr="000D0250" w:rsidP="005708C0" w14:paraId="68AAB244" w14:textId="4FD3D9F1">
    <w:pPr>
      <w:pStyle w:val="Footer"/>
      <w:jc w:val="center"/>
      <w:rPr>
        <w:rFonts w:ascii="Arial" w:hAnsi="Arial" w:cs="Arial"/>
        <w:sz w:val="20"/>
        <w:szCs w:val="20"/>
      </w:rPr>
    </w:pPr>
    <w:r w:rsidRPr="000D0250">
      <w:rPr>
        <w:rFonts w:ascii="Arial" w:hAnsi="Arial" w:cs="Arial"/>
        <w:sz w:val="20"/>
        <w:szCs w:val="20"/>
      </w:rPr>
      <w:t xml:space="preserve">Stránka </w:t>
    </w:r>
    <w:r w:rsidRPr="000D0250">
      <w:rPr>
        <w:rFonts w:ascii="Arial" w:hAnsi="Arial" w:cs="Arial"/>
        <w:sz w:val="20"/>
        <w:szCs w:val="20"/>
      </w:rPr>
      <w:fldChar w:fldCharType="begin"/>
    </w:r>
    <w:r w:rsidRPr="000D0250">
      <w:rPr>
        <w:rFonts w:ascii="Arial" w:hAnsi="Arial" w:cs="Arial"/>
        <w:sz w:val="20"/>
        <w:szCs w:val="20"/>
      </w:rPr>
      <w:instrText>PAGE</w:instrText>
    </w:r>
    <w:r w:rsidRPr="000D0250">
      <w:rPr>
        <w:rFonts w:ascii="Arial" w:hAnsi="Arial" w:cs="Arial"/>
        <w:sz w:val="20"/>
        <w:szCs w:val="20"/>
      </w:rPr>
      <w:fldChar w:fldCharType="separate"/>
    </w:r>
    <w:r w:rsidRPr="000D0250">
      <w:rPr>
        <w:rFonts w:ascii="Arial" w:hAnsi="Arial" w:cs="Arial"/>
        <w:sz w:val="20"/>
        <w:szCs w:val="20"/>
      </w:rPr>
      <w:t>16</w:t>
    </w:r>
    <w:r w:rsidRPr="000D0250">
      <w:rPr>
        <w:rFonts w:ascii="Arial" w:hAnsi="Arial" w:cs="Arial"/>
        <w:sz w:val="20"/>
        <w:szCs w:val="20"/>
      </w:rPr>
      <w:fldChar w:fldCharType="end"/>
    </w:r>
    <w:r w:rsidRPr="000D0250">
      <w:rPr>
        <w:rFonts w:ascii="Arial" w:hAnsi="Arial" w:cs="Arial"/>
        <w:sz w:val="20"/>
        <w:szCs w:val="20"/>
      </w:rPr>
      <w:t xml:space="preserve"> (celkem </w:t>
    </w:r>
    <w:r w:rsidRPr="000D0250">
      <w:rPr>
        <w:rFonts w:ascii="Arial" w:hAnsi="Arial" w:cs="Arial"/>
        <w:sz w:val="20"/>
        <w:szCs w:val="20"/>
      </w:rPr>
      <w:fldChar w:fldCharType="begin"/>
    </w:r>
    <w:r w:rsidRPr="000D0250">
      <w:rPr>
        <w:rFonts w:ascii="Arial" w:hAnsi="Arial" w:cs="Arial"/>
        <w:sz w:val="20"/>
        <w:szCs w:val="20"/>
      </w:rPr>
      <w:instrText>NUMPAGES</w:instrText>
    </w:r>
    <w:r w:rsidRPr="000D0250">
      <w:rPr>
        <w:rFonts w:ascii="Arial" w:hAnsi="Arial" w:cs="Arial"/>
        <w:sz w:val="20"/>
        <w:szCs w:val="20"/>
      </w:rPr>
      <w:fldChar w:fldCharType="separate"/>
    </w:r>
    <w:r w:rsidRPr="000D0250">
      <w:rPr>
        <w:rFonts w:ascii="Arial" w:hAnsi="Arial" w:cs="Arial"/>
        <w:sz w:val="20"/>
        <w:szCs w:val="20"/>
      </w:rPr>
      <w:t>16</w:t>
    </w:r>
    <w:r w:rsidRPr="000D0250">
      <w:rPr>
        <w:rFonts w:ascii="Arial" w:hAnsi="Arial" w:cs="Arial"/>
        <w:sz w:val="20"/>
        <w:szCs w:val="20"/>
      </w:rPr>
      <w:fldChar w:fldCharType="end"/>
    </w:r>
    <w:r w:rsidRPr="000D0250">
      <w:rPr>
        <w:rFonts w:ascii="Arial" w:hAnsi="Arial" w:cs="Arial"/>
        <w:sz w:val="20"/>
        <w:szCs w:val="20"/>
      </w:rPr>
      <w:t>)</w:t>
    </w:r>
  </w:p>
  <w:p w:rsidR="006C471F" w:rsidRPr="000D0250" w:rsidP="00074E2A" w14:paraId="7785CD1E" w14:textId="77777777">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75696" w14:paraId="0ADFA7E0" w14:textId="77777777">
      <w:r>
        <w:separator/>
      </w:r>
    </w:p>
  </w:footnote>
  <w:footnote w:type="continuationSeparator" w:id="1">
    <w:p w:rsidR="00175696" w14:paraId="1A696AD3" w14:textId="77777777">
      <w:r>
        <w:continuationSeparator/>
      </w:r>
    </w:p>
  </w:footnote>
  <w:footnote w:type="continuationNotice" w:id="2">
    <w:p w:rsidR="00175696" w14:paraId="38F572C4" w14:textId="77777777"/>
  </w:footnote>
  <w:footnote w:id="3">
    <w:p w:rsidR="006C471F" w14:paraId="2D33DC91" w14:textId="77777777">
      <w:pPr>
        <w:pStyle w:val="FootnoteText"/>
      </w:pPr>
      <w:r>
        <w:rPr>
          <w:rStyle w:val="FootnoteReference"/>
        </w:rPr>
        <w:footnoteRef/>
      </w:r>
      <w:r>
        <w:t xml:space="preserve"> </w:t>
      </w:r>
      <w:r w:rsidRPr="008E7545">
        <w:t>Podpora v této intenzit</w:t>
      </w:r>
      <w:r>
        <w:t>ě</w:t>
      </w:r>
      <w:r w:rsidRPr="008E7545">
        <w:t xml:space="preserve"> je využitelná pouze pro činnosti dle bodu 19 Rámce.</w:t>
      </w:r>
    </w:p>
  </w:footnote>
  <w:footnote w:id="4">
    <w:p w:rsidR="008E04DE" w14:paraId="2E3DDE25" w14:textId="0388B342">
      <w:pPr>
        <w:pStyle w:val="FootnoteText"/>
      </w:pPr>
      <w:r>
        <w:rPr>
          <w:rStyle w:val="FootnoteReference"/>
        </w:rPr>
        <w:footnoteRef/>
      </w:r>
      <w:r>
        <w:t xml:space="preserve"> </w:t>
      </w:r>
      <w:r w:rsidRPr="008E04DE">
        <w:rPr>
          <w:rFonts w:ascii="Arial" w:hAnsi="Arial" w:cs="Arial"/>
          <w:sz w:val="18"/>
          <w:szCs w:val="18"/>
        </w:rPr>
        <w:t>Míra inflace je pouze orientační a vychází z predikce ČNB pro rok 2025.</w:t>
      </w:r>
    </w:p>
  </w:footnote>
  <w:footnote w:id="5">
    <w:p w:rsidR="006C471F" w14:paraId="7FD28767" w14:textId="77777777">
      <w:pPr>
        <w:pStyle w:val="FootnoteText"/>
      </w:pPr>
      <w:r>
        <w:rPr>
          <w:rStyle w:val="FootnoteReference"/>
        </w:rPr>
        <w:footnoteRef/>
      </w:r>
      <w:r>
        <w:t xml:space="preserve"> </w:t>
      </w:r>
      <w:r w:rsidRPr="6DD01774">
        <w:t>Schválená usnesením vlády České republiky ze dne 20. 7. 2020 č. 759.</w:t>
      </w:r>
    </w:p>
  </w:footnote>
  <w:footnote w:id="6">
    <w:p w:rsidR="006C471F" w14:paraId="4AA17B38" w14:textId="77777777">
      <w:pPr>
        <w:pStyle w:val="FootnoteText"/>
      </w:pPr>
      <w:r>
        <w:rPr>
          <w:rStyle w:val="FootnoteReference"/>
        </w:rPr>
        <w:footnoteRef/>
      </w:r>
      <w:r>
        <w:t xml:space="preserve"> </w:t>
      </w:r>
      <w:r w:rsidRPr="6DD01774">
        <w:t xml:space="preserve">Schválená usnesením vlády České republiky ze dne </w:t>
      </w:r>
      <w:r>
        <w:t>8</w:t>
      </w:r>
      <w:r w:rsidRPr="6DD01774">
        <w:t xml:space="preserve">. </w:t>
      </w:r>
      <w:r>
        <w:t>3</w:t>
      </w:r>
      <w:r w:rsidRPr="6DD01774">
        <w:t>. 202</w:t>
      </w:r>
      <w:r>
        <w:t>1</w:t>
      </w:r>
      <w:r w:rsidRPr="6DD01774">
        <w:t xml:space="preserve"> č. </w:t>
      </w:r>
      <w:r>
        <w:t>269</w:t>
      </w:r>
      <w:r w:rsidRPr="6DD01774">
        <w:t>.</w:t>
      </w:r>
    </w:p>
  </w:footnote>
  <w:footnote w:id="7">
    <w:p w:rsidR="006C471F" w:rsidRPr="00510A66" w:rsidP="00884882" w14:paraId="3000F67A" w14:textId="77777777">
      <w:pPr>
        <w:pStyle w:val="pf0"/>
        <w:spacing w:before="0" w:beforeAutospacing="0" w:after="0" w:afterAutospacing="0"/>
        <w:rPr>
          <w:rFonts w:ascii="Arial" w:hAnsi="Arial" w:cs="Arial"/>
          <w:sz w:val="20"/>
          <w:szCs w:val="20"/>
        </w:rPr>
      </w:pPr>
      <w:r>
        <w:rPr>
          <w:rStyle w:val="FootnoteReference"/>
        </w:rPr>
        <w:footnoteRef/>
      </w:r>
      <w:r>
        <w:t xml:space="preserve"> </w:t>
      </w:r>
      <w:hyperlink r:id="rId1" w:history="1">
        <w:r>
          <w:rPr>
            <w:rStyle w:val="cf01"/>
            <w:color w:val="0000FF"/>
            <w:u w:val="single"/>
          </w:rPr>
          <w:t>Strategie_rovnosti_zen_a_muzu.pdf</w:t>
        </w:r>
      </w:hyperlink>
    </w:p>
  </w:footnote>
  <w:footnote w:id="8">
    <w:p w:rsidR="006C471F" w:rsidRPr="00C7291A" w:rsidP="00C7291A" w14:paraId="2FFC65B6" w14:textId="77777777">
      <w:pPr>
        <w:pStyle w:val="pf0"/>
        <w:spacing w:before="0" w:beforeAutospacing="0" w:after="0" w:afterAutospacing="0"/>
        <w:rPr>
          <w:rFonts w:ascii="Arial" w:hAnsi="Arial" w:cs="Arial"/>
          <w:sz w:val="16"/>
          <w:szCs w:val="16"/>
        </w:rPr>
      </w:pPr>
      <w:r w:rsidRPr="00C7291A">
        <w:rPr>
          <w:rStyle w:val="FootnoteReference"/>
          <w:sz w:val="16"/>
          <w:szCs w:val="16"/>
        </w:rPr>
        <w:footnoteRef/>
      </w:r>
      <w:r w:rsidRPr="00C7291A">
        <w:rPr>
          <w:sz w:val="16"/>
          <w:szCs w:val="16"/>
        </w:rPr>
        <w:t xml:space="preserve"> </w:t>
      </w:r>
      <w:hyperlink r:id="rId1" w:history="1">
        <w:r w:rsidRPr="00C7291A">
          <w:rPr>
            <w:rStyle w:val="cf01"/>
            <w:color w:val="0000FF"/>
            <w:sz w:val="16"/>
            <w:szCs w:val="16"/>
            <w:u w:val="single"/>
          </w:rPr>
          <w:t>Strategie_rovnosti_zen_a_muzu.pdf</w:t>
        </w:r>
      </w:hyperlink>
      <w:r w:rsidRPr="00C7291A">
        <w:rPr>
          <w:rStyle w:val="cf01"/>
          <w:sz w:val="16"/>
          <w:szCs w:val="16"/>
        </w:rPr>
        <w:t xml:space="preserve"> </w:t>
      </w:r>
    </w:p>
  </w:footnote>
  <w:footnote w:id="9">
    <w:p w:rsidR="006C471F" w:rsidRPr="00C7291A" w:rsidP="00F22546" w14:paraId="00D6C439" w14:textId="77777777">
      <w:pPr>
        <w:pStyle w:val="FootnoteText"/>
        <w:tabs>
          <w:tab w:val="left" w:pos="1418"/>
        </w:tabs>
        <w:rPr>
          <w:rFonts w:asciiTheme="majorHAnsi" w:hAnsiTheme="majorHAnsi" w:cstheme="majorHAnsi"/>
          <w:sz w:val="16"/>
          <w:szCs w:val="16"/>
        </w:rPr>
      </w:pPr>
      <w:r w:rsidRPr="00C7291A">
        <w:rPr>
          <w:rStyle w:val="FootnoteReference"/>
          <w:rFonts w:asciiTheme="majorHAnsi" w:hAnsiTheme="majorHAnsi" w:cstheme="majorHAnsi"/>
          <w:sz w:val="16"/>
          <w:szCs w:val="16"/>
        </w:rPr>
        <w:footnoteRef/>
      </w:r>
      <w:r w:rsidRPr="00C7291A">
        <w:rPr>
          <w:rFonts w:asciiTheme="majorHAnsi" w:hAnsiTheme="majorHAnsi" w:cstheme="majorHAnsi"/>
          <w:sz w:val="16"/>
          <w:szCs w:val="16"/>
        </w:rPr>
        <w:t xml:space="preserve"> </w:t>
      </w:r>
      <w:r w:rsidRPr="00C7291A">
        <w:rPr>
          <w:rFonts w:eastAsia="Calibri" w:asciiTheme="majorHAnsi" w:hAnsiTheme="majorHAnsi" w:cstheme="majorHAnsi"/>
          <w:sz w:val="16"/>
          <w:szCs w:val="16"/>
        </w:rPr>
        <w:t xml:space="preserve">Kuchařová, V., et al. Zpráva o rodině 2020. Dostupné z: </w:t>
      </w:r>
      <w:r w:rsidRPr="00C7291A">
        <w:rPr>
          <w:rStyle w:val="Hyperlink"/>
          <w:rFonts w:eastAsia="Calibri" w:asciiTheme="majorHAnsi" w:hAnsiTheme="majorHAnsi" w:cstheme="majorHAnsi"/>
          <w:sz w:val="16"/>
          <w:szCs w:val="16"/>
        </w:rPr>
        <w:t>https://www.mpsv.cz/documents/20142/225508/Zpr%C3%A1va+o+rodin%C4%9B+2020.pdf/c3bdc63d-9c95-497d-bded-6a15e9890abd</w:t>
      </w:r>
    </w:p>
  </w:footnote>
  <w:footnote w:id="10">
    <w:p w:rsidR="006C471F" w:rsidRPr="00C7291A" w:rsidP="00F22546" w14:paraId="4A326EA9" w14:textId="77777777">
      <w:pPr>
        <w:pBdr>
          <w:top w:val="nil"/>
          <w:left w:val="nil"/>
          <w:bottom w:val="nil"/>
          <w:right w:val="nil"/>
          <w:between w:val="nil"/>
        </w:pBdr>
        <w:tabs>
          <w:tab w:val="left" w:pos="1418"/>
        </w:tabs>
        <w:ind w:hanging="2"/>
        <w:rPr>
          <w:rFonts w:asciiTheme="majorHAnsi" w:hAnsiTheme="majorHAnsi" w:cstheme="majorHAnsi"/>
          <w:sz w:val="16"/>
          <w:szCs w:val="16"/>
        </w:rPr>
      </w:pPr>
      <w:r w:rsidRPr="00C7291A">
        <w:rPr>
          <w:rFonts w:asciiTheme="majorHAnsi" w:hAnsiTheme="majorHAnsi" w:cstheme="majorHAnsi"/>
          <w:sz w:val="16"/>
          <w:szCs w:val="16"/>
          <w:vertAlign w:val="superscript"/>
        </w:rPr>
        <w:footnoteRef/>
      </w:r>
      <w:r w:rsidRPr="00C7291A">
        <w:rPr>
          <w:rFonts w:asciiTheme="majorHAnsi" w:hAnsiTheme="majorHAnsi" w:cstheme="majorHAnsi"/>
          <w:sz w:val="16"/>
          <w:szCs w:val="16"/>
        </w:rPr>
        <w:t xml:space="preserve"> Viz ERC, MSCA, EMBO či HSP (viz publikace </w:t>
      </w:r>
      <w:r w:rsidRPr="00C7291A">
        <w:rPr>
          <w:rFonts w:asciiTheme="majorHAnsi" w:hAnsiTheme="majorHAnsi" w:cstheme="majorHAnsi"/>
          <w:sz w:val="16"/>
          <w:szCs w:val="16"/>
        </w:rPr>
        <w:t>Grants</w:t>
      </w:r>
      <w:r w:rsidRPr="00C7291A">
        <w:rPr>
          <w:rFonts w:asciiTheme="majorHAnsi" w:hAnsiTheme="majorHAnsi" w:cstheme="majorHAnsi"/>
          <w:sz w:val="16"/>
          <w:szCs w:val="16"/>
        </w:rPr>
        <w:t xml:space="preserve">, </w:t>
      </w:r>
      <w:r w:rsidRPr="00C7291A">
        <w:rPr>
          <w:rFonts w:asciiTheme="majorHAnsi" w:hAnsiTheme="majorHAnsi" w:cstheme="majorHAnsi"/>
          <w:sz w:val="16"/>
          <w:szCs w:val="16"/>
        </w:rPr>
        <w:t>Research</w:t>
      </w:r>
      <w:r w:rsidRPr="00C7291A">
        <w:rPr>
          <w:rFonts w:asciiTheme="majorHAnsi" w:hAnsiTheme="majorHAnsi" w:cstheme="majorHAnsi"/>
          <w:sz w:val="16"/>
          <w:szCs w:val="16"/>
        </w:rPr>
        <w:t xml:space="preserve"> and </w:t>
      </w:r>
      <w:r w:rsidRPr="00C7291A">
        <w:rPr>
          <w:rFonts w:asciiTheme="majorHAnsi" w:hAnsiTheme="majorHAnsi" w:cstheme="majorHAnsi"/>
          <w:sz w:val="16"/>
          <w:szCs w:val="16"/>
        </w:rPr>
        <w:t>Parenthood</w:t>
      </w:r>
      <w:r w:rsidRPr="00C7291A">
        <w:rPr>
          <w:rFonts w:asciiTheme="majorHAnsi" w:hAnsiTheme="majorHAnsi" w:cstheme="majorHAnsi"/>
          <w:sz w:val="16"/>
          <w:szCs w:val="16"/>
        </w:rPr>
        <w:t xml:space="preserve">: </w:t>
      </w:r>
      <w:hyperlink r:id="rId2" w:history="1">
        <w:r w:rsidRPr="00C7291A">
          <w:rPr>
            <w:rFonts w:asciiTheme="majorHAnsi" w:hAnsiTheme="majorHAnsi" w:cstheme="majorHAnsi"/>
            <w:sz w:val="16"/>
            <w:szCs w:val="16"/>
            <w:u w:val="single"/>
          </w:rPr>
          <w:t>http://genderaveda.cz/vyzkum-granty-rodicovstvi/</w:t>
        </w:r>
      </w:hyperlink>
      <w:r w:rsidRPr="00C7291A">
        <w:rPr>
          <w:rFonts w:asciiTheme="majorHAnsi" w:hAnsiTheme="majorHAnsi" w:cstheme="majorHAnsi"/>
          <w:sz w:val="16"/>
          <w:szCs w:val="16"/>
        </w:rPr>
        <w:t>), také GA ČR.</w:t>
      </w:r>
    </w:p>
  </w:footnote>
  <w:footnote w:id="11">
    <w:p w:rsidR="006C471F" w:rsidRPr="00C7291A" w:rsidP="00F22546" w14:paraId="0BCC2CD4" w14:textId="77777777">
      <w:pPr>
        <w:pBdr>
          <w:top w:val="nil"/>
          <w:left w:val="nil"/>
          <w:bottom w:val="nil"/>
          <w:right w:val="nil"/>
          <w:between w:val="nil"/>
        </w:pBdr>
        <w:tabs>
          <w:tab w:val="left" w:pos="1418"/>
        </w:tabs>
        <w:ind w:hanging="2"/>
        <w:rPr>
          <w:rFonts w:asciiTheme="majorHAnsi" w:hAnsiTheme="majorHAnsi" w:cstheme="majorHAnsi"/>
          <w:sz w:val="16"/>
          <w:szCs w:val="16"/>
        </w:rPr>
      </w:pPr>
      <w:r w:rsidRPr="00C7291A">
        <w:rPr>
          <w:rFonts w:asciiTheme="majorHAnsi" w:hAnsiTheme="majorHAnsi" w:cstheme="majorHAnsi"/>
          <w:sz w:val="16"/>
          <w:szCs w:val="16"/>
          <w:vertAlign w:val="superscript"/>
        </w:rPr>
        <w:footnoteRef/>
      </w:r>
      <w:r w:rsidRPr="00C7291A">
        <w:rPr>
          <w:rFonts w:asciiTheme="majorHAnsi" w:hAnsiTheme="majorHAnsi" w:cstheme="majorHAnsi"/>
          <w:sz w:val="16"/>
          <w:szCs w:val="16"/>
        </w:rPr>
        <w:t xml:space="preserve"> Viz např. Christiane </w:t>
      </w:r>
      <w:r w:rsidRPr="00C7291A">
        <w:rPr>
          <w:rFonts w:asciiTheme="majorHAnsi" w:hAnsiTheme="majorHAnsi" w:cstheme="majorHAnsi"/>
          <w:sz w:val="16"/>
          <w:szCs w:val="16"/>
        </w:rPr>
        <w:t>Nusslein-Volhard-Stiftung</w:t>
      </w:r>
      <w:r w:rsidRPr="00C7291A">
        <w:rPr>
          <w:rFonts w:asciiTheme="majorHAnsi" w:hAnsiTheme="majorHAnsi" w:cstheme="majorHAnsi"/>
          <w:sz w:val="16"/>
          <w:szCs w:val="16"/>
        </w:rPr>
        <w:t xml:space="preserve"> (GER) </w:t>
      </w:r>
      <w:hyperlink r:id="rId3" w:history="1">
        <w:r w:rsidRPr="00C7291A">
          <w:rPr>
            <w:rFonts w:asciiTheme="majorHAnsi" w:hAnsiTheme="majorHAnsi" w:cstheme="majorHAnsi"/>
            <w:sz w:val="16"/>
            <w:szCs w:val="16"/>
            <w:u w:val="single"/>
          </w:rPr>
          <w:t>http://www.cnv-stiftung.de/index.php?id=2</w:t>
        </w:r>
      </w:hyperlink>
      <w:r w:rsidRPr="00C7291A">
        <w:rPr>
          <w:rFonts w:asciiTheme="majorHAnsi" w:hAnsiTheme="majorHAnsi" w:cstheme="majorHAnsi"/>
          <w:sz w:val="16"/>
          <w:szCs w:val="16"/>
        </w:rPr>
        <w:t xml:space="preserve">, MPG (GER): </w:t>
      </w:r>
      <w:hyperlink r:id="rId4" w:history="1">
        <w:r w:rsidRPr="00C7291A">
          <w:rPr>
            <w:rFonts w:asciiTheme="majorHAnsi" w:hAnsiTheme="majorHAnsi" w:cstheme="majorHAnsi"/>
            <w:sz w:val="16"/>
            <w:szCs w:val="16"/>
            <w:u w:val="single"/>
          </w:rPr>
          <w:t>https://www.mpg.de/11406090/Kleinstkinderbetreuung---Flyer_en.pdf</w:t>
        </w:r>
      </w:hyperlink>
      <w:r w:rsidRPr="00C7291A">
        <w:rPr>
          <w:rFonts w:asciiTheme="majorHAnsi" w:hAnsiTheme="majorHAnsi" w:cstheme="majorHAnsi"/>
          <w:sz w:val="16"/>
          <w:szCs w:val="16"/>
        </w:rPr>
        <w:t xml:space="preserve">, </w:t>
      </w:r>
      <w:hyperlink r:id="rId5" w:history="1">
        <w:r w:rsidRPr="00C7291A">
          <w:rPr>
            <w:rFonts w:asciiTheme="majorHAnsi" w:hAnsiTheme="majorHAnsi" w:cstheme="majorHAnsi"/>
            <w:sz w:val="16"/>
            <w:szCs w:val="16"/>
            <w:u w:val="single"/>
          </w:rPr>
          <w:t>http://www.gendermed.at/index.php/kinderbetreuung-a-vereinbarkeit/aktion-wiedereinstieg.html</w:t>
        </w:r>
      </w:hyperlink>
      <w:r w:rsidRPr="00C7291A">
        <w:rPr>
          <w:rFonts w:asciiTheme="majorHAnsi" w:hAnsiTheme="majorHAnsi" w:cstheme="majorHAnsi"/>
          <w:sz w:val="16"/>
          <w:szCs w:val="16"/>
        </w:rPr>
        <w:t xml:space="preserve">, SNF (CH): </w:t>
      </w:r>
      <w:hyperlink r:id="rId6" w:history="1">
        <w:r w:rsidRPr="00C7291A">
          <w:rPr>
            <w:rStyle w:val="Hyperlink"/>
            <w:rFonts w:asciiTheme="majorHAnsi" w:hAnsiTheme="majorHAnsi" w:cstheme="majorHAnsi"/>
            <w:sz w:val="16"/>
            <w:szCs w:val="16"/>
          </w:rPr>
          <w:t>https://www.snf.ch/en/ovil4ntsX4h2jEiU/funding/supplementary-measures/flexibility-grant</w:t>
        </w:r>
      </w:hyperlink>
      <w:r w:rsidRPr="00C7291A">
        <w:rPr>
          <w:rFonts w:asciiTheme="majorHAnsi" w:hAnsiTheme="majorHAnsi" w:cstheme="majorHAnsi"/>
          <w:sz w:val="16"/>
          <w:szCs w:val="16"/>
        </w:rPr>
        <w:t xml:space="preserve">. </w:t>
      </w:r>
    </w:p>
  </w:footnote>
  <w:footnote w:id="12">
    <w:p w:rsidR="006C471F" w:rsidRPr="00C7291A" w:rsidP="00F22546" w14:paraId="32E08161" w14:textId="77777777">
      <w:pPr>
        <w:pStyle w:val="FootnoteText"/>
        <w:tabs>
          <w:tab w:val="left" w:pos="1418"/>
        </w:tabs>
        <w:rPr>
          <w:rFonts w:asciiTheme="majorHAnsi" w:hAnsiTheme="majorHAnsi" w:cstheme="majorHAnsi"/>
          <w:sz w:val="16"/>
          <w:szCs w:val="16"/>
        </w:rPr>
      </w:pPr>
      <w:r w:rsidRPr="00C7291A">
        <w:rPr>
          <w:rStyle w:val="FootnoteReference"/>
          <w:rFonts w:asciiTheme="majorHAnsi" w:hAnsiTheme="majorHAnsi" w:cstheme="majorHAnsi"/>
          <w:sz w:val="16"/>
          <w:szCs w:val="16"/>
        </w:rPr>
        <w:footnoteRef/>
      </w:r>
      <w:r w:rsidRPr="00C7291A">
        <w:rPr>
          <w:rFonts w:asciiTheme="majorHAnsi" w:hAnsiTheme="majorHAnsi" w:cstheme="majorHAnsi"/>
          <w:sz w:val="16"/>
          <w:szCs w:val="16"/>
        </w:rPr>
        <w:t xml:space="preserve"> Např. </w:t>
      </w:r>
      <w:r w:rsidRPr="00C7291A">
        <w:rPr>
          <w:rFonts w:asciiTheme="majorHAnsi" w:hAnsiTheme="majorHAnsi" w:cstheme="majorHAnsi"/>
          <w:sz w:val="16"/>
          <w:szCs w:val="16"/>
        </w:rPr>
        <w:t>Deutsche</w:t>
      </w:r>
      <w:r w:rsidRPr="00C7291A">
        <w:rPr>
          <w:rFonts w:asciiTheme="majorHAnsi" w:hAnsiTheme="majorHAnsi" w:cstheme="majorHAnsi"/>
          <w:sz w:val="16"/>
          <w:szCs w:val="16"/>
        </w:rPr>
        <w:t xml:space="preserve"> </w:t>
      </w:r>
      <w:r w:rsidRPr="00C7291A">
        <w:rPr>
          <w:rFonts w:asciiTheme="majorHAnsi" w:hAnsiTheme="majorHAnsi" w:cstheme="majorHAnsi"/>
          <w:sz w:val="16"/>
          <w:szCs w:val="16"/>
        </w:rPr>
        <w:t>Forschungsgemeinschaft</w:t>
      </w:r>
      <w:r w:rsidRPr="00C7291A">
        <w:rPr>
          <w:rFonts w:asciiTheme="majorHAnsi" w:hAnsiTheme="majorHAnsi" w:cstheme="majorHAnsi"/>
          <w:sz w:val="16"/>
          <w:szCs w:val="16"/>
        </w:rPr>
        <w:t xml:space="preserve"> (GER). </w:t>
      </w:r>
      <w:r w:rsidRPr="00C7291A">
        <w:rPr>
          <w:rFonts w:asciiTheme="majorHAnsi" w:hAnsiTheme="majorHAnsi" w:cstheme="majorHAnsi"/>
          <w:i/>
          <w:sz w:val="16"/>
          <w:szCs w:val="16"/>
        </w:rPr>
        <w:t>Compensation</w:t>
      </w:r>
      <w:r w:rsidRPr="00C7291A">
        <w:rPr>
          <w:rFonts w:asciiTheme="majorHAnsi" w:hAnsiTheme="majorHAnsi" w:cstheme="majorHAnsi"/>
          <w:i/>
          <w:sz w:val="16"/>
          <w:szCs w:val="16"/>
        </w:rPr>
        <w:t xml:space="preserve"> </w:t>
      </w:r>
      <w:r w:rsidRPr="00C7291A">
        <w:rPr>
          <w:rFonts w:asciiTheme="majorHAnsi" w:hAnsiTheme="majorHAnsi" w:cstheme="majorHAnsi"/>
          <w:i/>
          <w:sz w:val="16"/>
          <w:szCs w:val="16"/>
        </w:rPr>
        <w:t>for</w:t>
      </w:r>
      <w:r w:rsidRPr="00C7291A">
        <w:rPr>
          <w:rFonts w:asciiTheme="majorHAnsi" w:hAnsiTheme="majorHAnsi" w:cstheme="majorHAnsi"/>
          <w:i/>
          <w:sz w:val="16"/>
          <w:szCs w:val="16"/>
        </w:rPr>
        <w:t xml:space="preserve"> Absence </w:t>
      </w:r>
      <w:r w:rsidRPr="00C7291A">
        <w:rPr>
          <w:rFonts w:asciiTheme="majorHAnsi" w:hAnsiTheme="majorHAnsi" w:cstheme="majorHAnsi"/>
          <w:i/>
          <w:sz w:val="16"/>
          <w:szCs w:val="16"/>
        </w:rPr>
        <w:t>or</w:t>
      </w:r>
      <w:r w:rsidRPr="00C7291A">
        <w:rPr>
          <w:rFonts w:asciiTheme="majorHAnsi" w:hAnsiTheme="majorHAnsi" w:cstheme="majorHAnsi"/>
          <w:i/>
          <w:sz w:val="16"/>
          <w:szCs w:val="16"/>
        </w:rPr>
        <w:t xml:space="preserve"> Part-</w:t>
      </w:r>
      <w:r w:rsidRPr="00C7291A">
        <w:rPr>
          <w:rFonts w:asciiTheme="majorHAnsi" w:hAnsiTheme="majorHAnsi" w:cstheme="majorHAnsi"/>
          <w:i/>
          <w:sz w:val="16"/>
          <w:szCs w:val="16"/>
        </w:rPr>
        <w:t>Time</w:t>
      </w:r>
      <w:r w:rsidRPr="00C7291A">
        <w:rPr>
          <w:rFonts w:asciiTheme="majorHAnsi" w:hAnsiTheme="majorHAnsi" w:cstheme="majorHAnsi"/>
          <w:i/>
          <w:sz w:val="16"/>
          <w:szCs w:val="16"/>
        </w:rPr>
        <w:t xml:space="preserve"> </w:t>
      </w:r>
      <w:r w:rsidRPr="00C7291A">
        <w:rPr>
          <w:rFonts w:asciiTheme="majorHAnsi" w:hAnsiTheme="majorHAnsi" w:cstheme="majorHAnsi"/>
          <w:i/>
          <w:sz w:val="16"/>
          <w:szCs w:val="16"/>
        </w:rPr>
        <w:t>Work</w:t>
      </w:r>
      <w:r w:rsidRPr="00C7291A">
        <w:rPr>
          <w:rFonts w:asciiTheme="majorHAnsi" w:hAnsiTheme="majorHAnsi" w:cstheme="majorHAnsi"/>
          <w:i/>
          <w:sz w:val="16"/>
          <w:szCs w:val="16"/>
        </w:rPr>
        <w:t xml:space="preserve"> of Project </w:t>
      </w:r>
      <w:r w:rsidRPr="00C7291A">
        <w:rPr>
          <w:rFonts w:asciiTheme="majorHAnsi" w:hAnsiTheme="majorHAnsi" w:cstheme="majorHAnsi"/>
          <w:i/>
          <w:sz w:val="16"/>
          <w:szCs w:val="16"/>
        </w:rPr>
        <w:t>Staff</w:t>
      </w:r>
      <w:r w:rsidRPr="00C7291A">
        <w:rPr>
          <w:rFonts w:asciiTheme="majorHAnsi" w:hAnsiTheme="majorHAnsi" w:cstheme="majorHAnsi"/>
          <w:sz w:val="16"/>
          <w:szCs w:val="16"/>
        </w:rPr>
        <w:t xml:space="preserve">. Dostupné z: </w:t>
      </w:r>
      <w:hyperlink r:id="rId7" w:history="1">
        <w:r w:rsidRPr="00C7291A">
          <w:rPr>
            <w:rStyle w:val="Hyperlink"/>
            <w:rFonts w:asciiTheme="majorHAnsi" w:hAnsiTheme="majorHAnsi" w:cstheme="majorHAnsi"/>
            <w:sz w:val="16"/>
            <w:szCs w:val="16"/>
          </w:rPr>
          <w:t>https://www.dfg.de/en/research_funding/principles_dfg_funding/equal_opportunities/measures/compensation_maternity_leave/index.html</w:t>
        </w:r>
      </w:hyperlink>
      <w:r w:rsidRPr="00C7291A">
        <w:rPr>
          <w:rFonts w:asciiTheme="majorHAnsi" w:hAnsiTheme="majorHAnsi" w:cstheme="majorHAnsi"/>
          <w:sz w:val="16"/>
          <w:szCs w:val="16"/>
        </w:rPr>
        <w:t xml:space="preserve"> </w:t>
      </w:r>
    </w:p>
  </w:footnote>
  <w:footnote w:id="13">
    <w:p w:rsidR="006C471F" w:rsidRPr="00C7291A" w:rsidP="00F22546" w14:paraId="69D04133" w14:textId="77777777">
      <w:pPr>
        <w:pBdr>
          <w:top w:val="nil"/>
          <w:left w:val="nil"/>
          <w:bottom w:val="nil"/>
          <w:right w:val="nil"/>
          <w:between w:val="nil"/>
        </w:pBdr>
        <w:tabs>
          <w:tab w:val="left" w:pos="1418"/>
        </w:tabs>
        <w:ind w:hanging="2"/>
        <w:rPr>
          <w:rFonts w:asciiTheme="majorHAnsi" w:hAnsiTheme="majorHAnsi" w:cstheme="majorHAnsi"/>
          <w:color w:val="002060"/>
          <w:sz w:val="16"/>
          <w:szCs w:val="16"/>
        </w:rPr>
      </w:pPr>
      <w:r w:rsidRPr="00C7291A">
        <w:rPr>
          <w:rFonts w:asciiTheme="majorHAnsi" w:hAnsiTheme="majorHAnsi" w:cstheme="majorHAnsi"/>
          <w:sz w:val="16"/>
          <w:szCs w:val="16"/>
          <w:vertAlign w:val="superscript"/>
        </w:rPr>
        <w:footnoteRef/>
      </w:r>
      <w:r w:rsidRPr="00C7291A">
        <w:rPr>
          <w:rFonts w:asciiTheme="majorHAnsi" w:hAnsiTheme="majorHAnsi" w:cstheme="majorHAnsi"/>
          <w:sz w:val="16"/>
          <w:szCs w:val="16"/>
        </w:rPr>
        <w:t xml:space="preserve"> Viz SNF (CH): </w:t>
      </w:r>
      <w:hyperlink r:id="rId8" w:history="1">
        <w:r w:rsidRPr="00C7291A">
          <w:rPr>
            <w:rStyle w:val="Hyperlink"/>
            <w:rFonts w:asciiTheme="majorHAnsi" w:hAnsiTheme="majorHAnsi" w:cstheme="majorHAnsi"/>
            <w:sz w:val="16"/>
            <w:szCs w:val="16"/>
          </w:rPr>
          <w:t>https://www.snf.ch/en/lmtHcFYxD213PsnU/news/news-160502-call-for-proposals-marie-heim-voegtlin-grants</w:t>
        </w:r>
      </w:hyperlink>
      <w:r w:rsidRPr="00C7291A">
        <w:rPr>
          <w:rFonts w:asciiTheme="majorHAnsi" w:hAnsiTheme="majorHAnsi" w:cstheme="majorHAnsi"/>
          <w:color w:val="002060"/>
          <w:sz w:val="16"/>
          <w:szCs w:val="16"/>
        </w:rPr>
        <w:t xml:space="preserve">  </w:t>
      </w:r>
    </w:p>
  </w:footnote>
  <w:footnote w:id="14">
    <w:p w:rsidR="006C471F" w:rsidRPr="000D0DF7" w:rsidP="00F3712A" w14:paraId="75622EFF" w14:textId="77777777">
      <w:pPr>
        <w:pStyle w:val="FootnoteText"/>
        <w:tabs>
          <w:tab w:val="left" w:pos="1418"/>
        </w:tabs>
        <w:rPr>
          <w:rFonts w:asciiTheme="majorHAnsi" w:hAnsiTheme="majorHAnsi" w:cstheme="majorHAnsi"/>
          <w:sz w:val="16"/>
          <w:szCs w:val="16"/>
        </w:rPr>
      </w:pPr>
      <w:r w:rsidRPr="000D0DF7">
        <w:rPr>
          <w:rStyle w:val="FootnoteReference"/>
          <w:rFonts w:asciiTheme="majorHAnsi" w:hAnsiTheme="majorHAnsi" w:cstheme="majorHAnsi"/>
          <w:sz w:val="16"/>
          <w:szCs w:val="16"/>
        </w:rPr>
        <w:footnoteRef/>
      </w:r>
      <w:r w:rsidRPr="000D0DF7">
        <w:rPr>
          <w:rFonts w:asciiTheme="majorHAnsi" w:hAnsiTheme="majorHAnsi" w:cstheme="majorHAnsi"/>
          <w:sz w:val="16"/>
          <w:szCs w:val="16"/>
        </w:rPr>
        <w:t xml:space="preserve"> </w:t>
      </w:r>
      <w:hyperlink r:id="rId9" w:history="1">
        <w:r w:rsidRPr="000D0DF7">
          <w:rPr>
            <w:rStyle w:val="Hyperlink"/>
            <w:rFonts w:asciiTheme="majorHAnsi" w:hAnsiTheme="majorHAnsi" w:cstheme="majorHAnsi"/>
            <w:sz w:val="16"/>
            <w:szCs w:val="16"/>
          </w:rPr>
          <w:t>https://www.vyzkum.cz/FrontClanek.aspx?idsekce=913172&amp;ad=1&amp;attid=913186</w:t>
        </w:r>
      </w:hyperlink>
      <w:r w:rsidRPr="000D0DF7">
        <w:rPr>
          <w:rFonts w:asciiTheme="majorHAnsi" w:hAnsiTheme="majorHAnsi" w:cstheme="majorHAnsi"/>
          <w:sz w:val="16"/>
          <w:szCs w:val="16"/>
        </w:rPr>
        <w:t xml:space="preserve">. </w:t>
      </w:r>
    </w:p>
  </w:footnote>
  <w:footnote w:id="15">
    <w:p w:rsidR="006C471F" w:rsidRPr="000D0DF7" w:rsidP="00F3712A" w14:paraId="52B1D4F0" w14:textId="77777777">
      <w:pPr>
        <w:pStyle w:val="FootnoteText"/>
        <w:tabs>
          <w:tab w:val="left" w:pos="1418"/>
        </w:tabs>
        <w:rPr>
          <w:rFonts w:asciiTheme="majorHAnsi" w:hAnsiTheme="majorHAnsi" w:cstheme="majorHAnsi"/>
          <w:sz w:val="16"/>
          <w:szCs w:val="16"/>
        </w:rPr>
      </w:pPr>
      <w:r w:rsidRPr="000D0DF7">
        <w:rPr>
          <w:rStyle w:val="FootnoteReference"/>
          <w:rFonts w:asciiTheme="majorHAnsi" w:hAnsiTheme="majorHAnsi" w:cstheme="majorHAnsi"/>
          <w:sz w:val="16"/>
          <w:szCs w:val="16"/>
        </w:rPr>
        <w:footnoteRef/>
      </w:r>
      <w:r w:rsidRPr="000D0DF7">
        <w:rPr>
          <w:rFonts w:asciiTheme="majorHAnsi" w:hAnsiTheme="majorHAnsi" w:cstheme="majorHAnsi"/>
          <w:sz w:val="16"/>
          <w:szCs w:val="16"/>
        </w:rPr>
        <w:t xml:space="preserve"> </w:t>
      </w:r>
      <w:hyperlink r:id="rId10" w:history="1">
        <w:r w:rsidRPr="000D0DF7">
          <w:rPr>
            <w:rStyle w:val="Hyperlink"/>
            <w:rFonts w:asciiTheme="majorHAnsi" w:hAnsiTheme="majorHAnsi" w:cstheme="majorHAnsi"/>
            <w:sz w:val="16"/>
            <w:szCs w:val="16"/>
          </w:rPr>
          <w:t>https://www.vlada.cz/assets/ppov/rovne-prilezitosti-zen-a-muzu/Aktuality/Strategie_rovnosti_zen_a_muzu.pdf</w:t>
        </w:r>
      </w:hyperlink>
      <w:r w:rsidRPr="000D0DF7">
        <w:rPr>
          <w:rFonts w:asciiTheme="majorHAnsi" w:hAnsiTheme="majorHAnsi" w:cstheme="majorHAnsi"/>
          <w:sz w:val="16"/>
          <w:szCs w:val="16"/>
        </w:rPr>
        <w:t xml:space="preserve">. </w:t>
      </w:r>
    </w:p>
  </w:footnote>
  <w:footnote w:id="16">
    <w:p w:rsidR="006C471F" w:rsidRPr="000D0DF7" w:rsidP="00F3712A" w14:paraId="0B42CF09" w14:textId="77777777">
      <w:pPr>
        <w:pStyle w:val="FootnoteText"/>
        <w:tabs>
          <w:tab w:val="left" w:pos="1418"/>
        </w:tabs>
        <w:rPr>
          <w:rFonts w:asciiTheme="majorHAnsi" w:hAnsiTheme="majorHAnsi" w:cstheme="majorHAnsi"/>
          <w:sz w:val="16"/>
          <w:szCs w:val="16"/>
        </w:rPr>
      </w:pPr>
      <w:r w:rsidRPr="000D0DF7">
        <w:rPr>
          <w:rStyle w:val="FootnoteReference"/>
          <w:rFonts w:asciiTheme="majorHAnsi" w:hAnsiTheme="majorHAnsi" w:cstheme="majorHAnsi"/>
          <w:sz w:val="16"/>
          <w:szCs w:val="16"/>
        </w:rPr>
        <w:footnoteRef/>
      </w:r>
      <w:r w:rsidRPr="000D0DF7">
        <w:rPr>
          <w:rFonts w:asciiTheme="majorHAnsi" w:hAnsiTheme="majorHAnsi" w:cstheme="majorHAnsi"/>
          <w:sz w:val="16"/>
          <w:szCs w:val="16"/>
        </w:rPr>
        <w:t xml:space="preserve"> Ministerstvo školství, mládeže a tělovýchovy České republiky. Operační program Jan Amos Komenský. Dostupné z: </w:t>
      </w:r>
    </w:p>
    <w:p w:rsidR="006C471F" w:rsidRPr="000D0DF7" w:rsidP="00F3712A" w14:paraId="1D0D4990" w14:textId="77777777">
      <w:pPr>
        <w:pStyle w:val="FootnoteText"/>
        <w:tabs>
          <w:tab w:val="left" w:pos="1418"/>
        </w:tabs>
      </w:pPr>
      <w:r w:rsidRPr="000D0DF7">
        <w:rPr>
          <w:rFonts w:asciiTheme="majorHAnsi" w:hAnsiTheme="majorHAnsi" w:cstheme="majorHAnsi"/>
          <w:sz w:val="16"/>
          <w:szCs w:val="16"/>
        </w:rPr>
        <w:t xml:space="preserve">(2021–2027) </w:t>
      </w:r>
      <w:hyperlink r:id="rId11" w:history="1">
        <w:r w:rsidRPr="000D0DF7">
          <w:rPr>
            <w:rStyle w:val="Hyperlink"/>
            <w:rFonts w:asciiTheme="majorHAnsi" w:hAnsiTheme="majorHAnsi" w:cstheme="majorHAnsi"/>
            <w:sz w:val="16"/>
            <w:szCs w:val="16"/>
          </w:rPr>
          <w:t>https://opvvv.msmt.cz/download/file5938.pdf</w:t>
        </w:r>
      </w:hyperlink>
      <w:r w:rsidRPr="000D0DF7">
        <w:rPr>
          <w:rFonts w:asciiTheme="majorHAnsi" w:hAnsiTheme="majorHAnsi" w:cstheme="majorHAnsi"/>
          <w:sz w:val="16"/>
          <w:szCs w:val="16"/>
        </w:rPr>
        <w:t xml:space="preserve"> </w:t>
      </w:r>
    </w:p>
  </w:footnote>
  <w:footnote w:id="17">
    <w:p w:rsidR="006C471F" w:rsidRPr="00195500" w:rsidP="00B4715F" w14:paraId="21CBE31E" w14:textId="77777777">
      <w:pPr>
        <w:pStyle w:val="FootnoteText"/>
        <w:ind w:left="0" w:firstLine="0"/>
        <w:rPr>
          <w:i/>
        </w:rPr>
      </w:pPr>
      <w:r>
        <w:rPr>
          <w:rStyle w:val="FootnoteReference"/>
        </w:rPr>
        <w:footnoteRef/>
      </w:r>
      <w:r>
        <w:t xml:space="preserve"> </w:t>
      </w:r>
      <w:r w:rsidRPr="007F10E3">
        <w:t xml:space="preserve">Zahájením prací se podle čl. 2 odst. 23 </w:t>
      </w:r>
      <w:r>
        <w:t>Nařízení</w:t>
      </w:r>
      <w:r w:rsidRPr="007F10E3">
        <w:t xml:space="preserve"> rozumí </w:t>
      </w:r>
      <w:r w:rsidRPr="00195500">
        <w:rPr>
          <w:i/>
        </w:rPr>
        <w:t>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p w:rsidR="006C471F" w14:paraId="25D4CC84" w14:textId="777777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E91260"/>
    <w:multiLevelType w:val="hybridMultilevel"/>
    <w:tmpl w:val="1AEAFEC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245490B"/>
    <w:multiLevelType w:val="hybridMultilevel"/>
    <w:tmpl w:val="BF663440"/>
    <w:lvl w:ilvl="0">
      <w:start w:val="4"/>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4793989"/>
    <w:multiLevelType w:val="hybridMultilevel"/>
    <w:tmpl w:val="CCD2530E"/>
    <w:lvl w:ilvl="0">
      <w:start w:val="1"/>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077B33C4"/>
    <w:multiLevelType w:val="hybridMultilevel"/>
    <w:tmpl w:val="2ABCD658"/>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Symbol" w:hAnsi="Symbol"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
    <w:nsid w:val="078F3774"/>
    <w:multiLevelType w:val="hybridMultilevel"/>
    <w:tmpl w:val="BE52F0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5">
    <w:nsid w:val="085A20BC"/>
    <w:multiLevelType w:val="hybridMultilevel"/>
    <w:tmpl w:val="1B04CDC4"/>
    <w:lvl w:ilvl="0">
      <w:start w:val="1"/>
      <w:numFmt w:val="bullet"/>
      <w:lvlText w:val=""/>
      <w:lvlJc w:val="left"/>
      <w:pPr>
        <w:tabs>
          <w:tab w:val="num" w:pos="340"/>
        </w:tabs>
        <w:ind w:left="340" w:hanging="34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C664A36"/>
    <w:multiLevelType w:val="hybridMultilevel"/>
    <w:tmpl w:val="58DA3B54"/>
    <w:lvl w:ilvl="0">
      <w:start w:val="0"/>
      <w:numFmt w:val="bullet"/>
      <w:lvlText w:val="-"/>
      <w:lvlJc w:val="left"/>
      <w:pPr>
        <w:ind w:left="720"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099723E"/>
    <w:multiLevelType w:val="hybridMultilevel"/>
    <w:tmpl w:val="2CFADC7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nsid w:val="113F6142"/>
    <w:multiLevelType w:val="hybridMultilevel"/>
    <w:tmpl w:val="FC5CE4B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9">
    <w:nsid w:val="114A6D23"/>
    <w:multiLevelType w:val="hybridMultilevel"/>
    <w:tmpl w:val="2DFEBD32"/>
    <w:lvl w:ilvl="0">
      <w:start w:val="0"/>
      <w:numFmt w:val="bullet"/>
      <w:lvlText w:val="-"/>
      <w:lvlJc w:val="left"/>
      <w:pPr>
        <w:ind w:left="720" w:hanging="360"/>
      </w:pPr>
      <w:rPr>
        <w:rFonts w:ascii="Calibri" w:eastAsia="Calibri" w:hAnsi="Calibr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14B4031D"/>
    <w:multiLevelType w:val="hybridMultilevel"/>
    <w:tmpl w:val="5B1C9EE8"/>
    <w:lvl w:ilvl="0">
      <w:start w:val="1"/>
      <w:numFmt w:val="decimal"/>
      <w:lvlText w:val="%1."/>
      <w:lvlJc w:val="left"/>
      <w:pPr>
        <w:ind w:left="717" w:hanging="360"/>
      </w:p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11">
    <w:nsid w:val="150A5597"/>
    <w:multiLevelType w:val="hybridMultilevel"/>
    <w:tmpl w:val="9D6EF07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2">
    <w:nsid w:val="175B3A6A"/>
    <w:multiLevelType w:val="hybridMultilevel"/>
    <w:tmpl w:val="4784EEDE"/>
    <w:lvl w:ilvl="0">
      <w:start w:val="1"/>
      <w:numFmt w:val="bullet"/>
      <w:lvlText w:val="•"/>
      <w:lvlJc w:val="left"/>
      <w:pPr>
        <w:tabs>
          <w:tab w:val="num" w:pos="720"/>
        </w:tabs>
        <w:ind w:left="720" w:hanging="360"/>
      </w:pPr>
      <w:rPr>
        <w:rFonts w:ascii="Times New Roman" w:hAnsi="Times New Roman" w:hint="default"/>
      </w:rPr>
    </w:lvl>
    <w:lvl w:ilvl="1">
      <w:start w:val="180"/>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79F744E"/>
    <w:multiLevelType w:val="hybridMultilevel"/>
    <w:tmpl w:val="5FF22EF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14">
    <w:nsid w:val="17CC2B04"/>
    <w:multiLevelType w:val="hybridMultilevel"/>
    <w:tmpl w:val="F918B022"/>
    <w:lvl w:ilvl="0">
      <w:start w:val="1"/>
      <w:numFmt w:val="decimal"/>
      <w:lvlText w:val="%1."/>
      <w:lvlJc w:val="left"/>
      <w:pPr>
        <w:ind w:left="712" w:hanging="57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5">
    <w:nsid w:val="194F2F7A"/>
    <w:multiLevelType w:val="hybridMultilevel"/>
    <w:tmpl w:val="23B8CE7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732"/>
        </w:tabs>
        <w:ind w:left="732" w:hanging="360"/>
      </w:pPr>
      <w:rPr>
        <w:rFonts w:ascii="Courier New" w:hAnsi="Courier New" w:cs="Courier New" w:hint="default"/>
      </w:rPr>
    </w:lvl>
    <w:lvl w:ilvl="2">
      <w:start w:val="1"/>
      <w:numFmt w:val="bullet"/>
      <w:lvlText w:val=""/>
      <w:lvlJc w:val="left"/>
      <w:pPr>
        <w:tabs>
          <w:tab w:val="num" w:pos="1452"/>
        </w:tabs>
        <w:ind w:left="1452" w:hanging="360"/>
      </w:pPr>
      <w:rPr>
        <w:rFonts w:ascii="Wingdings" w:hAnsi="Wingdings" w:hint="default"/>
      </w:rPr>
    </w:lvl>
    <w:lvl w:ilvl="3">
      <w:start w:val="1"/>
      <w:numFmt w:val="bullet"/>
      <w:lvlText w:val=""/>
      <w:lvlJc w:val="left"/>
      <w:pPr>
        <w:tabs>
          <w:tab w:val="num" w:pos="2172"/>
        </w:tabs>
        <w:ind w:left="2172" w:hanging="360"/>
      </w:pPr>
      <w:rPr>
        <w:rFonts w:ascii="Symbol" w:hAnsi="Symbol" w:hint="default"/>
      </w:rPr>
    </w:lvl>
    <w:lvl w:ilvl="4">
      <w:start w:val="1"/>
      <w:numFmt w:val="bullet"/>
      <w:lvlText w:val="o"/>
      <w:lvlJc w:val="left"/>
      <w:pPr>
        <w:tabs>
          <w:tab w:val="num" w:pos="2892"/>
        </w:tabs>
        <w:ind w:left="2892" w:hanging="360"/>
      </w:pPr>
      <w:rPr>
        <w:rFonts w:ascii="Courier New" w:hAnsi="Courier New" w:cs="Courier New" w:hint="default"/>
      </w:rPr>
    </w:lvl>
    <w:lvl w:ilvl="5" w:tentative="1">
      <w:start w:val="1"/>
      <w:numFmt w:val="bullet"/>
      <w:lvlText w:val=""/>
      <w:lvlJc w:val="left"/>
      <w:pPr>
        <w:tabs>
          <w:tab w:val="num" w:pos="3612"/>
        </w:tabs>
        <w:ind w:left="3612" w:hanging="360"/>
      </w:pPr>
      <w:rPr>
        <w:rFonts w:ascii="Wingdings" w:hAnsi="Wingdings" w:hint="default"/>
      </w:rPr>
    </w:lvl>
    <w:lvl w:ilvl="6" w:tentative="1">
      <w:start w:val="1"/>
      <w:numFmt w:val="bullet"/>
      <w:lvlText w:val=""/>
      <w:lvlJc w:val="left"/>
      <w:pPr>
        <w:tabs>
          <w:tab w:val="num" w:pos="4332"/>
        </w:tabs>
        <w:ind w:left="4332" w:hanging="360"/>
      </w:pPr>
      <w:rPr>
        <w:rFonts w:ascii="Symbol" w:hAnsi="Symbol" w:hint="default"/>
      </w:rPr>
    </w:lvl>
    <w:lvl w:ilvl="7" w:tentative="1">
      <w:start w:val="1"/>
      <w:numFmt w:val="bullet"/>
      <w:lvlText w:val="o"/>
      <w:lvlJc w:val="left"/>
      <w:pPr>
        <w:tabs>
          <w:tab w:val="num" w:pos="5052"/>
        </w:tabs>
        <w:ind w:left="5052" w:hanging="360"/>
      </w:pPr>
      <w:rPr>
        <w:rFonts w:ascii="Courier New" w:hAnsi="Courier New" w:cs="Courier New" w:hint="default"/>
      </w:rPr>
    </w:lvl>
    <w:lvl w:ilvl="8" w:tentative="1">
      <w:start w:val="1"/>
      <w:numFmt w:val="bullet"/>
      <w:lvlText w:val=""/>
      <w:lvlJc w:val="left"/>
      <w:pPr>
        <w:tabs>
          <w:tab w:val="num" w:pos="5772"/>
        </w:tabs>
        <w:ind w:left="5772" w:hanging="360"/>
      </w:pPr>
      <w:rPr>
        <w:rFonts w:ascii="Wingdings" w:hAnsi="Wingdings" w:hint="default"/>
      </w:rPr>
    </w:lvl>
  </w:abstractNum>
  <w:abstractNum w:abstractNumId="16">
    <w:nsid w:val="1AD51F5D"/>
    <w:multiLevelType w:val="hybridMultilevel"/>
    <w:tmpl w:val="C4C8BE4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17">
    <w:nsid w:val="284926C8"/>
    <w:multiLevelType w:val="hybridMultilevel"/>
    <w:tmpl w:val="02E6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29CA69E6"/>
    <w:multiLevelType w:val="hybridMultilevel"/>
    <w:tmpl w:val="92FC77FE"/>
    <w:lvl w:ilvl="0">
      <w:start w:val="1"/>
      <w:numFmt w:val="bullet"/>
      <w:lvlText w:val=""/>
      <w:lvlJc w:val="left"/>
      <w:pPr>
        <w:tabs>
          <w:tab w:val="num" w:pos="720"/>
        </w:tabs>
        <w:ind w:left="720" w:hanging="360"/>
      </w:pPr>
      <w:rPr>
        <w:rFonts w:ascii="Symbol" w:hAnsi="Symbol" w:hint="default"/>
      </w:rPr>
    </w:lvl>
    <w:lvl w:ilvl="1">
      <w:start w:val="0"/>
      <w:numFmt w:val="bullet"/>
      <w:lvlText w:val="-"/>
      <w:lvlJc w:val="left"/>
      <w:pPr>
        <w:tabs>
          <w:tab w:val="num" w:pos="1650"/>
        </w:tabs>
        <w:ind w:left="1650" w:hanging="57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2BB865B2"/>
    <w:multiLevelType w:val="hybridMultilevel"/>
    <w:tmpl w:val="4A3EA130"/>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732"/>
        </w:tabs>
        <w:ind w:left="732" w:hanging="360"/>
      </w:pPr>
    </w:lvl>
    <w:lvl w:ilvl="2">
      <w:start w:val="1"/>
      <w:numFmt w:val="lowerRoman"/>
      <w:lvlText w:val="%3."/>
      <w:lvlJc w:val="right"/>
      <w:pPr>
        <w:tabs>
          <w:tab w:val="num" w:pos="1452"/>
        </w:tabs>
        <w:ind w:left="1452" w:hanging="180"/>
      </w:pPr>
    </w:lvl>
    <w:lvl w:ilvl="3" w:tentative="1">
      <w:start w:val="1"/>
      <w:numFmt w:val="decimal"/>
      <w:lvlText w:val="%4."/>
      <w:lvlJc w:val="left"/>
      <w:pPr>
        <w:tabs>
          <w:tab w:val="num" w:pos="2172"/>
        </w:tabs>
        <w:ind w:left="2172" w:hanging="360"/>
      </w:pPr>
    </w:lvl>
    <w:lvl w:ilvl="4" w:tentative="1">
      <w:start w:val="1"/>
      <w:numFmt w:val="lowerLetter"/>
      <w:lvlText w:val="%5."/>
      <w:lvlJc w:val="left"/>
      <w:pPr>
        <w:tabs>
          <w:tab w:val="num" w:pos="2892"/>
        </w:tabs>
        <w:ind w:left="2892" w:hanging="360"/>
      </w:pPr>
    </w:lvl>
    <w:lvl w:ilvl="5" w:tentative="1">
      <w:start w:val="1"/>
      <w:numFmt w:val="lowerRoman"/>
      <w:lvlText w:val="%6."/>
      <w:lvlJc w:val="right"/>
      <w:pPr>
        <w:tabs>
          <w:tab w:val="num" w:pos="3612"/>
        </w:tabs>
        <w:ind w:left="3612" w:hanging="180"/>
      </w:pPr>
    </w:lvl>
    <w:lvl w:ilvl="6" w:tentative="1">
      <w:start w:val="1"/>
      <w:numFmt w:val="decimal"/>
      <w:lvlText w:val="%7."/>
      <w:lvlJc w:val="left"/>
      <w:pPr>
        <w:tabs>
          <w:tab w:val="num" w:pos="4332"/>
        </w:tabs>
        <w:ind w:left="4332" w:hanging="360"/>
      </w:pPr>
    </w:lvl>
    <w:lvl w:ilvl="7" w:tentative="1">
      <w:start w:val="1"/>
      <w:numFmt w:val="lowerLetter"/>
      <w:lvlText w:val="%8."/>
      <w:lvlJc w:val="left"/>
      <w:pPr>
        <w:tabs>
          <w:tab w:val="num" w:pos="5052"/>
        </w:tabs>
        <w:ind w:left="5052" w:hanging="360"/>
      </w:pPr>
    </w:lvl>
    <w:lvl w:ilvl="8" w:tentative="1">
      <w:start w:val="1"/>
      <w:numFmt w:val="lowerRoman"/>
      <w:lvlText w:val="%9."/>
      <w:lvlJc w:val="right"/>
      <w:pPr>
        <w:tabs>
          <w:tab w:val="num" w:pos="5772"/>
        </w:tabs>
        <w:ind w:left="5772" w:hanging="180"/>
      </w:pPr>
    </w:lvl>
  </w:abstractNum>
  <w:abstractNum w:abstractNumId="20">
    <w:nsid w:val="2F2C5B5F"/>
    <w:multiLevelType w:val="hybridMultilevel"/>
    <w:tmpl w:val="04EE712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30031F1B"/>
    <w:multiLevelType w:val="hybridMultilevel"/>
    <w:tmpl w:val="0C1624B2"/>
    <w:lvl w:ilvl="0">
      <w:start w:val="1"/>
      <w:numFmt w:val="bullet"/>
      <w:lvlText w:val=""/>
      <w:lvlJc w:val="left"/>
      <w:pPr>
        <w:tabs>
          <w:tab w:val="num" w:pos="340"/>
        </w:tabs>
        <w:ind w:left="340" w:hanging="34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301C6253"/>
    <w:multiLevelType w:val="hybridMultilevel"/>
    <w:tmpl w:val="AAE2449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320A5FE7"/>
    <w:multiLevelType w:val="hybridMultilevel"/>
    <w:tmpl w:val="3EEEC3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732"/>
        </w:tabs>
        <w:ind w:left="732" w:hanging="360"/>
      </w:pPr>
      <w:rPr>
        <w:rFonts w:ascii="Courier New" w:hAnsi="Courier New" w:cs="Courier New" w:hint="default"/>
      </w:rPr>
    </w:lvl>
    <w:lvl w:ilvl="2">
      <w:start w:val="1"/>
      <w:numFmt w:val="bullet"/>
      <w:lvlText w:val=""/>
      <w:lvlJc w:val="left"/>
      <w:pPr>
        <w:tabs>
          <w:tab w:val="num" w:pos="1452"/>
        </w:tabs>
        <w:ind w:left="1452" w:hanging="360"/>
      </w:pPr>
      <w:rPr>
        <w:rFonts w:ascii="Wingdings" w:hAnsi="Wingdings" w:hint="default"/>
      </w:rPr>
    </w:lvl>
    <w:lvl w:ilvl="3">
      <w:start w:val="1"/>
      <w:numFmt w:val="bullet"/>
      <w:lvlText w:val=""/>
      <w:lvlJc w:val="left"/>
      <w:pPr>
        <w:tabs>
          <w:tab w:val="num" w:pos="2172"/>
        </w:tabs>
        <w:ind w:left="2172" w:hanging="360"/>
      </w:pPr>
      <w:rPr>
        <w:rFonts w:ascii="Symbol" w:hAnsi="Symbol" w:hint="default"/>
      </w:rPr>
    </w:lvl>
    <w:lvl w:ilvl="4">
      <w:start w:val="1"/>
      <w:numFmt w:val="bullet"/>
      <w:lvlText w:val="o"/>
      <w:lvlJc w:val="left"/>
      <w:pPr>
        <w:tabs>
          <w:tab w:val="num" w:pos="2892"/>
        </w:tabs>
        <w:ind w:left="2892" w:hanging="360"/>
      </w:pPr>
      <w:rPr>
        <w:rFonts w:ascii="Courier New" w:hAnsi="Courier New" w:cs="Courier New" w:hint="default"/>
      </w:rPr>
    </w:lvl>
    <w:lvl w:ilvl="5" w:tentative="1">
      <w:start w:val="1"/>
      <w:numFmt w:val="bullet"/>
      <w:lvlText w:val=""/>
      <w:lvlJc w:val="left"/>
      <w:pPr>
        <w:tabs>
          <w:tab w:val="num" w:pos="3612"/>
        </w:tabs>
        <w:ind w:left="3612" w:hanging="360"/>
      </w:pPr>
      <w:rPr>
        <w:rFonts w:ascii="Wingdings" w:hAnsi="Wingdings" w:hint="default"/>
      </w:rPr>
    </w:lvl>
    <w:lvl w:ilvl="6" w:tentative="1">
      <w:start w:val="1"/>
      <w:numFmt w:val="bullet"/>
      <w:lvlText w:val=""/>
      <w:lvlJc w:val="left"/>
      <w:pPr>
        <w:tabs>
          <w:tab w:val="num" w:pos="4332"/>
        </w:tabs>
        <w:ind w:left="4332" w:hanging="360"/>
      </w:pPr>
      <w:rPr>
        <w:rFonts w:ascii="Symbol" w:hAnsi="Symbol" w:hint="default"/>
      </w:rPr>
    </w:lvl>
    <w:lvl w:ilvl="7" w:tentative="1">
      <w:start w:val="1"/>
      <w:numFmt w:val="bullet"/>
      <w:lvlText w:val="o"/>
      <w:lvlJc w:val="left"/>
      <w:pPr>
        <w:tabs>
          <w:tab w:val="num" w:pos="5052"/>
        </w:tabs>
        <w:ind w:left="5052" w:hanging="360"/>
      </w:pPr>
      <w:rPr>
        <w:rFonts w:ascii="Courier New" w:hAnsi="Courier New" w:cs="Courier New" w:hint="default"/>
      </w:rPr>
    </w:lvl>
    <w:lvl w:ilvl="8" w:tentative="1">
      <w:start w:val="1"/>
      <w:numFmt w:val="bullet"/>
      <w:lvlText w:val=""/>
      <w:lvlJc w:val="left"/>
      <w:pPr>
        <w:tabs>
          <w:tab w:val="num" w:pos="5772"/>
        </w:tabs>
        <w:ind w:left="5772" w:hanging="360"/>
      </w:pPr>
      <w:rPr>
        <w:rFonts w:ascii="Wingdings" w:hAnsi="Wingdings" w:hint="default"/>
      </w:rPr>
    </w:lvl>
  </w:abstractNum>
  <w:abstractNum w:abstractNumId="24">
    <w:nsid w:val="36F50E60"/>
    <w:multiLevelType w:val="hybridMultilevel"/>
    <w:tmpl w:val="5E2ADE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37457E85"/>
    <w:multiLevelType w:val="hybridMultilevel"/>
    <w:tmpl w:val="20C6CE9A"/>
    <w:lvl w:ilvl="0">
      <w:start w:val="1"/>
      <w:numFmt w:val="decimal"/>
      <w:lvlText w:val="%1."/>
      <w:lvlJc w:val="left"/>
      <w:pPr>
        <w:ind w:left="989" w:hanging="705"/>
      </w:pPr>
      <w:rPr>
        <w:rFonts w:hint="default"/>
      </w:rPr>
    </w:lvl>
    <w:lvl w:ilvl="1">
      <w:start w:val="3"/>
      <w:numFmt w:val="bullet"/>
      <w:lvlText w:val="•"/>
      <w:lvlJc w:val="left"/>
      <w:pPr>
        <w:ind w:left="1709" w:hanging="705"/>
      </w:pPr>
      <w:rPr>
        <w:rFonts w:ascii="Arial" w:eastAsia="Times New Roman" w:hAnsi="Arial" w:cs="Arial"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26">
    <w:nsid w:val="38B65B91"/>
    <w:multiLevelType w:val="hybridMultilevel"/>
    <w:tmpl w:val="FEF0E65E"/>
    <w:lvl w:ilvl="0">
      <w:start w:val="1"/>
      <w:numFmt w:val="bullet"/>
      <w:lvlText w:val=""/>
      <w:lvlJc w:val="left"/>
      <w:pPr>
        <w:ind w:left="360" w:hanging="360"/>
      </w:pPr>
      <w:rPr>
        <w:rFonts w:ascii="Symbol" w:hAnsi="Symbol" w:hint="default"/>
      </w:rPr>
    </w:lvl>
    <w:lvl w:ilvl="1">
      <w:start w:val="0"/>
      <w:numFmt w:val="bullet"/>
      <w:lvlText w:val=""/>
      <w:lvlJc w:val="left"/>
      <w:pPr>
        <w:ind w:left="1080" w:hanging="360"/>
      </w:pPr>
      <w:rPr>
        <w:rFonts w:ascii="Symbol" w:eastAsia="Times New Roman" w:hAnsi="Symbol" w:cs="Arial" w:hint="default"/>
      </w:rPr>
    </w:lvl>
    <w:lvl w:ilvl="2">
      <w:start w:val="0"/>
      <w:numFmt w:val="bullet"/>
      <w:lvlText w:val="•"/>
      <w:lvlJc w:val="left"/>
      <w:pPr>
        <w:ind w:left="2145" w:hanging="705"/>
      </w:pPr>
      <w:rPr>
        <w:rFonts w:ascii="Arial" w:eastAsia="Times New Roman" w:hAnsi="Arial" w:cs="Arial"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7">
    <w:nsid w:val="38D57B53"/>
    <w:multiLevelType w:val="hybridMultilevel"/>
    <w:tmpl w:val="EBE8DE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2"/>
        </w:tabs>
        <w:ind w:left="372" w:hanging="360"/>
      </w:pPr>
      <w:rPr>
        <w:rFonts w:ascii="Courier New" w:hAnsi="Courier New" w:cs="Courier New" w:hint="default"/>
      </w:rPr>
    </w:lvl>
    <w:lvl w:ilvl="2">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28">
    <w:nsid w:val="39BE79D4"/>
    <w:multiLevelType w:val="hybridMultilevel"/>
    <w:tmpl w:val="F7DC6CB8"/>
    <w:lvl w:ilvl="0">
      <w:start w:val="1"/>
      <w:numFmt w:val="bullet"/>
      <w:lvlText w:val=""/>
      <w:lvlJc w:val="left"/>
      <w:pPr>
        <w:ind w:left="720" w:hanging="360"/>
      </w:pPr>
      <w:rPr>
        <w:rFonts w:ascii="Symbol" w:hAnsi="Symbol" w:hint="default"/>
      </w:rPr>
    </w:lvl>
    <w:lvl w:ilvl="1">
      <w:start w:val="1"/>
      <w:numFmt w:val="bullet"/>
      <w:lvlText w:val=""/>
      <w:lvlJc w:val="left"/>
      <w:pPr>
        <w:ind w:left="643"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nsid w:val="3A5479BF"/>
    <w:multiLevelType w:val="hybridMultilevel"/>
    <w:tmpl w:val="BB46F73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3C5C53F6"/>
    <w:multiLevelType w:val="hybridMultilevel"/>
    <w:tmpl w:val="12385174"/>
    <w:lvl w:ilvl="0">
      <w:start w:val="0"/>
      <w:numFmt w:val="bullet"/>
      <w:lvlText w:val="-"/>
      <w:lvlJc w:val="left"/>
      <w:pPr>
        <w:tabs>
          <w:tab w:val="num" w:pos="720"/>
        </w:tabs>
        <w:ind w:left="720" w:hanging="360"/>
      </w:pPr>
      <w:rPr>
        <w:rFonts w:ascii="Tahoma" w:eastAsia="Times New Roman" w:hAnsi="Tahoma" w:cs="Tahoma"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3E8367E4"/>
    <w:multiLevelType w:val="hybridMultilevel"/>
    <w:tmpl w:val="A4BC3AA8"/>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2">
    <w:nsid w:val="402E6E2C"/>
    <w:multiLevelType w:val="multilevel"/>
    <w:tmpl w:val="76D67E66"/>
    <w:lvl w:ilvl="0">
      <w:start w:val="1"/>
      <w:numFmt w:val="decimal"/>
      <w:pStyle w:val="Heading1"/>
      <w:lvlText w:val="%1."/>
      <w:lvlJc w:val="left"/>
      <w:pPr>
        <w:tabs>
          <w:tab w:val="num" w:pos="540"/>
        </w:tabs>
        <w:ind w:left="54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lvlText w:val="%1.%2."/>
      <w:lvlJc w:val="left"/>
      <w:pPr>
        <w:tabs>
          <w:tab w:val="num" w:pos="953"/>
        </w:tabs>
        <w:ind w:left="953" w:hanging="546"/>
      </w:pPr>
      <w:rPr>
        <w:rFonts w:hint="default"/>
        <w:b/>
      </w:rPr>
    </w:lvl>
    <w:lvl w:ilvl="2">
      <w:start w:val="1"/>
      <w:numFmt w:val="decimal"/>
      <w:lvlText w:val="%1.%2.%3."/>
      <w:lvlJc w:val="left"/>
      <w:pPr>
        <w:tabs>
          <w:tab w:val="num" w:pos="1620"/>
        </w:tabs>
        <w:ind w:left="1620" w:hanging="720"/>
      </w:pPr>
      <w:rPr>
        <w:rFonts w:hint="default"/>
        <w:b/>
        <w:i w:val="0"/>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33">
    <w:nsid w:val="461C605C"/>
    <w:multiLevelType w:val="hybridMultilevel"/>
    <w:tmpl w:val="B03EB746"/>
    <w:lvl w:ilvl="0">
      <w:start w:val="1"/>
      <w:numFmt w:val="bullet"/>
      <w:lvlText w:val=""/>
      <w:lvlJc w:val="left"/>
      <w:pPr>
        <w:ind w:left="720" w:hanging="360"/>
      </w:pPr>
      <w:rPr>
        <w:rFonts w:ascii="Symbol" w:hAnsi="Symbol"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nsid w:val="47BD6ED6"/>
    <w:multiLevelType w:val="hybridMultilevel"/>
    <w:tmpl w:val="6624E6D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48AA644F"/>
    <w:multiLevelType w:val="hybridMultilevel"/>
    <w:tmpl w:val="14149392"/>
    <w:lvl w:ilvl="0">
      <w:start w:val="1"/>
      <w:numFmt w:val="bullet"/>
      <w:lvlText w:val=""/>
      <w:lvlJc w:val="left"/>
      <w:pPr>
        <w:tabs>
          <w:tab w:val="num" w:pos="1352"/>
        </w:tabs>
        <w:ind w:left="1352" w:hanging="360"/>
      </w:pPr>
      <w:rPr>
        <w:rFonts w:ascii="Symbol" w:hAnsi="Symbol" w:hint="default"/>
      </w:rPr>
    </w:lvl>
    <w:lvl w:ilvl="1" w:tentative="1">
      <w:start w:val="1"/>
      <w:numFmt w:val="bullet"/>
      <w:lvlText w:val="o"/>
      <w:lvlJc w:val="left"/>
      <w:pPr>
        <w:tabs>
          <w:tab w:val="num" w:pos="1364"/>
        </w:tabs>
        <w:ind w:left="1364" w:hanging="360"/>
      </w:pPr>
      <w:rPr>
        <w:rFonts w:ascii="Courier New" w:hAnsi="Courier New" w:cs="Courier New" w:hint="default"/>
      </w:rPr>
    </w:lvl>
    <w:lvl w:ilvl="2" w:tentative="1">
      <w:start w:val="1"/>
      <w:numFmt w:val="bullet"/>
      <w:lvlText w:val=""/>
      <w:lvlJc w:val="left"/>
      <w:pPr>
        <w:tabs>
          <w:tab w:val="num" w:pos="2084"/>
        </w:tabs>
        <w:ind w:left="2084" w:hanging="360"/>
      </w:pPr>
      <w:rPr>
        <w:rFonts w:ascii="Wingdings" w:hAnsi="Wingdings" w:hint="default"/>
      </w:rPr>
    </w:lvl>
    <w:lvl w:ilvl="3" w:tentative="1">
      <w:start w:val="1"/>
      <w:numFmt w:val="bullet"/>
      <w:lvlText w:val=""/>
      <w:lvlJc w:val="left"/>
      <w:pPr>
        <w:tabs>
          <w:tab w:val="num" w:pos="2804"/>
        </w:tabs>
        <w:ind w:left="2804" w:hanging="360"/>
      </w:pPr>
      <w:rPr>
        <w:rFonts w:ascii="Symbol" w:hAnsi="Symbol" w:hint="default"/>
      </w:rPr>
    </w:lvl>
    <w:lvl w:ilvl="4" w:tentative="1">
      <w:start w:val="1"/>
      <w:numFmt w:val="bullet"/>
      <w:lvlText w:val="o"/>
      <w:lvlJc w:val="left"/>
      <w:pPr>
        <w:tabs>
          <w:tab w:val="num" w:pos="3524"/>
        </w:tabs>
        <w:ind w:left="3524" w:hanging="360"/>
      </w:pPr>
      <w:rPr>
        <w:rFonts w:ascii="Courier New" w:hAnsi="Courier New" w:cs="Courier New" w:hint="default"/>
      </w:rPr>
    </w:lvl>
    <w:lvl w:ilvl="5" w:tentative="1">
      <w:start w:val="1"/>
      <w:numFmt w:val="bullet"/>
      <w:lvlText w:val=""/>
      <w:lvlJc w:val="left"/>
      <w:pPr>
        <w:tabs>
          <w:tab w:val="num" w:pos="4244"/>
        </w:tabs>
        <w:ind w:left="4244" w:hanging="360"/>
      </w:pPr>
      <w:rPr>
        <w:rFonts w:ascii="Wingdings" w:hAnsi="Wingdings" w:hint="default"/>
      </w:rPr>
    </w:lvl>
    <w:lvl w:ilvl="6" w:tentative="1">
      <w:start w:val="1"/>
      <w:numFmt w:val="bullet"/>
      <w:lvlText w:val=""/>
      <w:lvlJc w:val="left"/>
      <w:pPr>
        <w:tabs>
          <w:tab w:val="num" w:pos="4964"/>
        </w:tabs>
        <w:ind w:left="4964" w:hanging="360"/>
      </w:pPr>
      <w:rPr>
        <w:rFonts w:ascii="Symbol" w:hAnsi="Symbol" w:hint="default"/>
      </w:rPr>
    </w:lvl>
    <w:lvl w:ilvl="7" w:tentative="1">
      <w:start w:val="1"/>
      <w:numFmt w:val="bullet"/>
      <w:lvlText w:val="o"/>
      <w:lvlJc w:val="left"/>
      <w:pPr>
        <w:tabs>
          <w:tab w:val="num" w:pos="5684"/>
        </w:tabs>
        <w:ind w:left="5684" w:hanging="360"/>
      </w:pPr>
      <w:rPr>
        <w:rFonts w:ascii="Courier New" w:hAnsi="Courier New" w:cs="Courier New" w:hint="default"/>
      </w:rPr>
    </w:lvl>
    <w:lvl w:ilvl="8" w:tentative="1">
      <w:start w:val="1"/>
      <w:numFmt w:val="bullet"/>
      <w:lvlText w:val=""/>
      <w:lvlJc w:val="left"/>
      <w:pPr>
        <w:tabs>
          <w:tab w:val="num" w:pos="6404"/>
        </w:tabs>
        <w:ind w:left="6404" w:hanging="360"/>
      </w:pPr>
      <w:rPr>
        <w:rFonts w:ascii="Wingdings" w:hAnsi="Wingdings" w:hint="default"/>
      </w:rPr>
    </w:lvl>
  </w:abstractNum>
  <w:abstractNum w:abstractNumId="36">
    <w:nsid w:val="4E9A328A"/>
    <w:multiLevelType w:val="hybridMultilevel"/>
    <w:tmpl w:val="2BF6E5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7">
    <w:nsid w:val="4EAB414B"/>
    <w:multiLevelType w:val="hybridMultilevel"/>
    <w:tmpl w:val="FFECCE80"/>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38">
    <w:nsid w:val="4F9E2D25"/>
    <w:multiLevelType w:val="hybridMultilevel"/>
    <w:tmpl w:val="A4888D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2"/>
        </w:tabs>
        <w:ind w:left="372" w:hanging="360"/>
      </w:pPr>
      <w:rPr>
        <w:rFonts w:ascii="Courier New" w:hAnsi="Courier New" w:cs="Courier New" w:hint="default"/>
      </w:rPr>
    </w:lvl>
    <w:lvl w:ilvl="2" w:tentative="1">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39">
    <w:nsid w:val="4FD27CCC"/>
    <w:multiLevelType w:val="hybridMultilevel"/>
    <w:tmpl w:val="BE52F0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40">
    <w:nsid w:val="5147544A"/>
    <w:multiLevelType w:val="hybridMultilevel"/>
    <w:tmpl w:val="B9545162"/>
    <w:lvl w:ilvl="0">
      <w:start w:val="1"/>
      <w:numFmt w:val="bullet"/>
      <w:lvlText w:val=""/>
      <w:lvlJc w:val="left"/>
      <w:pPr>
        <w:ind w:left="1490" w:hanging="360"/>
      </w:pPr>
      <w:rPr>
        <w:rFonts w:ascii="Symbol" w:hAnsi="Symbol" w:hint="default"/>
      </w:rPr>
    </w:lvl>
    <w:lvl w:ilvl="1" w:tentative="1">
      <w:start w:val="1"/>
      <w:numFmt w:val="bullet"/>
      <w:lvlText w:val="o"/>
      <w:lvlJc w:val="left"/>
      <w:pPr>
        <w:ind w:left="2210" w:hanging="360"/>
      </w:pPr>
      <w:rPr>
        <w:rFonts w:ascii="Courier New" w:hAnsi="Courier New" w:cs="Courier New" w:hint="default"/>
      </w:rPr>
    </w:lvl>
    <w:lvl w:ilvl="2" w:tentative="1">
      <w:start w:val="1"/>
      <w:numFmt w:val="bullet"/>
      <w:lvlText w:val=""/>
      <w:lvlJc w:val="left"/>
      <w:pPr>
        <w:ind w:left="2930" w:hanging="360"/>
      </w:pPr>
      <w:rPr>
        <w:rFonts w:ascii="Wingdings" w:hAnsi="Wingdings" w:hint="default"/>
      </w:rPr>
    </w:lvl>
    <w:lvl w:ilvl="3" w:tentative="1">
      <w:start w:val="1"/>
      <w:numFmt w:val="bullet"/>
      <w:lvlText w:val=""/>
      <w:lvlJc w:val="left"/>
      <w:pPr>
        <w:ind w:left="3650" w:hanging="360"/>
      </w:pPr>
      <w:rPr>
        <w:rFonts w:ascii="Symbol" w:hAnsi="Symbol" w:hint="default"/>
      </w:rPr>
    </w:lvl>
    <w:lvl w:ilvl="4" w:tentative="1">
      <w:start w:val="1"/>
      <w:numFmt w:val="bullet"/>
      <w:lvlText w:val="o"/>
      <w:lvlJc w:val="left"/>
      <w:pPr>
        <w:ind w:left="4370" w:hanging="360"/>
      </w:pPr>
      <w:rPr>
        <w:rFonts w:ascii="Courier New" w:hAnsi="Courier New" w:cs="Courier New" w:hint="default"/>
      </w:rPr>
    </w:lvl>
    <w:lvl w:ilvl="5" w:tentative="1">
      <w:start w:val="1"/>
      <w:numFmt w:val="bullet"/>
      <w:lvlText w:val=""/>
      <w:lvlJc w:val="left"/>
      <w:pPr>
        <w:ind w:left="5090" w:hanging="360"/>
      </w:pPr>
      <w:rPr>
        <w:rFonts w:ascii="Wingdings" w:hAnsi="Wingdings" w:hint="default"/>
      </w:rPr>
    </w:lvl>
    <w:lvl w:ilvl="6" w:tentative="1">
      <w:start w:val="1"/>
      <w:numFmt w:val="bullet"/>
      <w:lvlText w:val=""/>
      <w:lvlJc w:val="left"/>
      <w:pPr>
        <w:ind w:left="5810" w:hanging="360"/>
      </w:pPr>
      <w:rPr>
        <w:rFonts w:ascii="Symbol" w:hAnsi="Symbol" w:hint="default"/>
      </w:rPr>
    </w:lvl>
    <w:lvl w:ilvl="7" w:tentative="1">
      <w:start w:val="1"/>
      <w:numFmt w:val="bullet"/>
      <w:lvlText w:val="o"/>
      <w:lvlJc w:val="left"/>
      <w:pPr>
        <w:ind w:left="6530" w:hanging="360"/>
      </w:pPr>
      <w:rPr>
        <w:rFonts w:ascii="Courier New" w:hAnsi="Courier New" w:cs="Courier New" w:hint="default"/>
      </w:rPr>
    </w:lvl>
    <w:lvl w:ilvl="8" w:tentative="1">
      <w:start w:val="1"/>
      <w:numFmt w:val="bullet"/>
      <w:lvlText w:val=""/>
      <w:lvlJc w:val="left"/>
      <w:pPr>
        <w:ind w:left="7250" w:hanging="360"/>
      </w:pPr>
      <w:rPr>
        <w:rFonts w:ascii="Wingdings" w:hAnsi="Wingdings" w:hint="default"/>
      </w:rPr>
    </w:lvl>
  </w:abstractNum>
  <w:abstractNum w:abstractNumId="41">
    <w:nsid w:val="54672B46"/>
    <w:multiLevelType w:val="hybridMultilevel"/>
    <w:tmpl w:val="C2DE49F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72"/>
        </w:tabs>
        <w:ind w:left="372" w:hanging="360"/>
      </w:pPr>
      <w:rPr>
        <w:rFonts w:ascii="Courier New" w:hAnsi="Courier New" w:cs="Courier New" w:hint="default"/>
      </w:rPr>
    </w:lvl>
    <w:lvl w:ilvl="2" w:tentative="1">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42">
    <w:nsid w:val="58CC550D"/>
    <w:multiLevelType w:val="hybridMultilevel"/>
    <w:tmpl w:val="163C4F70"/>
    <w:lvl w:ilvl="0">
      <w:start w:val="1"/>
      <w:numFmt w:val="bullet"/>
      <w:lvlText w:val=""/>
      <w:lvlJc w:val="left"/>
      <w:pPr>
        <w:ind w:left="1287" w:hanging="360"/>
      </w:pPr>
      <w:rPr>
        <w:rFonts w:ascii="Symbol" w:hAnsi="Symbol" w:hint="default"/>
      </w:rPr>
    </w:lvl>
    <w:lvl w:ilvl="1" w:tentative="1">
      <w:start w:val="1"/>
      <w:numFmt w:val="bullet"/>
      <w:lvlText w:val="o"/>
      <w:lvlJc w:val="left"/>
      <w:pPr>
        <w:ind w:left="2007" w:hanging="360"/>
      </w:pPr>
      <w:rPr>
        <w:rFonts w:ascii="Courier New" w:hAnsi="Courier New" w:cs="Courier New" w:hint="default"/>
      </w:rPr>
    </w:lvl>
    <w:lvl w:ilvl="2" w:tentative="1">
      <w:start w:val="1"/>
      <w:numFmt w:val="bullet"/>
      <w:lvlText w:val=""/>
      <w:lvlJc w:val="left"/>
      <w:pPr>
        <w:ind w:left="2727" w:hanging="360"/>
      </w:pPr>
      <w:rPr>
        <w:rFonts w:ascii="Wingdings" w:hAnsi="Wingdings" w:hint="default"/>
      </w:rPr>
    </w:lvl>
    <w:lvl w:ilvl="3" w:tentative="1">
      <w:start w:val="1"/>
      <w:numFmt w:val="bullet"/>
      <w:lvlText w:val=""/>
      <w:lvlJc w:val="left"/>
      <w:pPr>
        <w:ind w:left="3447" w:hanging="360"/>
      </w:pPr>
      <w:rPr>
        <w:rFonts w:ascii="Symbol" w:hAnsi="Symbol" w:hint="default"/>
      </w:rPr>
    </w:lvl>
    <w:lvl w:ilvl="4" w:tentative="1">
      <w:start w:val="1"/>
      <w:numFmt w:val="bullet"/>
      <w:lvlText w:val="o"/>
      <w:lvlJc w:val="left"/>
      <w:pPr>
        <w:ind w:left="4167" w:hanging="360"/>
      </w:pPr>
      <w:rPr>
        <w:rFonts w:ascii="Courier New" w:hAnsi="Courier New" w:cs="Courier New" w:hint="default"/>
      </w:rPr>
    </w:lvl>
    <w:lvl w:ilvl="5" w:tentative="1">
      <w:start w:val="1"/>
      <w:numFmt w:val="bullet"/>
      <w:lvlText w:val=""/>
      <w:lvlJc w:val="left"/>
      <w:pPr>
        <w:ind w:left="4887" w:hanging="360"/>
      </w:pPr>
      <w:rPr>
        <w:rFonts w:ascii="Wingdings" w:hAnsi="Wingdings" w:hint="default"/>
      </w:rPr>
    </w:lvl>
    <w:lvl w:ilvl="6" w:tentative="1">
      <w:start w:val="1"/>
      <w:numFmt w:val="bullet"/>
      <w:lvlText w:val=""/>
      <w:lvlJc w:val="left"/>
      <w:pPr>
        <w:ind w:left="5607" w:hanging="360"/>
      </w:pPr>
      <w:rPr>
        <w:rFonts w:ascii="Symbol" w:hAnsi="Symbol" w:hint="default"/>
      </w:rPr>
    </w:lvl>
    <w:lvl w:ilvl="7" w:tentative="1">
      <w:start w:val="1"/>
      <w:numFmt w:val="bullet"/>
      <w:lvlText w:val="o"/>
      <w:lvlJc w:val="left"/>
      <w:pPr>
        <w:ind w:left="6327" w:hanging="360"/>
      </w:pPr>
      <w:rPr>
        <w:rFonts w:ascii="Courier New" w:hAnsi="Courier New" w:cs="Courier New" w:hint="default"/>
      </w:rPr>
    </w:lvl>
    <w:lvl w:ilvl="8" w:tentative="1">
      <w:start w:val="1"/>
      <w:numFmt w:val="bullet"/>
      <w:lvlText w:val=""/>
      <w:lvlJc w:val="left"/>
      <w:pPr>
        <w:ind w:left="7047" w:hanging="360"/>
      </w:pPr>
      <w:rPr>
        <w:rFonts w:ascii="Wingdings" w:hAnsi="Wingdings" w:hint="default"/>
      </w:rPr>
    </w:lvl>
  </w:abstractNum>
  <w:abstractNum w:abstractNumId="43">
    <w:nsid w:val="596E1DA0"/>
    <w:multiLevelType w:val="hybridMultilevel"/>
    <w:tmpl w:val="6488527E"/>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372"/>
        </w:tabs>
        <w:ind w:left="372" w:hanging="360"/>
      </w:pPr>
    </w:lvl>
    <w:lvl w:ilvl="2">
      <w:start w:val="1"/>
      <w:numFmt w:val="lowerRoman"/>
      <w:lvlText w:val="%3."/>
      <w:lvlJc w:val="right"/>
      <w:pPr>
        <w:tabs>
          <w:tab w:val="num" w:pos="1092"/>
        </w:tabs>
        <w:ind w:left="1092" w:hanging="180"/>
      </w:pPr>
    </w:lvl>
    <w:lvl w:ilvl="3" w:tentative="1">
      <w:start w:val="1"/>
      <w:numFmt w:val="decimal"/>
      <w:lvlText w:val="%4."/>
      <w:lvlJc w:val="left"/>
      <w:pPr>
        <w:tabs>
          <w:tab w:val="num" w:pos="1812"/>
        </w:tabs>
        <w:ind w:left="1812" w:hanging="360"/>
      </w:pPr>
    </w:lvl>
    <w:lvl w:ilvl="4" w:tentative="1">
      <w:start w:val="1"/>
      <w:numFmt w:val="lowerLetter"/>
      <w:lvlText w:val="%5."/>
      <w:lvlJc w:val="left"/>
      <w:pPr>
        <w:tabs>
          <w:tab w:val="num" w:pos="2532"/>
        </w:tabs>
        <w:ind w:left="2532" w:hanging="360"/>
      </w:pPr>
    </w:lvl>
    <w:lvl w:ilvl="5" w:tentative="1">
      <w:start w:val="1"/>
      <w:numFmt w:val="lowerRoman"/>
      <w:lvlText w:val="%6."/>
      <w:lvlJc w:val="right"/>
      <w:pPr>
        <w:tabs>
          <w:tab w:val="num" w:pos="3252"/>
        </w:tabs>
        <w:ind w:left="3252" w:hanging="180"/>
      </w:pPr>
    </w:lvl>
    <w:lvl w:ilvl="6" w:tentative="1">
      <w:start w:val="1"/>
      <w:numFmt w:val="decimal"/>
      <w:lvlText w:val="%7."/>
      <w:lvlJc w:val="left"/>
      <w:pPr>
        <w:tabs>
          <w:tab w:val="num" w:pos="3972"/>
        </w:tabs>
        <w:ind w:left="3972" w:hanging="360"/>
      </w:pPr>
    </w:lvl>
    <w:lvl w:ilvl="7" w:tentative="1">
      <w:start w:val="1"/>
      <w:numFmt w:val="lowerLetter"/>
      <w:lvlText w:val="%8."/>
      <w:lvlJc w:val="left"/>
      <w:pPr>
        <w:tabs>
          <w:tab w:val="num" w:pos="4692"/>
        </w:tabs>
        <w:ind w:left="4692" w:hanging="360"/>
      </w:pPr>
    </w:lvl>
    <w:lvl w:ilvl="8" w:tentative="1">
      <w:start w:val="1"/>
      <w:numFmt w:val="lowerRoman"/>
      <w:lvlText w:val="%9."/>
      <w:lvlJc w:val="right"/>
      <w:pPr>
        <w:tabs>
          <w:tab w:val="num" w:pos="5412"/>
        </w:tabs>
        <w:ind w:left="5412" w:hanging="180"/>
      </w:pPr>
    </w:lvl>
  </w:abstractNum>
  <w:abstractNum w:abstractNumId="44">
    <w:nsid w:val="59C1152C"/>
    <w:multiLevelType w:val="hybridMultilevel"/>
    <w:tmpl w:val="D8826A58"/>
    <w:lvl w:ilvl="0">
      <w:start w:val="0"/>
      <w:numFmt w:val="bullet"/>
      <w:lvlText w:val="-"/>
      <w:lvlJc w:val="left"/>
      <w:pPr>
        <w:tabs>
          <w:tab w:val="num" w:pos="720"/>
        </w:tabs>
        <w:ind w:left="720" w:hanging="360"/>
      </w:pPr>
      <w:rPr>
        <w:rFonts w:ascii="Times-Roman" w:eastAsia="Times New Roman" w:hAnsi="Times-Roman" w:cs="Times-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5B6A3D49"/>
    <w:multiLevelType w:val="hybridMultilevel"/>
    <w:tmpl w:val="D7A43FB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6">
    <w:nsid w:val="5E234167"/>
    <w:multiLevelType w:val="hybridMultilevel"/>
    <w:tmpl w:val="854C49E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7">
    <w:nsid w:val="61971B7C"/>
    <w:multiLevelType w:val="hybridMultilevel"/>
    <w:tmpl w:val="BE52F0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48">
    <w:nsid w:val="62477B4B"/>
    <w:multiLevelType w:val="hybridMultilevel"/>
    <w:tmpl w:val="7FD20B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9">
    <w:nsid w:val="648E55CA"/>
    <w:multiLevelType w:val="hybridMultilevel"/>
    <w:tmpl w:val="CF6A8B24"/>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0">
    <w:nsid w:val="64DE5372"/>
    <w:multiLevelType w:val="hybridMultilevel"/>
    <w:tmpl w:val="23B88F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1">
    <w:nsid w:val="65930122"/>
    <w:multiLevelType w:val="hybridMultilevel"/>
    <w:tmpl w:val="5ACA5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2">
    <w:nsid w:val="66B27B38"/>
    <w:multiLevelType w:val="hybridMultilevel"/>
    <w:tmpl w:val="705868FC"/>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53">
    <w:nsid w:val="66E65772"/>
    <w:multiLevelType w:val="hybridMultilevel"/>
    <w:tmpl w:val="DFC87C9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372"/>
        </w:tabs>
        <w:ind w:left="372" w:hanging="360"/>
      </w:pPr>
      <w:rPr>
        <w:rFonts w:ascii="Courier New" w:hAnsi="Courier New" w:cs="Courier New" w:hint="default"/>
      </w:rPr>
    </w:lvl>
    <w:lvl w:ilvl="2" w:tentative="1">
      <w:start w:val="1"/>
      <w:numFmt w:val="bullet"/>
      <w:lvlText w:val=""/>
      <w:lvlJc w:val="left"/>
      <w:pPr>
        <w:tabs>
          <w:tab w:val="num" w:pos="1092"/>
        </w:tabs>
        <w:ind w:left="1092" w:hanging="360"/>
      </w:pPr>
      <w:rPr>
        <w:rFonts w:ascii="Wingdings" w:hAnsi="Wingdings" w:hint="default"/>
      </w:rPr>
    </w:lvl>
    <w:lvl w:ilvl="3" w:tentative="1">
      <w:start w:val="1"/>
      <w:numFmt w:val="bullet"/>
      <w:lvlText w:val=""/>
      <w:lvlJc w:val="left"/>
      <w:pPr>
        <w:tabs>
          <w:tab w:val="num" w:pos="1812"/>
        </w:tabs>
        <w:ind w:left="1812" w:hanging="360"/>
      </w:pPr>
      <w:rPr>
        <w:rFonts w:ascii="Symbol" w:hAnsi="Symbol" w:hint="default"/>
      </w:rPr>
    </w:lvl>
    <w:lvl w:ilvl="4" w:tentative="1">
      <w:start w:val="1"/>
      <w:numFmt w:val="bullet"/>
      <w:lvlText w:val="o"/>
      <w:lvlJc w:val="left"/>
      <w:pPr>
        <w:tabs>
          <w:tab w:val="num" w:pos="2532"/>
        </w:tabs>
        <w:ind w:left="2532" w:hanging="360"/>
      </w:pPr>
      <w:rPr>
        <w:rFonts w:ascii="Courier New" w:hAnsi="Courier New" w:cs="Courier New" w:hint="default"/>
      </w:rPr>
    </w:lvl>
    <w:lvl w:ilvl="5" w:tentative="1">
      <w:start w:val="1"/>
      <w:numFmt w:val="bullet"/>
      <w:lvlText w:val=""/>
      <w:lvlJc w:val="left"/>
      <w:pPr>
        <w:tabs>
          <w:tab w:val="num" w:pos="3252"/>
        </w:tabs>
        <w:ind w:left="3252" w:hanging="360"/>
      </w:pPr>
      <w:rPr>
        <w:rFonts w:ascii="Wingdings" w:hAnsi="Wingdings" w:hint="default"/>
      </w:rPr>
    </w:lvl>
    <w:lvl w:ilvl="6" w:tentative="1">
      <w:start w:val="1"/>
      <w:numFmt w:val="bullet"/>
      <w:lvlText w:val=""/>
      <w:lvlJc w:val="left"/>
      <w:pPr>
        <w:tabs>
          <w:tab w:val="num" w:pos="3972"/>
        </w:tabs>
        <w:ind w:left="3972" w:hanging="360"/>
      </w:pPr>
      <w:rPr>
        <w:rFonts w:ascii="Symbol" w:hAnsi="Symbol" w:hint="default"/>
      </w:rPr>
    </w:lvl>
    <w:lvl w:ilvl="7" w:tentative="1">
      <w:start w:val="1"/>
      <w:numFmt w:val="bullet"/>
      <w:lvlText w:val="o"/>
      <w:lvlJc w:val="left"/>
      <w:pPr>
        <w:tabs>
          <w:tab w:val="num" w:pos="4692"/>
        </w:tabs>
        <w:ind w:left="4692" w:hanging="360"/>
      </w:pPr>
      <w:rPr>
        <w:rFonts w:ascii="Courier New" w:hAnsi="Courier New" w:cs="Courier New" w:hint="default"/>
      </w:rPr>
    </w:lvl>
    <w:lvl w:ilvl="8" w:tentative="1">
      <w:start w:val="1"/>
      <w:numFmt w:val="bullet"/>
      <w:lvlText w:val=""/>
      <w:lvlJc w:val="left"/>
      <w:pPr>
        <w:tabs>
          <w:tab w:val="num" w:pos="5412"/>
        </w:tabs>
        <w:ind w:left="5412" w:hanging="360"/>
      </w:pPr>
      <w:rPr>
        <w:rFonts w:ascii="Wingdings" w:hAnsi="Wingdings" w:hint="default"/>
      </w:rPr>
    </w:lvl>
  </w:abstractNum>
  <w:abstractNum w:abstractNumId="54">
    <w:nsid w:val="68C22913"/>
    <w:multiLevelType w:val="hybridMultilevel"/>
    <w:tmpl w:val="0B729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nsid w:val="6B3D63DD"/>
    <w:multiLevelType w:val="hybridMultilevel"/>
    <w:tmpl w:val="DFAC886A"/>
    <w:lvl w:ilvl="0">
      <w:start w:val="1"/>
      <w:numFmt w:val="bullet"/>
      <w:lvlText w:val=""/>
      <w:lvlJc w:val="left"/>
      <w:pPr>
        <w:ind w:left="144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1440" w:hanging="360"/>
      </w:pPr>
      <w:rPr>
        <w:rFonts w:ascii="Symbol" w:hAnsi="Symbol"/>
      </w:rPr>
    </w:lvl>
    <w:lvl w:ilvl="3">
      <w:start w:val="1"/>
      <w:numFmt w:val="bullet"/>
      <w:lvlText w:val=""/>
      <w:lvlJc w:val="left"/>
      <w:pPr>
        <w:ind w:left="1440" w:hanging="360"/>
      </w:pPr>
      <w:rPr>
        <w:rFonts w:ascii="Symbol" w:hAnsi="Symbol"/>
      </w:rPr>
    </w:lvl>
    <w:lvl w:ilvl="4">
      <w:start w:val="1"/>
      <w:numFmt w:val="bullet"/>
      <w:lvlText w:val=""/>
      <w:lvlJc w:val="left"/>
      <w:pPr>
        <w:ind w:left="1440" w:hanging="360"/>
      </w:pPr>
      <w:rPr>
        <w:rFonts w:ascii="Symbol" w:hAnsi="Symbol"/>
      </w:rPr>
    </w:lvl>
    <w:lvl w:ilvl="5">
      <w:start w:val="1"/>
      <w:numFmt w:val="bullet"/>
      <w:lvlText w:val=""/>
      <w:lvlJc w:val="left"/>
      <w:pPr>
        <w:ind w:left="1440" w:hanging="360"/>
      </w:pPr>
      <w:rPr>
        <w:rFonts w:ascii="Symbol" w:hAnsi="Symbol"/>
      </w:rPr>
    </w:lvl>
    <w:lvl w:ilvl="6">
      <w:start w:val="1"/>
      <w:numFmt w:val="bullet"/>
      <w:lvlText w:val=""/>
      <w:lvlJc w:val="left"/>
      <w:pPr>
        <w:ind w:left="1440" w:hanging="360"/>
      </w:pPr>
      <w:rPr>
        <w:rFonts w:ascii="Symbol" w:hAnsi="Symbol"/>
      </w:rPr>
    </w:lvl>
    <w:lvl w:ilvl="7">
      <w:start w:val="1"/>
      <w:numFmt w:val="bullet"/>
      <w:lvlText w:val=""/>
      <w:lvlJc w:val="left"/>
      <w:pPr>
        <w:ind w:left="1440" w:hanging="360"/>
      </w:pPr>
      <w:rPr>
        <w:rFonts w:ascii="Symbol" w:hAnsi="Symbol"/>
      </w:rPr>
    </w:lvl>
    <w:lvl w:ilvl="8">
      <w:start w:val="1"/>
      <w:numFmt w:val="bullet"/>
      <w:lvlText w:val=""/>
      <w:lvlJc w:val="left"/>
      <w:pPr>
        <w:ind w:left="1440" w:hanging="360"/>
      </w:pPr>
      <w:rPr>
        <w:rFonts w:ascii="Symbol" w:hAnsi="Symbol"/>
      </w:rPr>
    </w:lvl>
  </w:abstractNum>
  <w:abstractNum w:abstractNumId="56">
    <w:nsid w:val="6FBF43ED"/>
    <w:multiLevelType w:val="hybridMultilevel"/>
    <w:tmpl w:val="1D92E10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nsid w:val="732934CC"/>
    <w:multiLevelType w:val="hybridMultilevel"/>
    <w:tmpl w:val="301E5D8E"/>
    <w:lvl w:ilvl="0">
      <w:start w:val="1"/>
      <w:numFmt w:val="decimal"/>
      <w:lvlText w:val="%1."/>
      <w:lvlJc w:val="left"/>
      <w:pPr>
        <w:ind w:left="360" w:hanging="360"/>
      </w:pPr>
      <w:rPr>
        <w:i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8">
    <w:nsid w:val="74C751F1"/>
    <w:multiLevelType w:val="hybridMultilevel"/>
    <w:tmpl w:val="BE52C91C"/>
    <w:lvl w:ilvl="0">
      <w:start w:val="1"/>
      <w:numFmt w:val="decimal"/>
      <w:lvlText w:val="%1."/>
      <w:lvlJc w:val="left"/>
      <w:pPr>
        <w:tabs>
          <w:tab w:val="num" w:pos="720"/>
        </w:tabs>
        <w:ind w:left="720" w:hanging="360"/>
      </w:pPr>
      <w:rPr>
        <w:rFonts w:cs="Times New Roman"/>
        <w:color w:val="auto"/>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9">
    <w:nsid w:val="78BF128A"/>
    <w:multiLevelType w:val="hybridMultilevel"/>
    <w:tmpl w:val="DAE2ADA8"/>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60">
    <w:nsid w:val="795D3077"/>
    <w:multiLevelType w:val="hybridMultilevel"/>
    <w:tmpl w:val="025CC094"/>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61">
    <w:nsid w:val="7C39763C"/>
    <w:multiLevelType w:val="hybridMultilevel"/>
    <w:tmpl w:val="E926F5E0"/>
    <w:lvl w:ilvl="0">
      <w:start w:val="1"/>
      <w:numFmt w:val="decimal"/>
      <w:lvlText w:val="%1."/>
      <w:lvlJc w:val="left"/>
      <w:pPr>
        <w:ind w:left="644" w:hanging="360"/>
      </w:pPr>
      <w:rPr>
        <w:strike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nsid w:val="7D1971D7"/>
    <w:multiLevelType w:val="hybridMultilevel"/>
    <w:tmpl w:val="676E63E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63">
    <w:nsid w:val="7E2B1B42"/>
    <w:multiLevelType w:val="hybridMultilevel"/>
    <w:tmpl w:val="ACAA858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4">
    <w:nsid w:val="7E6406CC"/>
    <w:multiLevelType w:val="hybridMultilevel"/>
    <w:tmpl w:val="F104D1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2"/>
        </w:tabs>
        <w:ind w:left="732" w:hanging="360"/>
      </w:pPr>
    </w:lvl>
    <w:lvl w:ilvl="2">
      <w:start w:val="1"/>
      <w:numFmt w:val="lowerRoman"/>
      <w:lvlText w:val="%3."/>
      <w:lvlJc w:val="right"/>
      <w:pPr>
        <w:tabs>
          <w:tab w:val="num" w:pos="1452"/>
        </w:tabs>
        <w:ind w:left="1452" w:hanging="180"/>
      </w:pPr>
    </w:lvl>
    <w:lvl w:ilvl="3">
      <w:start w:val="1"/>
      <w:numFmt w:val="decimal"/>
      <w:lvlText w:val="%4."/>
      <w:lvlJc w:val="left"/>
      <w:pPr>
        <w:tabs>
          <w:tab w:val="num" w:pos="2172"/>
        </w:tabs>
        <w:ind w:left="2172" w:hanging="360"/>
      </w:pPr>
    </w:lvl>
    <w:lvl w:ilvl="4">
      <w:start w:val="1"/>
      <w:numFmt w:val="lowerLetter"/>
      <w:lvlText w:val="%5."/>
      <w:lvlJc w:val="left"/>
      <w:pPr>
        <w:tabs>
          <w:tab w:val="num" w:pos="2892"/>
        </w:tabs>
        <w:ind w:left="2892" w:hanging="360"/>
      </w:pPr>
    </w:lvl>
    <w:lvl w:ilvl="5" w:tentative="1">
      <w:start w:val="1"/>
      <w:numFmt w:val="lowerRoman"/>
      <w:lvlText w:val="%6."/>
      <w:lvlJc w:val="right"/>
      <w:pPr>
        <w:tabs>
          <w:tab w:val="num" w:pos="3612"/>
        </w:tabs>
        <w:ind w:left="3612" w:hanging="180"/>
      </w:pPr>
    </w:lvl>
    <w:lvl w:ilvl="6" w:tentative="1">
      <w:start w:val="1"/>
      <w:numFmt w:val="decimal"/>
      <w:lvlText w:val="%7."/>
      <w:lvlJc w:val="left"/>
      <w:pPr>
        <w:tabs>
          <w:tab w:val="num" w:pos="4332"/>
        </w:tabs>
        <w:ind w:left="4332" w:hanging="360"/>
      </w:pPr>
    </w:lvl>
    <w:lvl w:ilvl="7" w:tentative="1">
      <w:start w:val="1"/>
      <w:numFmt w:val="lowerLetter"/>
      <w:lvlText w:val="%8."/>
      <w:lvlJc w:val="left"/>
      <w:pPr>
        <w:tabs>
          <w:tab w:val="num" w:pos="5052"/>
        </w:tabs>
        <w:ind w:left="5052" w:hanging="360"/>
      </w:pPr>
    </w:lvl>
    <w:lvl w:ilvl="8" w:tentative="1">
      <w:start w:val="1"/>
      <w:numFmt w:val="lowerRoman"/>
      <w:lvlText w:val="%9."/>
      <w:lvlJc w:val="right"/>
      <w:pPr>
        <w:tabs>
          <w:tab w:val="num" w:pos="5772"/>
        </w:tabs>
        <w:ind w:left="5772" w:hanging="180"/>
      </w:pPr>
    </w:lvl>
  </w:abstractNum>
  <w:num w:numId="1">
    <w:abstractNumId w:val="17"/>
  </w:num>
  <w:num w:numId="2">
    <w:abstractNumId w:val="5"/>
  </w:num>
  <w:num w:numId="3">
    <w:abstractNumId w:val="21"/>
  </w:num>
  <w:num w:numId="4">
    <w:abstractNumId w:val="44"/>
  </w:num>
  <w:num w:numId="5">
    <w:abstractNumId w:val="58"/>
  </w:num>
  <w:num w:numId="6">
    <w:abstractNumId w:val="18"/>
  </w:num>
  <w:num w:numId="7">
    <w:abstractNumId w:val="52"/>
  </w:num>
  <w:num w:numId="8">
    <w:abstractNumId w:val="12"/>
  </w:num>
  <w:num w:numId="9">
    <w:abstractNumId w:val="60"/>
  </w:num>
  <w:num w:numId="10">
    <w:abstractNumId w:val="32"/>
  </w:num>
  <w:num w:numId="11">
    <w:abstractNumId w:val="64"/>
  </w:num>
  <w:num w:numId="12">
    <w:abstractNumId w:val="23"/>
  </w:num>
  <w:num w:numId="13">
    <w:abstractNumId w:val="27"/>
  </w:num>
  <w:num w:numId="14">
    <w:abstractNumId w:val="43"/>
  </w:num>
  <w:num w:numId="15">
    <w:abstractNumId w:val="19"/>
  </w:num>
  <w:num w:numId="16">
    <w:abstractNumId w:val="41"/>
  </w:num>
  <w:num w:numId="17">
    <w:abstractNumId w:val="16"/>
  </w:num>
  <w:num w:numId="18">
    <w:abstractNumId w:val="53"/>
  </w:num>
  <w:num w:numId="19">
    <w:abstractNumId w:val="30"/>
  </w:num>
  <w:num w:numId="20">
    <w:abstractNumId w:val="4"/>
    <w:lvlOverride w:ilvl="0">
      <w:startOverride w:val="1"/>
    </w:lvlOverride>
    <w:lvlOverride w:ilvl="1"/>
    <w:lvlOverride w:ilvl="2"/>
    <w:lvlOverride w:ilvl="3"/>
    <w:lvlOverride w:ilvl="4"/>
    <w:lvlOverride w:ilvl="5"/>
    <w:lvlOverride w:ilvl="6"/>
    <w:lvlOverride w:ilvl="7"/>
    <w:lvlOverride w:ilvl="8"/>
  </w:num>
  <w:num w:numId="21">
    <w:abstractNumId w:val="29"/>
  </w:num>
  <w:num w:numId="22">
    <w:abstractNumId w:val="20"/>
  </w:num>
  <w:num w:numId="23">
    <w:abstractNumId w:val="61"/>
  </w:num>
  <w:num w:numId="24">
    <w:abstractNumId w:val="6"/>
  </w:num>
  <w:num w:numId="25">
    <w:abstractNumId w:val="9"/>
  </w:num>
  <w:num w:numId="26">
    <w:abstractNumId w:val="4"/>
  </w:num>
  <w:num w:numId="27">
    <w:abstractNumId w:val="62"/>
  </w:num>
  <w:num w:numId="28">
    <w:abstractNumId w:val="34"/>
  </w:num>
  <w:num w:numId="29">
    <w:abstractNumId w:val="13"/>
  </w:num>
  <w:num w:numId="30">
    <w:abstractNumId w:val="38"/>
  </w:num>
  <w:num w:numId="31">
    <w:abstractNumId w:val="35"/>
  </w:num>
  <w:num w:numId="32">
    <w:abstractNumId w:val="26"/>
  </w:num>
  <w:num w:numId="33">
    <w:abstractNumId w:val="57"/>
  </w:num>
  <w:num w:numId="34">
    <w:abstractNumId w:val="49"/>
  </w:num>
  <w:num w:numId="35">
    <w:abstractNumId w:val="39"/>
  </w:num>
  <w:num w:numId="36">
    <w:abstractNumId w:val="47"/>
  </w:num>
  <w:num w:numId="37">
    <w:abstractNumId w:val="25"/>
  </w:num>
  <w:num w:numId="38">
    <w:abstractNumId w:val="2"/>
  </w:num>
  <w:num w:numId="39">
    <w:abstractNumId w:val="31"/>
  </w:num>
  <w:num w:numId="40">
    <w:abstractNumId w:val="11"/>
  </w:num>
  <w:num w:numId="41">
    <w:abstractNumId w:val="3"/>
  </w:num>
  <w:num w:numId="42">
    <w:abstractNumId w:val="63"/>
  </w:num>
  <w:num w:numId="43">
    <w:abstractNumId w:val="1"/>
  </w:num>
  <w:num w:numId="44">
    <w:abstractNumId w:val="14"/>
  </w:num>
  <w:num w:numId="45">
    <w:abstractNumId w:val="56"/>
  </w:num>
  <w:num w:numId="46">
    <w:abstractNumId w:val="15"/>
  </w:num>
  <w:num w:numId="47">
    <w:abstractNumId w:val="51"/>
  </w:num>
  <w:num w:numId="48">
    <w:abstractNumId w:val="7"/>
  </w:num>
  <w:num w:numId="49">
    <w:abstractNumId w:val="8"/>
  </w:num>
  <w:num w:numId="50">
    <w:abstractNumId w:val="45"/>
  </w:num>
  <w:num w:numId="51">
    <w:abstractNumId w:val="33"/>
  </w:num>
  <w:num w:numId="52">
    <w:abstractNumId w:val="50"/>
  </w:num>
  <w:num w:numId="53">
    <w:abstractNumId w:val="28"/>
  </w:num>
  <w:num w:numId="54">
    <w:abstractNumId w:val="24"/>
  </w:num>
  <w:num w:numId="55">
    <w:abstractNumId w:val="48"/>
  </w:num>
  <w:num w:numId="56">
    <w:abstractNumId w:val="40"/>
  </w:num>
  <w:num w:numId="57">
    <w:abstractNumId w:val="54"/>
  </w:num>
  <w:num w:numId="58">
    <w:abstractNumId w:val="37"/>
  </w:num>
  <w:num w:numId="59">
    <w:abstractNumId w:val="10"/>
  </w:num>
  <w:num w:numId="60">
    <w:abstractNumId w:val="59"/>
  </w:num>
  <w:num w:numId="61">
    <w:abstractNumId w:val="42"/>
  </w:num>
  <w:num w:numId="62">
    <w:abstractNumId w:val="36"/>
  </w:num>
  <w:num w:numId="63">
    <w:abstractNumId w:val="46"/>
  </w:num>
  <w:num w:numId="64">
    <w:abstractNumId w:val="0"/>
  </w:num>
  <w:num w:numId="65">
    <w:abstractNumId w:val="55"/>
  </w:num>
  <w:num w:numId="66">
    <w:abstractNumId w:val="53"/>
  </w:num>
  <w:num w:numId="67">
    <w:abstractNumId w:val="22"/>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Petr Chorošenin">
    <w15:presenceInfo w15:providerId="AD" w15:userId="S::petr.chorosenin@gacr.cz::6f0d9364-baec-45db-8848-14c6dade5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hyphenationZone w:val="425"/>
  <w:drawingGridHorizontalSpacing w:val="120"/>
  <w:displayHorizontalDrawingGridEvery w:val="2"/>
  <w:displayVerticalDrawingGridEvery w:val="2"/>
  <w:noPunctuationKerning/>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51A"/>
    <w:rsid w:val="00000DFF"/>
    <w:rsid w:val="00000E14"/>
    <w:rsid w:val="00001A54"/>
    <w:rsid w:val="000022E7"/>
    <w:rsid w:val="00002904"/>
    <w:rsid w:val="00002B37"/>
    <w:rsid w:val="000045E5"/>
    <w:rsid w:val="00004C71"/>
    <w:rsid w:val="000050A7"/>
    <w:rsid w:val="00005116"/>
    <w:rsid w:val="00005E06"/>
    <w:rsid w:val="00006418"/>
    <w:rsid w:val="00010CC0"/>
    <w:rsid w:val="00010CCE"/>
    <w:rsid w:val="0001160D"/>
    <w:rsid w:val="00011F88"/>
    <w:rsid w:val="00013684"/>
    <w:rsid w:val="00013773"/>
    <w:rsid w:val="00015F3D"/>
    <w:rsid w:val="0001695A"/>
    <w:rsid w:val="00016A80"/>
    <w:rsid w:val="00017063"/>
    <w:rsid w:val="00017B65"/>
    <w:rsid w:val="0002078C"/>
    <w:rsid w:val="00020A1A"/>
    <w:rsid w:val="00021BA1"/>
    <w:rsid w:val="00022358"/>
    <w:rsid w:val="000224C0"/>
    <w:rsid w:val="00022703"/>
    <w:rsid w:val="000227B3"/>
    <w:rsid w:val="00022881"/>
    <w:rsid w:val="00023AE7"/>
    <w:rsid w:val="00023F5F"/>
    <w:rsid w:val="00024286"/>
    <w:rsid w:val="00026238"/>
    <w:rsid w:val="000262A9"/>
    <w:rsid w:val="00027599"/>
    <w:rsid w:val="00027C50"/>
    <w:rsid w:val="00030AC2"/>
    <w:rsid w:val="000319B0"/>
    <w:rsid w:val="00031F4E"/>
    <w:rsid w:val="000326A3"/>
    <w:rsid w:val="000330E7"/>
    <w:rsid w:val="00033A0E"/>
    <w:rsid w:val="00033BE6"/>
    <w:rsid w:val="00034387"/>
    <w:rsid w:val="00034872"/>
    <w:rsid w:val="00034B32"/>
    <w:rsid w:val="0003513C"/>
    <w:rsid w:val="00035630"/>
    <w:rsid w:val="000364AA"/>
    <w:rsid w:val="000371CF"/>
    <w:rsid w:val="00037238"/>
    <w:rsid w:val="0003766B"/>
    <w:rsid w:val="00040C38"/>
    <w:rsid w:val="00040F9E"/>
    <w:rsid w:val="0004116D"/>
    <w:rsid w:val="000412ED"/>
    <w:rsid w:val="000418C5"/>
    <w:rsid w:val="00041F7B"/>
    <w:rsid w:val="00043AC7"/>
    <w:rsid w:val="00044C0B"/>
    <w:rsid w:val="0004606C"/>
    <w:rsid w:val="0004685C"/>
    <w:rsid w:val="00046F4D"/>
    <w:rsid w:val="00047086"/>
    <w:rsid w:val="0004781C"/>
    <w:rsid w:val="00047D24"/>
    <w:rsid w:val="00050104"/>
    <w:rsid w:val="00050565"/>
    <w:rsid w:val="00050831"/>
    <w:rsid w:val="000511D2"/>
    <w:rsid w:val="000519A9"/>
    <w:rsid w:val="00051E55"/>
    <w:rsid w:val="0005201A"/>
    <w:rsid w:val="00052F6B"/>
    <w:rsid w:val="00053484"/>
    <w:rsid w:val="00053A8A"/>
    <w:rsid w:val="00053C0B"/>
    <w:rsid w:val="0005485F"/>
    <w:rsid w:val="00054D0D"/>
    <w:rsid w:val="0005572E"/>
    <w:rsid w:val="00056A1E"/>
    <w:rsid w:val="00056E43"/>
    <w:rsid w:val="0006040F"/>
    <w:rsid w:val="0006149D"/>
    <w:rsid w:val="00064216"/>
    <w:rsid w:val="00065CDC"/>
    <w:rsid w:val="00066711"/>
    <w:rsid w:val="000667FA"/>
    <w:rsid w:val="000673D8"/>
    <w:rsid w:val="00067565"/>
    <w:rsid w:val="0007046F"/>
    <w:rsid w:val="0007068D"/>
    <w:rsid w:val="00071BEF"/>
    <w:rsid w:val="00072F27"/>
    <w:rsid w:val="00073031"/>
    <w:rsid w:val="00073AF9"/>
    <w:rsid w:val="00074001"/>
    <w:rsid w:val="00074D52"/>
    <w:rsid w:val="00074E2A"/>
    <w:rsid w:val="0007524F"/>
    <w:rsid w:val="000770BD"/>
    <w:rsid w:val="00077979"/>
    <w:rsid w:val="00077C22"/>
    <w:rsid w:val="00083A7D"/>
    <w:rsid w:val="00090318"/>
    <w:rsid w:val="00090826"/>
    <w:rsid w:val="00090EB1"/>
    <w:rsid w:val="00091A35"/>
    <w:rsid w:val="00091B98"/>
    <w:rsid w:val="000923A8"/>
    <w:rsid w:val="00092CE7"/>
    <w:rsid w:val="00093574"/>
    <w:rsid w:val="00093C05"/>
    <w:rsid w:val="00094389"/>
    <w:rsid w:val="00094500"/>
    <w:rsid w:val="000949D1"/>
    <w:rsid w:val="00096566"/>
    <w:rsid w:val="0009664F"/>
    <w:rsid w:val="00096BAF"/>
    <w:rsid w:val="000A023C"/>
    <w:rsid w:val="000A063C"/>
    <w:rsid w:val="000A0AE7"/>
    <w:rsid w:val="000A1AA6"/>
    <w:rsid w:val="000A3BD2"/>
    <w:rsid w:val="000A4E1F"/>
    <w:rsid w:val="000A4F2C"/>
    <w:rsid w:val="000A4F83"/>
    <w:rsid w:val="000A6429"/>
    <w:rsid w:val="000A6A71"/>
    <w:rsid w:val="000A7B19"/>
    <w:rsid w:val="000B00E6"/>
    <w:rsid w:val="000B0232"/>
    <w:rsid w:val="000B077A"/>
    <w:rsid w:val="000B0D2A"/>
    <w:rsid w:val="000B2486"/>
    <w:rsid w:val="000B2E3A"/>
    <w:rsid w:val="000B31FB"/>
    <w:rsid w:val="000B5AA6"/>
    <w:rsid w:val="000B5EBC"/>
    <w:rsid w:val="000B6511"/>
    <w:rsid w:val="000B78B2"/>
    <w:rsid w:val="000C03D6"/>
    <w:rsid w:val="000C1D79"/>
    <w:rsid w:val="000C2005"/>
    <w:rsid w:val="000C2217"/>
    <w:rsid w:val="000C256A"/>
    <w:rsid w:val="000C25CD"/>
    <w:rsid w:val="000C26E1"/>
    <w:rsid w:val="000C2859"/>
    <w:rsid w:val="000C2A7F"/>
    <w:rsid w:val="000C2DC8"/>
    <w:rsid w:val="000C344B"/>
    <w:rsid w:val="000C3C67"/>
    <w:rsid w:val="000C488D"/>
    <w:rsid w:val="000C50C6"/>
    <w:rsid w:val="000C6963"/>
    <w:rsid w:val="000C6A02"/>
    <w:rsid w:val="000C6C43"/>
    <w:rsid w:val="000C727A"/>
    <w:rsid w:val="000C7527"/>
    <w:rsid w:val="000D0250"/>
    <w:rsid w:val="000D0DF7"/>
    <w:rsid w:val="000D2DEF"/>
    <w:rsid w:val="000D2EAF"/>
    <w:rsid w:val="000D3815"/>
    <w:rsid w:val="000D6AB1"/>
    <w:rsid w:val="000D76F1"/>
    <w:rsid w:val="000D7B5D"/>
    <w:rsid w:val="000E2E49"/>
    <w:rsid w:val="000E33E5"/>
    <w:rsid w:val="000E3773"/>
    <w:rsid w:val="000E38B8"/>
    <w:rsid w:val="000E4470"/>
    <w:rsid w:val="000E46B2"/>
    <w:rsid w:val="000E4F38"/>
    <w:rsid w:val="000E560F"/>
    <w:rsid w:val="000E7ABE"/>
    <w:rsid w:val="000F1B4D"/>
    <w:rsid w:val="000F1BB4"/>
    <w:rsid w:val="000F2577"/>
    <w:rsid w:val="000F3E24"/>
    <w:rsid w:val="000F446D"/>
    <w:rsid w:val="000F46E7"/>
    <w:rsid w:val="000F50B8"/>
    <w:rsid w:val="000F5EA2"/>
    <w:rsid w:val="000F5F45"/>
    <w:rsid w:val="000F7C10"/>
    <w:rsid w:val="00100D0E"/>
    <w:rsid w:val="0010191C"/>
    <w:rsid w:val="00101D76"/>
    <w:rsid w:val="00102A00"/>
    <w:rsid w:val="00102A03"/>
    <w:rsid w:val="00103627"/>
    <w:rsid w:val="00104BDE"/>
    <w:rsid w:val="00104F03"/>
    <w:rsid w:val="001051D7"/>
    <w:rsid w:val="00106783"/>
    <w:rsid w:val="00106876"/>
    <w:rsid w:val="0010755C"/>
    <w:rsid w:val="00107843"/>
    <w:rsid w:val="00110FF3"/>
    <w:rsid w:val="00112217"/>
    <w:rsid w:val="0011266A"/>
    <w:rsid w:val="001127F9"/>
    <w:rsid w:val="00112F0E"/>
    <w:rsid w:val="00112FE1"/>
    <w:rsid w:val="0011314A"/>
    <w:rsid w:val="00114C8E"/>
    <w:rsid w:val="0011545A"/>
    <w:rsid w:val="00116DAA"/>
    <w:rsid w:val="001173A0"/>
    <w:rsid w:val="00117BB4"/>
    <w:rsid w:val="001205D8"/>
    <w:rsid w:val="00120890"/>
    <w:rsid w:val="00121285"/>
    <w:rsid w:val="00122274"/>
    <w:rsid w:val="00122CEA"/>
    <w:rsid w:val="00123650"/>
    <w:rsid w:val="00123AE4"/>
    <w:rsid w:val="00123B6D"/>
    <w:rsid w:val="00124FA0"/>
    <w:rsid w:val="00125762"/>
    <w:rsid w:val="00125A64"/>
    <w:rsid w:val="00125E31"/>
    <w:rsid w:val="00126469"/>
    <w:rsid w:val="001267C8"/>
    <w:rsid w:val="0012690F"/>
    <w:rsid w:val="001271FD"/>
    <w:rsid w:val="001277B9"/>
    <w:rsid w:val="00127A00"/>
    <w:rsid w:val="001315FF"/>
    <w:rsid w:val="00132250"/>
    <w:rsid w:val="001338D2"/>
    <w:rsid w:val="00133CC0"/>
    <w:rsid w:val="00134796"/>
    <w:rsid w:val="00135193"/>
    <w:rsid w:val="00135344"/>
    <w:rsid w:val="0013611D"/>
    <w:rsid w:val="0013636E"/>
    <w:rsid w:val="001371F2"/>
    <w:rsid w:val="00137B36"/>
    <w:rsid w:val="00137C96"/>
    <w:rsid w:val="0014047E"/>
    <w:rsid w:val="00141A3E"/>
    <w:rsid w:val="00142719"/>
    <w:rsid w:val="00143A69"/>
    <w:rsid w:val="0014584D"/>
    <w:rsid w:val="001467AF"/>
    <w:rsid w:val="001502CA"/>
    <w:rsid w:val="001510EF"/>
    <w:rsid w:val="00152981"/>
    <w:rsid w:val="00153D68"/>
    <w:rsid w:val="00154EBC"/>
    <w:rsid w:val="0015581C"/>
    <w:rsid w:val="00155B85"/>
    <w:rsid w:val="00156BFE"/>
    <w:rsid w:val="00157C06"/>
    <w:rsid w:val="00157EFE"/>
    <w:rsid w:val="001615D4"/>
    <w:rsid w:val="00162476"/>
    <w:rsid w:val="001629E6"/>
    <w:rsid w:val="001635E7"/>
    <w:rsid w:val="00163E48"/>
    <w:rsid w:val="00164C06"/>
    <w:rsid w:val="00164FD0"/>
    <w:rsid w:val="00165112"/>
    <w:rsid w:val="00166096"/>
    <w:rsid w:val="0016700E"/>
    <w:rsid w:val="0016706A"/>
    <w:rsid w:val="0017063F"/>
    <w:rsid w:val="001725C1"/>
    <w:rsid w:val="00172816"/>
    <w:rsid w:val="00173360"/>
    <w:rsid w:val="00174867"/>
    <w:rsid w:val="00174E4A"/>
    <w:rsid w:val="0017505C"/>
    <w:rsid w:val="00175696"/>
    <w:rsid w:val="0017588E"/>
    <w:rsid w:val="00175D9E"/>
    <w:rsid w:val="00177659"/>
    <w:rsid w:val="00180623"/>
    <w:rsid w:val="00180AC8"/>
    <w:rsid w:val="00180DFB"/>
    <w:rsid w:val="00180E3E"/>
    <w:rsid w:val="001812DD"/>
    <w:rsid w:val="00181671"/>
    <w:rsid w:val="00182268"/>
    <w:rsid w:val="00182950"/>
    <w:rsid w:val="00184569"/>
    <w:rsid w:val="00184FF9"/>
    <w:rsid w:val="00185204"/>
    <w:rsid w:val="0018614E"/>
    <w:rsid w:val="00186169"/>
    <w:rsid w:val="0018671B"/>
    <w:rsid w:val="00186F35"/>
    <w:rsid w:val="001919D7"/>
    <w:rsid w:val="00191F22"/>
    <w:rsid w:val="001922E8"/>
    <w:rsid w:val="001923C3"/>
    <w:rsid w:val="00192EA6"/>
    <w:rsid w:val="00194029"/>
    <w:rsid w:val="001946CF"/>
    <w:rsid w:val="00194C77"/>
    <w:rsid w:val="00195500"/>
    <w:rsid w:val="00195BA8"/>
    <w:rsid w:val="0019682F"/>
    <w:rsid w:val="00196B3D"/>
    <w:rsid w:val="001A0399"/>
    <w:rsid w:val="001A0868"/>
    <w:rsid w:val="001A1DA6"/>
    <w:rsid w:val="001A31E7"/>
    <w:rsid w:val="001A3750"/>
    <w:rsid w:val="001A3F14"/>
    <w:rsid w:val="001A6513"/>
    <w:rsid w:val="001A6CEF"/>
    <w:rsid w:val="001A7313"/>
    <w:rsid w:val="001B120F"/>
    <w:rsid w:val="001B27F3"/>
    <w:rsid w:val="001B3B67"/>
    <w:rsid w:val="001B4648"/>
    <w:rsid w:val="001B4CD6"/>
    <w:rsid w:val="001B561B"/>
    <w:rsid w:val="001B78E5"/>
    <w:rsid w:val="001C1099"/>
    <w:rsid w:val="001C16BE"/>
    <w:rsid w:val="001C1848"/>
    <w:rsid w:val="001C193F"/>
    <w:rsid w:val="001C19EF"/>
    <w:rsid w:val="001C2655"/>
    <w:rsid w:val="001C2C15"/>
    <w:rsid w:val="001C56FA"/>
    <w:rsid w:val="001C7E17"/>
    <w:rsid w:val="001D026A"/>
    <w:rsid w:val="001D0D35"/>
    <w:rsid w:val="001D0D83"/>
    <w:rsid w:val="001D1FD2"/>
    <w:rsid w:val="001D2D18"/>
    <w:rsid w:val="001D40B8"/>
    <w:rsid w:val="001D416A"/>
    <w:rsid w:val="001D4A6F"/>
    <w:rsid w:val="001D4CF7"/>
    <w:rsid w:val="001D5114"/>
    <w:rsid w:val="001D6C4E"/>
    <w:rsid w:val="001D6D21"/>
    <w:rsid w:val="001D6EDB"/>
    <w:rsid w:val="001D78EC"/>
    <w:rsid w:val="001D7C58"/>
    <w:rsid w:val="001E1181"/>
    <w:rsid w:val="001E2AF4"/>
    <w:rsid w:val="001E36DD"/>
    <w:rsid w:val="001E3913"/>
    <w:rsid w:val="001E5472"/>
    <w:rsid w:val="001E598B"/>
    <w:rsid w:val="001E69A5"/>
    <w:rsid w:val="001E7C16"/>
    <w:rsid w:val="001E7C5E"/>
    <w:rsid w:val="001E7F7D"/>
    <w:rsid w:val="001F1537"/>
    <w:rsid w:val="001F1A63"/>
    <w:rsid w:val="001F21CB"/>
    <w:rsid w:val="001F22C1"/>
    <w:rsid w:val="001F4C3F"/>
    <w:rsid w:val="001F509C"/>
    <w:rsid w:val="001F6DA2"/>
    <w:rsid w:val="001F7D29"/>
    <w:rsid w:val="001F7EC6"/>
    <w:rsid w:val="002002BD"/>
    <w:rsid w:val="00200B17"/>
    <w:rsid w:val="002013F1"/>
    <w:rsid w:val="002019F3"/>
    <w:rsid w:val="00202024"/>
    <w:rsid w:val="002021EF"/>
    <w:rsid w:val="002021F7"/>
    <w:rsid w:val="002043CB"/>
    <w:rsid w:val="0020513A"/>
    <w:rsid w:val="00205A53"/>
    <w:rsid w:val="00206004"/>
    <w:rsid w:val="002067B5"/>
    <w:rsid w:val="00206857"/>
    <w:rsid w:val="00206CC2"/>
    <w:rsid w:val="00207214"/>
    <w:rsid w:val="0020744B"/>
    <w:rsid w:val="0021019D"/>
    <w:rsid w:val="00210241"/>
    <w:rsid w:val="002108F6"/>
    <w:rsid w:val="00210FDB"/>
    <w:rsid w:val="00212050"/>
    <w:rsid w:val="00212980"/>
    <w:rsid w:val="002140C9"/>
    <w:rsid w:val="00214119"/>
    <w:rsid w:val="00214B32"/>
    <w:rsid w:val="0021501C"/>
    <w:rsid w:val="00215ACD"/>
    <w:rsid w:val="00216CB5"/>
    <w:rsid w:val="00216D0A"/>
    <w:rsid w:val="00217031"/>
    <w:rsid w:val="00217818"/>
    <w:rsid w:val="002208F5"/>
    <w:rsid w:val="0022188C"/>
    <w:rsid w:val="00221B3F"/>
    <w:rsid w:val="00221EA9"/>
    <w:rsid w:val="002222D4"/>
    <w:rsid w:val="00222AD4"/>
    <w:rsid w:val="00223AE7"/>
    <w:rsid w:val="00224C94"/>
    <w:rsid w:val="00224F68"/>
    <w:rsid w:val="0022570C"/>
    <w:rsid w:val="00225F48"/>
    <w:rsid w:val="002264FE"/>
    <w:rsid w:val="00227BBE"/>
    <w:rsid w:val="00227E00"/>
    <w:rsid w:val="002301D7"/>
    <w:rsid w:val="00231F02"/>
    <w:rsid w:val="002320C5"/>
    <w:rsid w:val="00232EB0"/>
    <w:rsid w:val="0023371B"/>
    <w:rsid w:val="00233968"/>
    <w:rsid w:val="00234A38"/>
    <w:rsid w:val="00235156"/>
    <w:rsid w:val="00236120"/>
    <w:rsid w:val="00236160"/>
    <w:rsid w:val="00236C2A"/>
    <w:rsid w:val="00237150"/>
    <w:rsid w:val="002371EF"/>
    <w:rsid w:val="002372B0"/>
    <w:rsid w:val="00240EF3"/>
    <w:rsid w:val="002412B8"/>
    <w:rsid w:val="002417D6"/>
    <w:rsid w:val="002420A2"/>
    <w:rsid w:val="002430BB"/>
    <w:rsid w:val="002430F4"/>
    <w:rsid w:val="00244EAA"/>
    <w:rsid w:val="0024564C"/>
    <w:rsid w:val="002460E1"/>
    <w:rsid w:val="00246479"/>
    <w:rsid w:val="00247B40"/>
    <w:rsid w:val="00247D92"/>
    <w:rsid w:val="00250189"/>
    <w:rsid w:val="00250587"/>
    <w:rsid w:val="00252067"/>
    <w:rsid w:val="0025233E"/>
    <w:rsid w:val="00252FAD"/>
    <w:rsid w:val="002542C9"/>
    <w:rsid w:val="00254D40"/>
    <w:rsid w:val="002550D6"/>
    <w:rsid w:val="0025527F"/>
    <w:rsid w:val="00255E42"/>
    <w:rsid w:val="00256833"/>
    <w:rsid w:val="002601CA"/>
    <w:rsid w:val="002606E1"/>
    <w:rsid w:val="00261E61"/>
    <w:rsid w:val="00263669"/>
    <w:rsid w:val="00263EE8"/>
    <w:rsid w:val="002648EC"/>
    <w:rsid w:val="00266787"/>
    <w:rsid w:val="00266EB3"/>
    <w:rsid w:val="00266FA1"/>
    <w:rsid w:val="002674B7"/>
    <w:rsid w:val="00267A9A"/>
    <w:rsid w:val="00267E46"/>
    <w:rsid w:val="00267F39"/>
    <w:rsid w:val="002702F7"/>
    <w:rsid w:val="00271CB3"/>
    <w:rsid w:val="0027237C"/>
    <w:rsid w:val="00273E8D"/>
    <w:rsid w:val="0027411E"/>
    <w:rsid w:val="0027497E"/>
    <w:rsid w:val="002753B8"/>
    <w:rsid w:val="002763EC"/>
    <w:rsid w:val="00276A48"/>
    <w:rsid w:val="002779C9"/>
    <w:rsid w:val="0028040D"/>
    <w:rsid w:val="0028044F"/>
    <w:rsid w:val="002808E3"/>
    <w:rsid w:val="00280EDC"/>
    <w:rsid w:val="002810BD"/>
    <w:rsid w:val="00281E2C"/>
    <w:rsid w:val="00282C94"/>
    <w:rsid w:val="00282E31"/>
    <w:rsid w:val="0028353B"/>
    <w:rsid w:val="0028401C"/>
    <w:rsid w:val="00284358"/>
    <w:rsid w:val="00286D0C"/>
    <w:rsid w:val="0029039F"/>
    <w:rsid w:val="00290B85"/>
    <w:rsid w:val="00291113"/>
    <w:rsid w:val="0029119E"/>
    <w:rsid w:val="00291AF6"/>
    <w:rsid w:val="002928BB"/>
    <w:rsid w:val="0029348A"/>
    <w:rsid w:val="00293692"/>
    <w:rsid w:val="0029383A"/>
    <w:rsid w:val="00293DD2"/>
    <w:rsid w:val="00293E89"/>
    <w:rsid w:val="002942B1"/>
    <w:rsid w:val="00294679"/>
    <w:rsid w:val="00294D9F"/>
    <w:rsid w:val="0029507B"/>
    <w:rsid w:val="00295EBB"/>
    <w:rsid w:val="0029624E"/>
    <w:rsid w:val="002970E0"/>
    <w:rsid w:val="0029730E"/>
    <w:rsid w:val="002A03A6"/>
    <w:rsid w:val="002A0455"/>
    <w:rsid w:val="002A132B"/>
    <w:rsid w:val="002A2C29"/>
    <w:rsid w:val="002A361F"/>
    <w:rsid w:val="002A3E9E"/>
    <w:rsid w:val="002A432D"/>
    <w:rsid w:val="002A4649"/>
    <w:rsid w:val="002A5264"/>
    <w:rsid w:val="002A5304"/>
    <w:rsid w:val="002A5344"/>
    <w:rsid w:val="002A5B32"/>
    <w:rsid w:val="002A5D73"/>
    <w:rsid w:val="002A60D8"/>
    <w:rsid w:val="002A6F80"/>
    <w:rsid w:val="002A73E2"/>
    <w:rsid w:val="002A7BB6"/>
    <w:rsid w:val="002B1E63"/>
    <w:rsid w:val="002B2D75"/>
    <w:rsid w:val="002B353D"/>
    <w:rsid w:val="002B3816"/>
    <w:rsid w:val="002B3C3E"/>
    <w:rsid w:val="002B44C7"/>
    <w:rsid w:val="002B4C1D"/>
    <w:rsid w:val="002B4D14"/>
    <w:rsid w:val="002B6396"/>
    <w:rsid w:val="002C1144"/>
    <w:rsid w:val="002C219A"/>
    <w:rsid w:val="002C23A0"/>
    <w:rsid w:val="002C27FF"/>
    <w:rsid w:val="002C2D8F"/>
    <w:rsid w:val="002C3164"/>
    <w:rsid w:val="002C31FE"/>
    <w:rsid w:val="002C50ED"/>
    <w:rsid w:val="002C5340"/>
    <w:rsid w:val="002C6344"/>
    <w:rsid w:val="002C70B4"/>
    <w:rsid w:val="002C72A8"/>
    <w:rsid w:val="002C7ADB"/>
    <w:rsid w:val="002D1047"/>
    <w:rsid w:val="002D1F3E"/>
    <w:rsid w:val="002D24C0"/>
    <w:rsid w:val="002D3AE9"/>
    <w:rsid w:val="002D3B69"/>
    <w:rsid w:val="002D58D7"/>
    <w:rsid w:val="002D5C7E"/>
    <w:rsid w:val="002D77C4"/>
    <w:rsid w:val="002D79B0"/>
    <w:rsid w:val="002E05B6"/>
    <w:rsid w:val="002E069E"/>
    <w:rsid w:val="002E174F"/>
    <w:rsid w:val="002E177B"/>
    <w:rsid w:val="002E1B9D"/>
    <w:rsid w:val="002E3DD1"/>
    <w:rsid w:val="002E3F8C"/>
    <w:rsid w:val="002E54B6"/>
    <w:rsid w:val="002E57D8"/>
    <w:rsid w:val="002E60DA"/>
    <w:rsid w:val="002F0323"/>
    <w:rsid w:val="002F0BA1"/>
    <w:rsid w:val="002F13D7"/>
    <w:rsid w:val="002F237F"/>
    <w:rsid w:val="002F2EE2"/>
    <w:rsid w:val="002F3053"/>
    <w:rsid w:val="002F3630"/>
    <w:rsid w:val="002F3B4E"/>
    <w:rsid w:val="002F4564"/>
    <w:rsid w:val="002F4C98"/>
    <w:rsid w:val="002F5BE7"/>
    <w:rsid w:val="002F5C90"/>
    <w:rsid w:val="002F63C9"/>
    <w:rsid w:val="002F6945"/>
    <w:rsid w:val="002F7093"/>
    <w:rsid w:val="003010D3"/>
    <w:rsid w:val="00301637"/>
    <w:rsid w:val="00302505"/>
    <w:rsid w:val="0030348F"/>
    <w:rsid w:val="00305095"/>
    <w:rsid w:val="003059EE"/>
    <w:rsid w:val="00305EC8"/>
    <w:rsid w:val="003079AA"/>
    <w:rsid w:val="00310188"/>
    <w:rsid w:val="00310FDF"/>
    <w:rsid w:val="00311709"/>
    <w:rsid w:val="00311DDB"/>
    <w:rsid w:val="003127D3"/>
    <w:rsid w:val="0031297D"/>
    <w:rsid w:val="00312EAB"/>
    <w:rsid w:val="003137AC"/>
    <w:rsid w:val="00313948"/>
    <w:rsid w:val="0031409C"/>
    <w:rsid w:val="003149A1"/>
    <w:rsid w:val="003149DB"/>
    <w:rsid w:val="0031511A"/>
    <w:rsid w:val="003151CD"/>
    <w:rsid w:val="00315A68"/>
    <w:rsid w:val="00315F5C"/>
    <w:rsid w:val="0031643E"/>
    <w:rsid w:val="0031683F"/>
    <w:rsid w:val="00320740"/>
    <w:rsid w:val="00321B04"/>
    <w:rsid w:val="00322FAE"/>
    <w:rsid w:val="00324591"/>
    <w:rsid w:val="00325433"/>
    <w:rsid w:val="00326F7D"/>
    <w:rsid w:val="003301E2"/>
    <w:rsid w:val="00330206"/>
    <w:rsid w:val="00330398"/>
    <w:rsid w:val="00331FBE"/>
    <w:rsid w:val="00332DA3"/>
    <w:rsid w:val="00332DD6"/>
    <w:rsid w:val="00332DEE"/>
    <w:rsid w:val="00333524"/>
    <w:rsid w:val="00333BEA"/>
    <w:rsid w:val="00333F9D"/>
    <w:rsid w:val="0033446C"/>
    <w:rsid w:val="00334967"/>
    <w:rsid w:val="00334ECB"/>
    <w:rsid w:val="00335498"/>
    <w:rsid w:val="00335865"/>
    <w:rsid w:val="00335EDF"/>
    <w:rsid w:val="00335FC4"/>
    <w:rsid w:val="003378E9"/>
    <w:rsid w:val="00337FC1"/>
    <w:rsid w:val="00341D23"/>
    <w:rsid w:val="00342004"/>
    <w:rsid w:val="003429F2"/>
    <w:rsid w:val="00342F03"/>
    <w:rsid w:val="0034324D"/>
    <w:rsid w:val="00344139"/>
    <w:rsid w:val="003449D0"/>
    <w:rsid w:val="00345662"/>
    <w:rsid w:val="00345D52"/>
    <w:rsid w:val="00345F8F"/>
    <w:rsid w:val="00346AA3"/>
    <w:rsid w:val="00347982"/>
    <w:rsid w:val="00347C79"/>
    <w:rsid w:val="00350B83"/>
    <w:rsid w:val="003514C8"/>
    <w:rsid w:val="00351C1A"/>
    <w:rsid w:val="00355156"/>
    <w:rsid w:val="0035691F"/>
    <w:rsid w:val="00357073"/>
    <w:rsid w:val="00357BAB"/>
    <w:rsid w:val="00360084"/>
    <w:rsid w:val="003601DA"/>
    <w:rsid w:val="00361422"/>
    <w:rsid w:val="00362B31"/>
    <w:rsid w:val="00363BB7"/>
    <w:rsid w:val="0036431E"/>
    <w:rsid w:val="003644F4"/>
    <w:rsid w:val="00364F1B"/>
    <w:rsid w:val="00365F47"/>
    <w:rsid w:val="00366B5E"/>
    <w:rsid w:val="00370273"/>
    <w:rsid w:val="00371FC6"/>
    <w:rsid w:val="00372050"/>
    <w:rsid w:val="00372356"/>
    <w:rsid w:val="00372A09"/>
    <w:rsid w:val="00373AFD"/>
    <w:rsid w:val="003740E6"/>
    <w:rsid w:val="003754CB"/>
    <w:rsid w:val="0037596E"/>
    <w:rsid w:val="00376B96"/>
    <w:rsid w:val="003770E3"/>
    <w:rsid w:val="003773ED"/>
    <w:rsid w:val="00377C18"/>
    <w:rsid w:val="00377C37"/>
    <w:rsid w:val="0038150F"/>
    <w:rsid w:val="00381A94"/>
    <w:rsid w:val="00382773"/>
    <w:rsid w:val="00382997"/>
    <w:rsid w:val="003829C7"/>
    <w:rsid w:val="00382AE5"/>
    <w:rsid w:val="00382C35"/>
    <w:rsid w:val="00384252"/>
    <w:rsid w:val="00385EA1"/>
    <w:rsid w:val="00386639"/>
    <w:rsid w:val="0038684E"/>
    <w:rsid w:val="00386DFA"/>
    <w:rsid w:val="0038737E"/>
    <w:rsid w:val="003876DE"/>
    <w:rsid w:val="003876E1"/>
    <w:rsid w:val="003877B8"/>
    <w:rsid w:val="0039049C"/>
    <w:rsid w:val="003914D8"/>
    <w:rsid w:val="00391DD4"/>
    <w:rsid w:val="0039242E"/>
    <w:rsid w:val="003931D3"/>
    <w:rsid w:val="003936CA"/>
    <w:rsid w:val="00394A9D"/>
    <w:rsid w:val="003950C6"/>
    <w:rsid w:val="003953AC"/>
    <w:rsid w:val="003958BA"/>
    <w:rsid w:val="003964EA"/>
    <w:rsid w:val="0039666C"/>
    <w:rsid w:val="00397233"/>
    <w:rsid w:val="003A14D1"/>
    <w:rsid w:val="003A2220"/>
    <w:rsid w:val="003A2FA0"/>
    <w:rsid w:val="003A3204"/>
    <w:rsid w:val="003A3597"/>
    <w:rsid w:val="003A39BE"/>
    <w:rsid w:val="003A3B9D"/>
    <w:rsid w:val="003A460B"/>
    <w:rsid w:val="003A464D"/>
    <w:rsid w:val="003A4B81"/>
    <w:rsid w:val="003A4F4C"/>
    <w:rsid w:val="003A521F"/>
    <w:rsid w:val="003A655B"/>
    <w:rsid w:val="003A6F3D"/>
    <w:rsid w:val="003B113E"/>
    <w:rsid w:val="003B308E"/>
    <w:rsid w:val="003B3A52"/>
    <w:rsid w:val="003B5190"/>
    <w:rsid w:val="003B51F5"/>
    <w:rsid w:val="003B5D47"/>
    <w:rsid w:val="003B66D2"/>
    <w:rsid w:val="003B690D"/>
    <w:rsid w:val="003B7239"/>
    <w:rsid w:val="003B78DB"/>
    <w:rsid w:val="003C0E01"/>
    <w:rsid w:val="003C1706"/>
    <w:rsid w:val="003C1924"/>
    <w:rsid w:val="003C1C4B"/>
    <w:rsid w:val="003C2498"/>
    <w:rsid w:val="003C3A63"/>
    <w:rsid w:val="003C4692"/>
    <w:rsid w:val="003C48BD"/>
    <w:rsid w:val="003C49DE"/>
    <w:rsid w:val="003C5065"/>
    <w:rsid w:val="003C621E"/>
    <w:rsid w:val="003C6353"/>
    <w:rsid w:val="003C6974"/>
    <w:rsid w:val="003C720C"/>
    <w:rsid w:val="003C79B5"/>
    <w:rsid w:val="003C79BC"/>
    <w:rsid w:val="003C7BD9"/>
    <w:rsid w:val="003D021F"/>
    <w:rsid w:val="003D0A68"/>
    <w:rsid w:val="003D0D66"/>
    <w:rsid w:val="003D11B4"/>
    <w:rsid w:val="003D1F7F"/>
    <w:rsid w:val="003D231E"/>
    <w:rsid w:val="003D2454"/>
    <w:rsid w:val="003D2601"/>
    <w:rsid w:val="003D29F8"/>
    <w:rsid w:val="003D2C40"/>
    <w:rsid w:val="003D3235"/>
    <w:rsid w:val="003D39F4"/>
    <w:rsid w:val="003D3C69"/>
    <w:rsid w:val="003D44EB"/>
    <w:rsid w:val="003D4B83"/>
    <w:rsid w:val="003D50DB"/>
    <w:rsid w:val="003D536C"/>
    <w:rsid w:val="003D5578"/>
    <w:rsid w:val="003D5DAF"/>
    <w:rsid w:val="003D6123"/>
    <w:rsid w:val="003D6807"/>
    <w:rsid w:val="003D7C0C"/>
    <w:rsid w:val="003D7E63"/>
    <w:rsid w:val="003E0931"/>
    <w:rsid w:val="003E0CDA"/>
    <w:rsid w:val="003E134B"/>
    <w:rsid w:val="003E1C6D"/>
    <w:rsid w:val="003E3490"/>
    <w:rsid w:val="003E3E2E"/>
    <w:rsid w:val="003E4371"/>
    <w:rsid w:val="003E549B"/>
    <w:rsid w:val="003E54E8"/>
    <w:rsid w:val="003E7AD4"/>
    <w:rsid w:val="003E7CD7"/>
    <w:rsid w:val="003F14F0"/>
    <w:rsid w:val="003F1B6B"/>
    <w:rsid w:val="003F38C8"/>
    <w:rsid w:val="003F38CB"/>
    <w:rsid w:val="003F44BC"/>
    <w:rsid w:val="003F4690"/>
    <w:rsid w:val="003F46A8"/>
    <w:rsid w:val="003F4871"/>
    <w:rsid w:val="003F5348"/>
    <w:rsid w:val="003F6AA9"/>
    <w:rsid w:val="003F7AAC"/>
    <w:rsid w:val="003F7C3C"/>
    <w:rsid w:val="00400CAE"/>
    <w:rsid w:val="00400E9A"/>
    <w:rsid w:val="00400FE0"/>
    <w:rsid w:val="00401949"/>
    <w:rsid w:val="00402794"/>
    <w:rsid w:val="004033DE"/>
    <w:rsid w:val="00403523"/>
    <w:rsid w:val="004039BB"/>
    <w:rsid w:val="00403B4B"/>
    <w:rsid w:val="00403B7E"/>
    <w:rsid w:val="00403EE6"/>
    <w:rsid w:val="004053F0"/>
    <w:rsid w:val="00405E50"/>
    <w:rsid w:val="004072E4"/>
    <w:rsid w:val="00407A95"/>
    <w:rsid w:val="00407CB6"/>
    <w:rsid w:val="00407D03"/>
    <w:rsid w:val="0041026B"/>
    <w:rsid w:val="00410455"/>
    <w:rsid w:val="004104F2"/>
    <w:rsid w:val="0041053F"/>
    <w:rsid w:val="00410BA2"/>
    <w:rsid w:val="004136E0"/>
    <w:rsid w:val="00413B2B"/>
    <w:rsid w:val="00415214"/>
    <w:rsid w:val="00415E03"/>
    <w:rsid w:val="004160DD"/>
    <w:rsid w:val="00416F2E"/>
    <w:rsid w:val="00416FA2"/>
    <w:rsid w:val="0041764B"/>
    <w:rsid w:val="00417FA8"/>
    <w:rsid w:val="00420153"/>
    <w:rsid w:val="00420325"/>
    <w:rsid w:val="004206AE"/>
    <w:rsid w:val="00421295"/>
    <w:rsid w:val="00421378"/>
    <w:rsid w:val="00421A3D"/>
    <w:rsid w:val="004232DF"/>
    <w:rsid w:val="004242AB"/>
    <w:rsid w:val="0042489A"/>
    <w:rsid w:val="004272B7"/>
    <w:rsid w:val="00427F01"/>
    <w:rsid w:val="00430236"/>
    <w:rsid w:val="0043108A"/>
    <w:rsid w:val="00431817"/>
    <w:rsid w:val="0043347F"/>
    <w:rsid w:val="0043407E"/>
    <w:rsid w:val="00434CB7"/>
    <w:rsid w:val="0043519D"/>
    <w:rsid w:val="00435AEE"/>
    <w:rsid w:val="00435BB2"/>
    <w:rsid w:val="00436172"/>
    <w:rsid w:val="00436A7B"/>
    <w:rsid w:val="00436EB7"/>
    <w:rsid w:val="00437436"/>
    <w:rsid w:val="00437720"/>
    <w:rsid w:val="004401C3"/>
    <w:rsid w:val="00441775"/>
    <w:rsid w:val="00441780"/>
    <w:rsid w:val="00441F22"/>
    <w:rsid w:val="00442A1B"/>
    <w:rsid w:val="00442ED2"/>
    <w:rsid w:val="00443AA7"/>
    <w:rsid w:val="00443D9E"/>
    <w:rsid w:val="0044408C"/>
    <w:rsid w:val="004453B6"/>
    <w:rsid w:val="00445718"/>
    <w:rsid w:val="00445CBB"/>
    <w:rsid w:val="00445E29"/>
    <w:rsid w:val="00446713"/>
    <w:rsid w:val="00446807"/>
    <w:rsid w:val="0044720F"/>
    <w:rsid w:val="00447408"/>
    <w:rsid w:val="004515A0"/>
    <w:rsid w:val="004517D7"/>
    <w:rsid w:val="0045205D"/>
    <w:rsid w:val="00452556"/>
    <w:rsid w:val="004541F5"/>
    <w:rsid w:val="004544C4"/>
    <w:rsid w:val="00460EEE"/>
    <w:rsid w:val="004614BA"/>
    <w:rsid w:val="00461D32"/>
    <w:rsid w:val="00463526"/>
    <w:rsid w:val="0046366A"/>
    <w:rsid w:val="004637A0"/>
    <w:rsid w:val="004637E9"/>
    <w:rsid w:val="00464D96"/>
    <w:rsid w:val="004654B8"/>
    <w:rsid w:val="00465A4A"/>
    <w:rsid w:val="00465D62"/>
    <w:rsid w:val="00466072"/>
    <w:rsid w:val="00467837"/>
    <w:rsid w:val="00467B42"/>
    <w:rsid w:val="0047116D"/>
    <w:rsid w:val="004725A5"/>
    <w:rsid w:val="00472FF5"/>
    <w:rsid w:val="0047421C"/>
    <w:rsid w:val="004743E7"/>
    <w:rsid w:val="0047505F"/>
    <w:rsid w:val="004769E9"/>
    <w:rsid w:val="0047715D"/>
    <w:rsid w:val="00477162"/>
    <w:rsid w:val="004800BC"/>
    <w:rsid w:val="00480311"/>
    <w:rsid w:val="00480CEF"/>
    <w:rsid w:val="00481FFB"/>
    <w:rsid w:val="004826CF"/>
    <w:rsid w:val="00483EAE"/>
    <w:rsid w:val="0048453C"/>
    <w:rsid w:val="0048502F"/>
    <w:rsid w:val="00485485"/>
    <w:rsid w:val="00487218"/>
    <w:rsid w:val="00487832"/>
    <w:rsid w:val="00490D36"/>
    <w:rsid w:val="00491CC1"/>
    <w:rsid w:val="0049223D"/>
    <w:rsid w:val="004927A9"/>
    <w:rsid w:val="00492DB6"/>
    <w:rsid w:val="00493068"/>
    <w:rsid w:val="0049412E"/>
    <w:rsid w:val="004943DF"/>
    <w:rsid w:val="0049531B"/>
    <w:rsid w:val="00496140"/>
    <w:rsid w:val="00496876"/>
    <w:rsid w:val="004968D0"/>
    <w:rsid w:val="00496C09"/>
    <w:rsid w:val="00497018"/>
    <w:rsid w:val="00497248"/>
    <w:rsid w:val="00497790"/>
    <w:rsid w:val="00497BC6"/>
    <w:rsid w:val="004A07D2"/>
    <w:rsid w:val="004A1268"/>
    <w:rsid w:val="004A1EF6"/>
    <w:rsid w:val="004A2CD1"/>
    <w:rsid w:val="004A3586"/>
    <w:rsid w:val="004A3A1B"/>
    <w:rsid w:val="004A48BE"/>
    <w:rsid w:val="004A62B2"/>
    <w:rsid w:val="004A6340"/>
    <w:rsid w:val="004A6649"/>
    <w:rsid w:val="004A7034"/>
    <w:rsid w:val="004A7558"/>
    <w:rsid w:val="004A7A0B"/>
    <w:rsid w:val="004B01C4"/>
    <w:rsid w:val="004B05F0"/>
    <w:rsid w:val="004B0610"/>
    <w:rsid w:val="004B094B"/>
    <w:rsid w:val="004B1EF7"/>
    <w:rsid w:val="004B2359"/>
    <w:rsid w:val="004B31B5"/>
    <w:rsid w:val="004B32FC"/>
    <w:rsid w:val="004B3506"/>
    <w:rsid w:val="004B3891"/>
    <w:rsid w:val="004B40CD"/>
    <w:rsid w:val="004B6C5F"/>
    <w:rsid w:val="004C0990"/>
    <w:rsid w:val="004C2E19"/>
    <w:rsid w:val="004C31EB"/>
    <w:rsid w:val="004C444F"/>
    <w:rsid w:val="004C5441"/>
    <w:rsid w:val="004C6098"/>
    <w:rsid w:val="004C63C7"/>
    <w:rsid w:val="004C6F9C"/>
    <w:rsid w:val="004C7269"/>
    <w:rsid w:val="004C7826"/>
    <w:rsid w:val="004C7BD1"/>
    <w:rsid w:val="004D043F"/>
    <w:rsid w:val="004D122F"/>
    <w:rsid w:val="004D1A20"/>
    <w:rsid w:val="004D1A2B"/>
    <w:rsid w:val="004D1F86"/>
    <w:rsid w:val="004D290C"/>
    <w:rsid w:val="004D2C4B"/>
    <w:rsid w:val="004D562F"/>
    <w:rsid w:val="004D5ABA"/>
    <w:rsid w:val="004D5EDE"/>
    <w:rsid w:val="004D66F3"/>
    <w:rsid w:val="004D7428"/>
    <w:rsid w:val="004D77A7"/>
    <w:rsid w:val="004E0277"/>
    <w:rsid w:val="004E0D39"/>
    <w:rsid w:val="004E10C2"/>
    <w:rsid w:val="004E170E"/>
    <w:rsid w:val="004E171D"/>
    <w:rsid w:val="004E19DF"/>
    <w:rsid w:val="004E2A2A"/>
    <w:rsid w:val="004E44FF"/>
    <w:rsid w:val="004E4F04"/>
    <w:rsid w:val="004E5548"/>
    <w:rsid w:val="004E5868"/>
    <w:rsid w:val="004E5D3E"/>
    <w:rsid w:val="004E617B"/>
    <w:rsid w:val="004E691D"/>
    <w:rsid w:val="004E6AD2"/>
    <w:rsid w:val="004E707D"/>
    <w:rsid w:val="004E75F7"/>
    <w:rsid w:val="004E7952"/>
    <w:rsid w:val="004F08D2"/>
    <w:rsid w:val="004F0B11"/>
    <w:rsid w:val="004F0B1F"/>
    <w:rsid w:val="004F0B83"/>
    <w:rsid w:val="004F0C7A"/>
    <w:rsid w:val="004F12C6"/>
    <w:rsid w:val="004F288F"/>
    <w:rsid w:val="004F2A22"/>
    <w:rsid w:val="004F5411"/>
    <w:rsid w:val="004F5B7F"/>
    <w:rsid w:val="004F5DC9"/>
    <w:rsid w:val="004F62FC"/>
    <w:rsid w:val="004F6C41"/>
    <w:rsid w:val="004F6C65"/>
    <w:rsid w:val="004F79FB"/>
    <w:rsid w:val="005000C4"/>
    <w:rsid w:val="00500DC6"/>
    <w:rsid w:val="005012E2"/>
    <w:rsid w:val="005018D7"/>
    <w:rsid w:val="0050251A"/>
    <w:rsid w:val="00502928"/>
    <w:rsid w:val="00503D5D"/>
    <w:rsid w:val="00503ECA"/>
    <w:rsid w:val="005059F8"/>
    <w:rsid w:val="00506160"/>
    <w:rsid w:val="00506817"/>
    <w:rsid w:val="00506ADF"/>
    <w:rsid w:val="005108B0"/>
    <w:rsid w:val="00510A66"/>
    <w:rsid w:val="00510EF6"/>
    <w:rsid w:val="00511391"/>
    <w:rsid w:val="0051189C"/>
    <w:rsid w:val="0051212D"/>
    <w:rsid w:val="0051251F"/>
    <w:rsid w:val="005125AB"/>
    <w:rsid w:val="00512D2A"/>
    <w:rsid w:val="00512EC0"/>
    <w:rsid w:val="00513B98"/>
    <w:rsid w:val="00513F74"/>
    <w:rsid w:val="00514C23"/>
    <w:rsid w:val="00514E58"/>
    <w:rsid w:val="005162BB"/>
    <w:rsid w:val="005176DD"/>
    <w:rsid w:val="00517C0E"/>
    <w:rsid w:val="00517F8E"/>
    <w:rsid w:val="00520A2A"/>
    <w:rsid w:val="00520F8B"/>
    <w:rsid w:val="0052120E"/>
    <w:rsid w:val="0052480A"/>
    <w:rsid w:val="00524868"/>
    <w:rsid w:val="00524C9F"/>
    <w:rsid w:val="0052515E"/>
    <w:rsid w:val="00525887"/>
    <w:rsid w:val="00526D67"/>
    <w:rsid w:val="005277D1"/>
    <w:rsid w:val="005301B6"/>
    <w:rsid w:val="00531C16"/>
    <w:rsid w:val="0053213B"/>
    <w:rsid w:val="00533372"/>
    <w:rsid w:val="0053399B"/>
    <w:rsid w:val="005349FE"/>
    <w:rsid w:val="00536A5B"/>
    <w:rsid w:val="00536B83"/>
    <w:rsid w:val="0053787C"/>
    <w:rsid w:val="005407E4"/>
    <w:rsid w:val="00540BF4"/>
    <w:rsid w:val="00540EC6"/>
    <w:rsid w:val="00541314"/>
    <w:rsid w:val="00541801"/>
    <w:rsid w:val="00541CB1"/>
    <w:rsid w:val="00542D27"/>
    <w:rsid w:val="0054305A"/>
    <w:rsid w:val="005433F9"/>
    <w:rsid w:val="00543403"/>
    <w:rsid w:val="00543A26"/>
    <w:rsid w:val="00545408"/>
    <w:rsid w:val="00545973"/>
    <w:rsid w:val="00546073"/>
    <w:rsid w:val="00546241"/>
    <w:rsid w:val="00546601"/>
    <w:rsid w:val="00547169"/>
    <w:rsid w:val="0054756F"/>
    <w:rsid w:val="005479F7"/>
    <w:rsid w:val="00547E43"/>
    <w:rsid w:val="00550477"/>
    <w:rsid w:val="005520FD"/>
    <w:rsid w:val="005521B3"/>
    <w:rsid w:val="00552384"/>
    <w:rsid w:val="0055269B"/>
    <w:rsid w:val="00553047"/>
    <w:rsid w:val="00553444"/>
    <w:rsid w:val="005544AC"/>
    <w:rsid w:val="00554B37"/>
    <w:rsid w:val="00555A27"/>
    <w:rsid w:val="0055634C"/>
    <w:rsid w:val="0055674E"/>
    <w:rsid w:val="00556C8C"/>
    <w:rsid w:val="005577F2"/>
    <w:rsid w:val="0056171A"/>
    <w:rsid w:val="005622D4"/>
    <w:rsid w:val="00563411"/>
    <w:rsid w:val="00563AEF"/>
    <w:rsid w:val="00564387"/>
    <w:rsid w:val="005643FD"/>
    <w:rsid w:val="00564A4A"/>
    <w:rsid w:val="00564C22"/>
    <w:rsid w:val="005652F4"/>
    <w:rsid w:val="0056600E"/>
    <w:rsid w:val="0056616F"/>
    <w:rsid w:val="00566ACA"/>
    <w:rsid w:val="00567CFD"/>
    <w:rsid w:val="0057017C"/>
    <w:rsid w:val="00570614"/>
    <w:rsid w:val="005708C0"/>
    <w:rsid w:val="005710BC"/>
    <w:rsid w:val="00572068"/>
    <w:rsid w:val="005721E6"/>
    <w:rsid w:val="00572983"/>
    <w:rsid w:val="0057443B"/>
    <w:rsid w:val="00574517"/>
    <w:rsid w:val="00574BA8"/>
    <w:rsid w:val="00574C69"/>
    <w:rsid w:val="0057649C"/>
    <w:rsid w:val="005768E6"/>
    <w:rsid w:val="00580038"/>
    <w:rsid w:val="00580825"/>
    <w:rsid w:val="00581C7B"/>
    <w:rsid w:val="00581E0E"/>
    <w:rsid w:val="00582200"/>
    <w:rsid w:val="00583230"/>
    <w:rsid w:val="00583B46"/>
    <w:rsid w:val="00583DC8"/>
    <w:rsid w:val="005846D6"/>
    <w:rsid w:val="0058612E"/>
    <w:rsid w:val="005868E5"/>
    <w:rsid w:val="005873A2"/>
    <w:rsid w:val="00587595"/>
    <w:rsid w:val="00587DB1"/>
    <w:rsid w:val="00587F62"/>
    <w:rsid w:val="00590396"/>
    <w:rsid w:val="00590918"/>
    <w:rsid w:val="00590A72"/>
    <w:rsid w:val="00590EFC"/>
    <w:rsid w:val="00592DE2"/>
    <w:rsid w:val="00593256"/>
    <w:rsid w:val="0059361E"/>
    <w:rsid w:val="00593D5F"/>
    <w:rsid w:val="005944BD"/>
    <w:rsid w:val="00595773"/>
    <w:rsid w:val="00595FB2"/>
    <w:rsid w:val="00596421"/>
    <w:rsid w:val="0059683C"/>
    <w:rsid w:val="00596860"/>
    <w:rsid w:val="00596E75"/>
    <w:rsid w:val="00596F58"/>
    <w:rsid w:val="00596F89"/>
    <w:rsid w:val="00597268"/>
    <w:rsid w:val="00597E8F"/>
    <w:rsid w:val="00597FEB"/>
    <w:rsid w:val="005A15B6"/>
    <w:rsid w:val="005A1899"/>
    <w:rsid w:val="005A1F0E"/>
    <w:rsid w:val="005A32BF"/>
    <w:rsid w:val="005A3780"/>
    <w:rsid w:val="005A4080"/>
    <w:rsid w:val="005A4AD0"/>
    <w:rsid w:val="005A4B1A"/>
    <w:rsid w:val="005A63FC"/>
    <w:rsid w:val="005A79D5"/>
    <w:rsid w:val="005A7A76"/>
    <w:rsid w:val="005A7C37"/>
    <w:rsid w:val="005B0E98"/>
    <w:rsid w:val="005B10C4"/>
    <w:rsid w:val="005B3CDC"/>
    <w:rsid w:val="005B452D"/>
    <w:rsid w:val="005B5531"/>
    <w:rsid w:val="005B62D3"/>
    <w:rsid w:val="005B657C"/>
    <w:rsid w:val="005B7387"/>
    <w:rsid w:val="005C02BF"/>
    <w:rsid w:val="005C222D"/>
    <w:rsid w:val="005C2308"/>
    <w:rsid w:val="005C2773"/>
    <w:rsid w:val="005C2A01"/>
    <w:rsid w:val="005C3538"/>
    <w:rsid w:val="005C3981"/>
    <w:rsid w:val="005C5620"/>
    <w:rsid w:val="005C6093"/>
    <w:rsid w:val="005C6815"/>
    <w:rsid w:val="005C7A04"/>
    <w:rsid w:val="005C7CA8"/>
    <w:rsid w:val="005D0485"/>
    <w:rsid w:val="005D054E"/>
    <w:rsid w:val="005D0714"/>
    <w:rsid w:val="005D0810"/>
    <w:rsid w:val="005D1FDA"/>
    <w:rsid w:val="005D2649"/>
    <w:rsid w:val="005D2A13"/>
    <w:rsid w:val="005D2ED2"/>
    <w:rsid w:val="005D33E9"/>
    <w:rsid w:val="005D37AB"/>
    <w:rsid w:val="005D398C"/>
    <w:rsid w:val="005D3C41"/>
    <w:rsid w:val="005D4B56"/>
    <w:rsid w:val="005D56FE"/>
    <w:rsid w:val="005D6443"/>
    <w:rsid w:val="005D6609"/>
    <w:rsid w:val="005D7A5C"/>
    <w:rsid w:val="005E00D6"/>
    <w:rsid w:val="005E237D"/>
    <w:rsid w:val="005E247A"/>
    <w:rsid w:val="005E24B3"/>
    <w:rsid w:val="005E274A"/>
    <w:rsid w:val="005E27AB"/>
    <w:rsid w:val="005E2DFB"/>
    <w:rsid w:val="005E2EE0"/>
    <w:rsid w:val="005E4DD6"/>
    <w:rsid w:val="005E65EE"/>
    <w:rsid w:val="005E7ED0"/>
    <w:rsid w:val="005F05BC"/>
    <w:rsid w:val="005F195C"/>
    <w:rsid w:val="005F2E82"/>
    <w:rsid w:val="005F3449"/>
    <w:rsid w:val="005F44C8"/>
    <w:rsid w:val="005F671F"/>
    <w:rsid w:val="005F6EEE"/>
    <w:rsid w:val="005F7B35"/>
    <w:rsid w:val="0060082F"/>
    <w:rsid w:val="0060154E"/>
    <w:rsid w:val="00601BB7"/>
    <w:rsid w:val="00602FA6"/>
    <w:rsid w:val="006032DB"/>
    <w:rsid w:val="006039E4"/>
    <w:rsid w:val="0060611A"/>
    <w:rsid w:val="00606697"/>
    <w:rsid w:val="006067DF"/>
    <w:rsid w:val="006071B3"/>
    <w:rsid w:val="00607499"/>
    <w:rsid w:val="00610050"/>
    <w:rsid w:val="00610B19"/>
    <w:rsid w:val="00610B2D"/>
    <w:rsid w:val="0061101D"/>
    <w:rsid w:val="00611216"/>
    <w:rsid w:val="00612147"/>
    <w:rsid w:val="00612153"/>
    <w:rsid w:val="006127CD"/>
    <w:rsid w:val="00612F5D"/>
    <w:rsid w:val="00613107"/>
    <w:rsid w:val="006133CE"/>
    <w:rsid w:val="00613823"/>
    <w:rsid w:val="00613C24"/>
    <w:rsid w:val="00614855"/>
    <w:rsid w:val="0061506E"/>
    <w:rsid w:val="00615982"/>
    <w:rsid w:val="006165FE"/>
    <w:rsid w:val="00616C7D"/>
    <w:rsid w:val="00617366"/>
    <w:rsid w:val="00617DDE"/>
    <w:rsid w:val="00620E26"/>
    <w:rsid w:val="00622509"/>
    <w:rsid w:val="00622B35"/>
    <w:rsid w:val="00623839"/>
    <w:rsid w:val="0062450D"/>
    <w:rsid w:val="0062595B"/>
    <w:rsid w:val="00626413"/>
    <w:rsid w:val="00626535"/>
    <w:rsid w:val="00627202"/>
    <w:rsid w:val="006272C8"/>
    <w:rsid w:val="0062761B"/>
    <w:rsid w:val="006277C7"/>
    <w:rsid w:val="00627ABF"/>
    <w:rsid w:val="006301FD"/>
    <w:rsid w:val="006309B2"/>
    <w:rsid w:val="00631A33"/>
    <w:rsid w:val="006332DF"/>
    <w:rsid w:val="006344E8"/>
    <w:rsid w:val="006345FA"/>
    <w:rsid w:val="00635342"/>
    <w:rsid w:val="00635548"/>
    <w:rsid w:val="0063558A"/>
    <w:rsid w:val="0063670D"/>
    <w:rsid w:val="006371D3"/>
    <w:rsid w:val="00640FC7"/>
    <w:rsid w:val="006418CB"/>
    <w:rsid w:val="006423CF"/>
    <w:rsid w:val="006432F8"/>
    <w:rsid w:val="00644B31"/>
    <w:rsid w:val="0064605B"/>
    <w:rsid w:val="00646866"/>
    <w:rsid w:val="00647A04"/>
    <w:rsid w:val="0065030B"/>
    <w:rsid w:val="006514CA"/>
    <w:rsid w:val="00651ADE"/>
    <w:rsid w:val="006524C4"/>
    <w:rsid w:val="00652E0A"/>
    <w:rsid w:val="00653587"/>
    <w:rsid w:val="00653645"/>
    <w:rsid w:val="006541EC"/>
    <w:rsid w:val="00654746"/>
    <w:rsid w:val="006547E3"/>
    <w:rsid w:val="00654B9D"/>
    <w:rsid w:val="00654D96"/>
    <w:rsid w:val="00656614"/>
    <w:rsid w:val="006569D1"/>
    <w:rsid w:val="00656FA5"/>
    <w:rsid w:val="00660334"/>
    <w:rsid w:val="006606F5"/>
    <w:rsid w:val="006636A1"/>
    <w:rsid w:val="0066557B"/>
    <w:rsid w:val="00665915"/>
    <w:rsid w:val="00665A4E"/>
    <w:rsid w:val="00667833"/>
    <w:rsid w:val="00667E95"/>
    <w:rsid w:val="00667F9E"/>
    <w:rsid w:val="006709F3"/>
    <w:rsid w:val="00670CD1"/>
    <w:rsid w:val="0067162D"/>
    <w:rsid w:val="0067171A"/>
    <w:rsid w:val="00672C09"/>
    <w:rsid w:val="006732EE"/>
    <w:rsid w:val="0067360A"/>
    <w:rsid w:val="0067442F"/>
    <w:rsid w:val="00674489"/>
    <w:rsid w:val="006749CB"/>
    <w:rsid w:val="00674C5E"/>
    <w:rsid w:val="006753B8"/>
    <w:rsid w:val="00676944"/>
    <w:rsid w:val="00676D89"/>
    <w:rsid w:val="00682421"/>
    <w:rsid w:val="00683727"/>
    <w:rsid w:val="0068383C"/>
    <w:rsid w:val="00683E0B"/>
    <w:rsid w:val="006847E8"/>
    <w:rsid w:val="00684DF9"/>
    <w:rsid w:val="006853EB"/>
    <w:rsid w:val="00685DEC"/>
    <w:rsid w:val="006867BE"/>
    <w:rsid w:val="00686B5C"/>
    <w:rsid w:val="00686F68"/>
    <w:rsid w:val="00690096"/>
    <w:rsid w:val="006910E1"/>
    <w:rsid w:val="006918CD"/>
    <w:rsid w:val="00691EED"/>
    <w:rsid w:val="0069316F"/>
    <w:rsid w:val="00693C1C"/>
    <w:rsid w:val="0069484E"/>
    <w:rsid w:val="00694A96"/>
    <w:rsid w:val="00694BCB"/>
    <w:rsid w:val="00695022"/>
    <w:rsid w:val="0069557A"/>
    <w:rsid w:val="006956C1"/>
    <w:rsid w:val="0069676A"/>
    <w:rsid w:val="00697354"/>
    <w:rsid w:val="00697423"/>
    <w:rsid w:val="006A1254"/>
    <w:rsid w:val="006A1BD5"/>
    <w:rsid w:val="006A1E5C"/>
    <w:rsid w:val="006A2DD8"/>
    <w:rsid w:val="006A3409"/>
    <w:rsid w:val="006A3467"/>
    <w:rsid w:val="006A408E"/>
    <w:rsid w:val="006A4932"/>
    <w:rsid w:val="006A504F"/>
    <w:rsid w:val="006A57C6"/>
    <w:rsid w:val="006A6BE4"/>
    <w:rsid w:val="006B1667"/>
    <w:rsid w:val="006B1C81"/>
    <w:rsid w:val="006B33B3"/>
    <w:rsid w:val="006B39BB"/>
    <w:rsid w:val="006B3DDA"/>
    <w:rsid w:val="006B41D7"/>
    <w:rsid w:val="006B425B"/>
    <w:rsid w:val="006B42C7"/>
    <w:rsid w:val="006B4941"/>
    <w:rsid w:val="006B4BA5"/>
    <w:rsid w:val="006B52E3"/>
    <w:rsid w:val="006B643E"/>
    <w:rsid w:val="006B7BA9"/>
    <w:rsid w:val="006B7D76"/>
    <w:rsid w:val="006C181A"/>
    <w:rsid w:val="006C2A57"/>
    <w:rsid w:val="006C2E86"/>
    <w:rsid w:val="006C3678"/>
    <w:rsid w:val="006C3ECE"/>
    <w:rsid w:val="006C42B5"/>
    <w:rsid w:val="006C4456"/>
    <w:rsid w:val="006C471F"/>
    <w:rsid w:val="006C4968"/>
    <w:rsid w:val="006C516E"/>
    <w:rsid w:val="006C5B5A"/>
    <w:rsid w:val="006C70AD"/>
    <w:rsid w:val="006D0888"/>
    <w:rsid w:val="006D0FE7"/>
    <w:rsid w:val="006D117A"/>
    <w:rsid w:val="006D14F8"/>
    <w:rsid w:val="006D20B0"/>
    <w:rsid w:val="006D2B91"/>
    <w:rsid w:val="006D2E03"/>
    <w:rsid w:val="006D3998"/>
    <w:rsid w:val="006D3B36"/>
    <w:rsid w:val="006D477C"/>
    <w:rsid w:val="006D521F"/>
    <w:rsid w:val="006D5DBF"/>
    <w:rsid w:val="006D6070"/>
    <w:rsid w:val="006D71C4"/>
    <w:rsid w:val="006E0E0B"/>
    <w:rsid w:val="006E0F65"/>
    <w:rsid w:val="006E2F6D"/>
    <w:rsid w:val="006E5129"/>
    <w:rsid w:val="006E5D26"/>
    <w:rsid w:val="006E600C"/>
    <w:rsid w:val="006E68C3"/>
    <w:rsid w:val="006E761A"/>
    <w:rsid w:val="006F021C"/>
    <w:rsid w:val="006F0542"/>
    <w:rsid w:val="006F0710"/>
    <w:rsid w:val="006F0CF7"/>
    <w:rsid w:val="006F0F25"/>
    <w:rsid w:val="006F1A96"/>
    <w:rsid w:val="006F1F81"/>
    <w:rsid w:val="006F1FBA"/>
    <w:rsid w:val="006F4575"/>
    <w:rsid w:val="006F55A4"/>
    <w:rsid w:val="006F70C6"/>
    <w:rsid w:val="006F7379"/>
    <w:rsid w:val="006F7C82"/>
    <w:rsid w:val="00700B02"/>
    <w:rsid w:val="0070111B"/>
    <w:rsid w:val="007011B2"/>
    <w:rsid w:val="007025A6"/>
    <w:rsid w:val="007031C8"/>
    <w:rsid w:val="007034AF"/>
    <w:rsid w:val="0070350E"/>
    <w:rsid w:val="007041FC"/>
    <w:rsid w:val="007044C0"/>
    <w:rsid w:val="007045E7"/>
    <w:rsid w:val="00704B57"/>
    <w:rsid w:val="00704D1A"/>
    <w:rsid w:val="00705937"/>
    <w:rsid w:val="0070610A"/>
    <w:rsid w:val="00706360"/>
    <w:rsid w:val="0070690C"/>
    <w:rsid w:val="00706E90"/>
    <w:rsid w:val="007079C4"/>
    <w:rsid w:val="00707B78"/>
    <w:rsid w:val="00707CA7"/>
    <w:rsid w:val="0071043E"/>
    <w:rsid w:val="007109DD"/>
    <w:rsid w:val="00710D04"/>
    <w:rsid w:val="00711D49"/>
    <w:rsid w:val="00711EE8"/>
    <w:rsid w:val="007132CF"/>
    <w:rsid w:val="00713EB4"/>
    <w:rsid w:val="00713F52"/>
    <w:rsid w:val="007142A2"/>
    <w:rsid w:val="00714334"/>
    <w:rsid w:val="007154A4"/>
    <w:rsid w:val="00715DF8"/>
    <w:rsid w:val="00716AF1"/>
    <w:rsid w:val="00716FB5"/>
    <w:rsid w:val="00717067"/>
    <w:rsid w:val="0071711D"/>
    <w:rsid w:val="00717B5C"/>
    <w:rsid w:val="00720119"/>
    <w:rsid w:val="00720E66"/>
    <w:rsid w:val="00721111"/>
    <w:rsid w:val="0072134E"/>
    <w:rsid w:val="007215AE"/>
    <w:rsid w:val="00721C2A"/>
    <w:rsid w:val="00723077"/>
    <w:rsid w:val="00724523"/>
    <w:rsid w:val="00725D58"/>
    <w:rsid w:val="00725FAD"/>
    <w:rsid w:val="00725FF1"/>
    <w:rsid w:val="00726589"/>
    <w:rsid w:val="00726C7F"/>
    <w:rsid w:val="00727AD5"/>
    <w:rsid w:val="007300C7"/>
    <w:rsid w:val="00731464"/>
    <w:rsid w:val="00731DCD"/>
    <w:rsid w:val="00732551"/>
    <w:rsid w:val="0073266B"/>
    <w:rsid w:val="00732896"/>
    <w:rsid w:val="00732FAE"/>
    <w:rsid w:val="007331A0"/>
    <w:rsid w:val="007336B8"/>
    <w:rsid w:val="00733794"/>
    <w:rsid w:val="00733D70"/>
    <w:rsid w:val="007347AE"/>
    <w:rsid w:val="007352A4"/>
    <w:rsid w:val="00736429"/>
    <w:rsid w:val="0073649A"/>
    <w:rsid w:val="00736C2C"/>
    <w:rsid w:val="00737012"/>
    <w:rsid w:val="007376DF"/>
    <w:rsid w:val="00737FE7"/>
    <w:rsid w:val="0074059D"/>
    <w:rsid w:val="007408DB"/>
    <w:rsid w:val="00740EBC"/>
    <w:rsid w:val="00741B0E"/>
    <w:rsid w:val="007427BC"/>
    <w:rsid w:val="00742DE8"/>
    <w:rsid w:val="00742DEF"/>
    <w:rsid w:val="007439B6"/>
    <w:rsid w:val="00744112"/>
    <w:rsid w:val="007443BE"/>
    <w:rsid w:val="00744826"/>
    <w:rsid w:val="0074515B"/>
    <w:rsid w:val="00746AC0"/>
    <w:rsid w:val="007471F4"/>
    <w:rsid w:val="00747B89"/>
    <w:rsid w:val="007500B4"/>
    <w:rsid w:val="00750DE0"/>
    <w:rsid w:val="00751530"/>
    <w:rsid w:val="0075177B"/>
    <w:rsid w:val="00751902"/>
    <w:rsid w:val="00752093"/>
    <w:rsid w:val="007521B0"/>
    <w:rsid w:val="00752694"/>
    <w:rsid w:val="007529AE"/>
    <w:rsid w:val="00752B30"/>
    <w:rsid w:val="007534B2"/>
    <w:rsid w:val="0075691A"/>
    <w:rsid w:val="00756B8E"/>
    <w:rsid w:val="00756BE8"/>
    <w:rsid w:val="0076052A"/>
    <w:rsid w:val="007609D6"/>
    <w:rsid w:val="00760A43"/>
    <w:rsid w:val="00761E35"/>
    <w:rsid w:val="00761FE6"/>
    <w:rsid w:val="00762091"/>
    <w:rsid w:val="00762138"/>
    <w:rsid w:val="0076237D"/>
    <w:rsid w:val="007623F9"/>
    <w:rsid w:val="00763056"/>
    <w:rsid w:val="007636E1"/>
    <w:rsid w:val="00765200"/>
    <w:rsid w:val="00765487"/>
    <w:rsid w:val="007657E1"/>
    <w:rsid w:val="00770422"/>
    <w:rsid w:val="00770F3B"/>
    <w:rsid w:val="00770F8F"/>
    <w:rsid w:val="00771F9D"/>
    <w:rsid w:val="00772093"/>
    <w:rsid w:val="0077242F"/>
    <w:rsid w:val="0077260C"/>
    <w:rsid w:val="0077288F"/>
    <w:rsid w:val="0077293C"/>
    <w:rsid w:val="00772DA0"/>
    <w:rsid w:val="00772F10"/>
    <w:rsid w:val="0077337C"/>
    <w:rsid w:val="00773964"/>
    <w:rsid w:val="00774B76"/>
    <w:rsid w:val="00774EDC"/>
    <w:rsid w:val="00775375"/>
    <w:rsid w:val="007763BC"/>
    <w:rsid w:val="00776574"/>
    <w:rsid w:val="00777B0E"/>
    <w:rsid w:val="00780C47"/>
    <w:rsid w:val="00780D39"/>
    <w:rsid w:val="007815D3"/>
    <w:rsid w:val="0078186E"/>
    <w:rsid w:val="00781E78"/>
    <w:rsid w:val="007823FD"/>
    <w:rsid w:val="00782F46"/>
    <w:rsid w:val="00782FE0"/>
    <w:rsid w:val="0078352E"/>
    <w:rsid w:val="007849B6"/>
    <w:rsid w:val="00784B96"/>
    <w:rsid w:val="007869E9"/>
    <w:rsid w:val="00790804"/>
    <w:rsid w:val="007909E9"/>
    <w:rsid w:val="00790C75"/>
    <w:rsid w:val="00790E45"/>
    <w:rsid w:val="007917B2"/>
    <w:rsid w:val="00791E73"/>
    <w:rsid w:val="00792A07"/>
    <w:rsid w:val="007934D1"/>
    <w:rsid w:val="007939DD"/>
    <w:rsid w:val="00795665"/>
    <w:rsid w:val="00795BDC"/>
    <w:rsid w:val="00796E68"/>
    <w:rsid w:val="0079726E"/>
    <w:rsid w:val="007A1F14"/>
    <w:rsid w:val="007A210A"/>
    <w:rsid w:val="007A2320"/>
    <w:rsid w:val="007A2428"/>
    <w:rsid w:val="007A2AA1"/>
    <w:rsid w:val="007A2B54"/>
    <w:rsid w:val="007A304F"/>
    <w:rsid w:val="007A3613"/>
    <w:rsid w:val="007A3F05"/>
    <w:rsid w:val="007A5AEF"/>
    <w:rsid w:val="007A60DB"/>
    <w:rsid w:val="007A6C01"/>
    <w:rsid w:val="007A711B"/>
    <w:rsid w:val="007B0CAA"/>
    <w:rsid w:val="007B1616"/>
    <w:rsid w:val="007B1BB2"/>
    <w:rsid w:val="007B3F0F"/>
    <w:rsid w:val="007B45EE"/>
    <w:rsid w:val="007B4C2C"/>
    <w:rsid w:val="007B4F83"/>
    <w:rsid w:val="007B5F74"/>
    <w:rsid w:val="007B6097"/>
    <w:rsid w:val="007B6940"/>
    <w:rsid w:val="007B71FC"/>
    <w:rsid w:val="007B7680"/>
    <w:rsid w:val="007C0CF9"/>
    <w:rsid w:val="007C1258"/>
    <w:rsid w:val="007C1451"/>
    <w:rsid w:val="007C1920"/>
    <w:rsid w:val="007C1C85"/>
    <w:rsid w:val="007C2FF8"/>
    <w:rsid w:val="007C3196"/>
    <w:rsid w:val="007C3C92"/>
    <w:rsid w:val="007C410E"/>
    <w:rsid w:val="007C4B44"/>
    <w:rsid w:val="007C4E32"/>
    <w:rsid w:val="007C5270"/>
    <w:rsid w:val="007C591E"/>
    <w:rsid w:val="007C5928"/>
    <w:rsid w:val="007C5ECC"/>
    <w:rsid w:val="007C62D0"/>
    <w:rsid w:val="007C6796"/>
    <w:rsid w:val="007C6835"/>
    <w:rsid w:val="007C6C14"/>
    <w:rsid w:val="007C6E5A"/>
    <w:rsid w:val="007C7D38"/>
    <w:rsid w:val="007D04B7"/>
    <w:rsid w:val="007D20CB"/>
    <w:rsid w:val="007D3668"/>
    <w:rsid w:val="007D41D5"/>
    <w:rsid w:val="007D509E"/>
    <w:rsid w:val="007D53B4"/>
    <w:rsid w:val="007D5A08"/>
    <w:rsid w:val="007D7040"/>
    <w:rsid w:val="007D7DCC"/>
    <w:rsid w:val="007E01DE"/>
    <w:rsid w:val="007E08C9"/>
    <w:rsid w:val="007E192F"/>
    <w:rsid w:val="007E3094"/>
    <w:rsid w:val="007E31D0"/>
    <w:rsid w:val="007E33DC"/>
    <w:rsid w:val="007E39D2"/>
    <w:rsid w:val="007E454C"/>
    <w:rsid w:val="007E4EA9"/>
    <w:rsid w:val="007E6149"/>
    <w:rsid w:val="007E662C"/>
    <w:rsid w:val="007E6A85"/>
    <w:rsid w:val="007E7F36"/>
    <w:rsid w:val="007F10E3"/>
    <w:rsid w:val="007F10F6"/>
    <w:rsid w:val="007F12DB"/>
    <w:rsid w:val="007F166E"/>
    <w:rsid w:val="007F26C2"/>
    <w:rsid w:val="007F307C"/>
    <w:rsid w:val="007F341B"/>
    <w:rsid w:val="007F4FB2"/>
    <w:rsid w:val="007F54CA"/>
    <w:rsid w:val="007F6B88"/>
    <w:rsid w:val="007F73F0"/>
    <w:rsid w:val="007F74FD"/>
    <w:rsid w:val="007F7E09"/>
    <w:rsid w:val="007F7ED5"/>
    <w:rsid w:val="0080176A"/>
    <w:rsid w:val="0080217B"/>
    <w:rsid w:val="00802A28"/>
    <w:rsid w:val="00803230"/>
    <w:rsid w:val="00803829"/>
    <w:rsid w:val="00803BD2"/>
    <w:rsid w:val="008056EC"/>
    <w:rsid w:val="0080574E"/>
    <w:rsid w:val="00805B6A"/>
    <w:rsid w:val="008078C9"/>
    <w:rsid w:val="00807C30"/>
    <w:rsid w:val="00810794"/>
    <w:rsid w:val="0081084B"/>
    <w:rsid w:val="00811033"/>
    <w:rsid w:val="0081141E"/>
    <w:rsid w:val="00811477"/>
    <w:rsid w:val="00811512"/>
    <w:rsid w:val="00813BBD"/>
    <w:rsid w:val="00813BCB"/>
    <w:rsid w:val="00813E38"/>
    <w:rsid w:val="00814EE7"/>
    <w:rsid w:val="00815BFD"/>
    <w:rsid w:val="00816955"/>
    <w:rsid w:val="00816992"/>
    <w:rsid w:val="008172E9"/>
    <w:rsid w:val="008203B5"/>
    <w:rsid w:val="008213EF"/>
    <w:rsid w:val="00821CA3"/>
    <w:rsid w:val="00821D09"/>
    <w:rsid w:val="00821DBA"/>
    <w:rsid w:val="008220DC"/>
    <w:rsid w:val="008225D0"/>
    <w:rsid w:val="00823819"/>
    <w:rsid w:val="00823862"/>
    <w:rsid w:val="00824831"/>
    <w:rsid w:val="00824DFA"/>
    <w:rsid w:val="008251A1"/>
    <w:rsid w:val="00826C2B"/>
    <w:rsid w:val="00827613"/>
    <w:rsid w:val="00827949"/>
    <w:rsid w:val="00830689"/>
    <w:rsid w:val="008309EB"/>
    <w:rsid w:val="0083131E"/>
    <w:rsid w:val="00831833"/>
    <w:rsid w:val="00831872"/>
    <w:rsid w:val="00831F3B"/>
    <w:rsid w:val="0083240F"/>
    <w:rsid w:val="008336CD"/>
    <w:rsid w:val="00833D4E"/>
    <w:rsid w:val="00833F62"/>
    <w:rsid w:val="00834042"/>
    <w:rsid w:val="00835D5B"/>
    <w:rsid w:val="008364B0"/>
    <w:rsid w:val="008364EE"/>
    <w:rsid w:val="00836EE3"/>
    <w:rsid w:val="00837193"/>
    <w:rsid w:val="0084097C"/>
    <w:rsid w:val="00840A80"/>
    <w:rsid w:val="00841653"/>
    <w:rsid w:val="00843B76"/>
    <w:rsid w:val="008441F7"/>
    <w:rsid w:val="00844317"/>
    <w:rsid w:val="00844FB6"/>
    <w:rsid w:val="00846270"/>
    <w:rsid w:val="0084724D"/>
    <w:rsid w:val="00847CDF"/>
    <w:rsid w:val="00850EC0"/>
    <w:rsid w:val="00851C2A"/>
    <w:rsid w:val="008533B1"/>
    <w:rsid w:val="008548EA"/>
    <w:rsid w:val="00855430"/>
    <w:rsid w:val="00855473"/>
    <w:rsid w:val="0085622F"/>
    <w:rsid w:val="008562FD"/>
    <w:rsid w:val="0085668C"/>
    <w:rsid w:val="00856707"/>
    <w:rsid w:val="00856826"/>
    <w:rsid w:val="00856A4E"/>
    <w:rsid w:val="0085787B"/>
    <w:rsid w:val="008610E5"/>
    <w:rsid w:val="0086122C"/>
    <w:rsid w:val="0086157C"/>
    <w:rsid w:val="00861646"/>
    <w:rsid w:val="0086166E"/>
    <w:rsid w:val="0086237A"/>
    <w:rsid w:val="00863921"/>
    <w:rsid w:val="00863AD5"/>
    <w:rsid w:val="00864C26"/>
    <w:rsid w:val="0086581C"/>
    <w:rsid w:val="00866FFC"/>
    <w:rsid w:val="00867536"/>
    <w:rsid w:val="00867942"/>
    <w:rsid w:val="0087038E"/>
    <w:rsid w:val="00872DF4"/>
    <w:rsid w:val="008738C4"/>
    <w:rsid w:val="008742F9"/>
    <w:rsid w:val="008746A8"/>
    <w:rsid w:val="00875A94"/>
    <w:rsid w:val="00876170"/>
    <w:rsid w:val="008764F6"/>
    <w:rsid w:val="00876501"/>
    <w:rsid w:val="00876651"/>
    <w:rsid w:val="00876CD1"/>
    <w:rsid w:val="0087753B"/>
    <w:rsid w:val="00877BDC"/>
    <w:rsid w:val="00880582"/>
    <w:rsid w:val="0088124A"/>
    <w:rsid w:val="00881444"/>
    <w:rsid w:val="00881AD9"/>
    <w:rsid w:val="008825FE"/>
    <w:rsid w:val="00882D25"/>
    <w:rsid w:val="00883B63"/>
    <w:rsid w:val="00883E60"/>
    <w:rsid w:val="008841CD"/>
    <w:rsid w:val="00884842"/>
    <w:rsid w:val="00884882"/>
    <w:rsid w:val="00884FF8"/>
    <w:rsid w:val="008867E3"/>
    <w:rsid w:val="00886CA7"/>
    <w:rsid w:val="008900FD"/>
    <w:rsid w:val="00891ABB"/>
    <w:rsid w:val="00891CE4"/>
    <w:rsid w:val="008927FF"/>
    <w:rsid w:val="00892A03"/>
    <w:rsid w:val="00892F16"/>
    <w:rsid w:val="00893105"/>
    <w:rsid w:val="00893548"/>
    <w:rsid w:val="00894556"/>
    <w:rsid w:val="00894569"/>
    <w:rsid w:val="00894701"/>
    <w:rsid w:val="00894D2C"/>
    <w:rsid w:val="00895DB5"/>
    <w:rsid w:val="00896182"/>
    <w:rsid w:val="008965B6"/>
    <w:rsid w:val="00896FA0"/>
    <w:rsid w:val="00897581"/>
    <w:rsid w:val="008978A5"/>
    <w:rsid w:val="00897C13"/>
    <w:rsid w:val="00897E10"/>
    <w:rsid w:val="00897E2B"/>
    <w:rsid w:val="008A02CA"/>
    <w:rsid w:val="008A0609"/>
    <w:rsid w:val="008A1C3A"/>
    <w:rsid w:val="008A2143"/>
    <w:rsid w:val="008A3088"/>
    <w:rsid w:val="008A403E"/>
    <w:rsid w:val="008A5CC7"/>
    <w:rsid w:val="008A7366"/>
    <w:rsid w:val="008A75CC"/>
    <w:rsid w:val="008A7B36"/>
    <w:rsid w:val="008A7EF5"/>
    <w:rsid w:val="008B261F"/>
    <w:rsid w:val="008B330C"/>
    <w:rsid w:val="008B3E7B"/>
    <w:rsid w:val="008B4AE4"/>
    <w:rsid w:val="008B6636"/>
    <w:rsid w:val="008B6AB6"/>
    <w:rsid w:val="008C0358"/>
    <w:rsid w:val="008C08DE"/>
    <w:rsid w:val="008C0A00"/>
    <w:rsid w:val="008C1293"/>
    <w:rsid w:val="008C3C2A"/>
    <w:rsid w:val="008C4DEA"/>
    <w:rsid w:val="008C5169"/>
    <w:rsid w:val="008C51B4"/>
    <w:rsid w:val="008C5F82"/>
    <w:rsid w:val="008C665A"/>
    <w:rsid w:val="008C6FD9"/>
    <w:rsid w:val="008C7134"/>
    <w:rsid w:val="008C78CE"/>
    <w:rsid w:val="008C7D80"/>
    <w:rsid w:val="008D027A"/>
    <w:rsid w:val="008D0395"/>
    <w:rsid w:val="008D0AD9"/>
    <w:rsid w:val="008D22B0"/>
    <w:rsid w:val="008D31E5"/>
    <w:rsid w:val="008D3487"/>
    <w:rsid w:val="008D3848"/>
    <w:rsid w:val="008D4E0B"/>
    <w:rsid w:val="008D5256"/>
    <w:rsid w:val="008D59BD"/>
    <w:rsid w:val="008D6375"/>
    <w:rsid w:val="008D6D1E"/>
    <w:rsid w:val="008E04DE"/>
    <w:rsid w:val="008E08D2"/>
    <w:rsid w:val="008E0BC2"/>
    <w:rsid w:val="008E1A14"/>
    <w:rsid w:val="008E25E4"/>
    <w:rsid w:val="008E2A77"/>
    <w:rsid w:val="008E2CC2"/>
    <w:rsid w:val="008E305B"/>
    <w:rsid w:val="008E343E"/>
    <w:rsid w:val="008E4C44"/>
    <w:rsid w:val="008E55F6"/>
    <w:rsid w:val="008E5866"/>
    <w:rsid w:val="008E5BAD"/>
    <w:rsid w:val="008E63D5"/>
    <w:rsid w:val="008E64AF"/>
    <w:rsid w:val="008E6913"/>
    <w:rsid w:val="008E7287"/>
    <w:rsid w:val="008E7545"/>
    <w:rsid w:val="008E7564"/>
    <w:rsid w:val="008E762E"/>
    <w:rsid w:val="008E774D"/>
    <w:rsid w:val="008E7AB3"/>
    <w:rsid w:val="008F1C6F"/>
    <w:rsid w:val="008F2107"/>
    <w:rsid w:val="008F235F"/>
    <w:rsid w:val="008F36C9"/>
    <w:rsid w:val="008F7076"/>
    <w:rsid w:val="008F716C"/>
    <w:rsid w:val="008F7208"/>
    <w:rsid w:val="00900229"/>
    <w:rsid w:val="0090031D"/>
    <w:rsid w:val="009016AC"/>
    <w:rsid w:val="009021B1"/>
    <w:rsid w:val="009023DA"/>
    <w:rsid w:val="0090240E"/>
    <w:rsid w:val="009036E5"/>
    <w:rsid w:val="00906075"/>
    <w:rsid w:val="00906142"/>
    <w:rsid w:val="009105C1"/>
    <w:rsid w:val="009108AD"/>
    <w:rsid w:val="00910C4A"/>
    <w:rsid w:val="00911F54"/>
    <w:rsid w:val="00913800"/>
    <w:rsid w:val="009141DC"/>
    <w:rsid w:val="0091455E"/>
    <w:rsid w:val="00915434"/>
    <w:rsid w:val="00915522"/>
    <w:rsid w:val="009162D2"/>
    <w:rsid w:val="009163F8"/>
    <w:rsid w:val="0091668B"/>
    <w:rsid w:val="00916B7E"/>
    <w:rsid w:val="0092016C"/>
    <w:rsid w:val="00920DB6"/>
    <w:rsid w:val="0092267C"/>
    <w:rsid w:val="00922FC5"/>
    <w:rsid w:val="00923746"/>
    <w:rsid w:val="00924956"/>
    <w:rsid w:val="00925004"/>
    <w:rsid w:val="0092512C"/>
    <w:rsid w:val="00925165"/>
    <w:rsid w:val="0092563E"/>
    <w:rsid w:val="00925DC9"/>
    <w:rsid w:val="0092624A"/>
    <w:rsid w:val="0092660C"/>
    <w:rsid w:val="009266FD"/>
    <w:rsid w:val="009268D2"/>
    <w:rsid w:val="00926EF9"/>
    <w:rsid w:val="00927AF8"/>
    <w:rsid w:val="009302E4"/>
    <w:rsid w:val="00930307"/>
    <w:rsid w:val="009306B5"/>
    <w:rsid w:val="00930AB4"/>
    <w:rsid w:val="00930B56"/>
    <w:rsid w:val="00930BCA"/>
    <w:rsid w:val="00930BE4"/>
    <w:rsid w:val="00931061"/>
    <w:rsid w:val="009319CE"/>
    <w:rsid w:val="009322EA"/>
    <w:rsid w:val="0093244A"/>
    <w:rsid w:val="009327FB"/>
    <w:rsid w:val="00932C9B"/>
    <w:rsid w:val="009337DC"/>
    <w:rsid w:val="009338B6"/>
    <w:rsid w:val="00934A3F"/>
    <w:rsid w:val="00935329"/>
    <w:rsid w:val="0093540A"/>
    <w:rsid w:val="00935724"/>
    <w:rsid w:val="00936E03"/>
    <w:rsid w:val="00937435"/>
    <w:rsid w:val="00937765"/>
    <w:rsid w:val="00937788"/>
    <w:rsid w:val="009377A5"/>
    <w:rsid w:val="0094145C"/>
    <w:rsid w:val="00941650"/>
    <w:rsid w:val="0094193D"/>
    <w:rsid w:val="00941A15"/>
    <w:rsid w:val="00941F85"/>
    <w:rsid w:val="0094259C"/>
    <w:rsid w:val="00942701"/>
    <w:rsid w:val="0094296A"/>
    <w:rsid w:val="00943FA4"/>
    <w:rsid w:val="0094400E"/>
    <w:rsid w:val="00944F51"/>
    <w:rsid w:val="009453BB"/>
    <w:rsid w:val="00945610"/>
    <w:rsid w:val="00945CED"/>
    <w:rsid w:val="009469D9"/>
    <w:rsid w:val="00946C6F"/>
    <w:rsid w:val="00946EAE"/>
    <w:rsid w:val="0094729B"/>
    <w:rsid w:val="00947701"/>
    <w:rsid w:val="00947781"/>
    <w:rsid w:val="009505EE"/>
    <w:rsid w:val="009511F9"/>
    <w:rsid w:val="00951609"/>
    <w:rsid w:val="0095257A"/>
    <w:rsid w:val="00952B3C"/>
    <w:rsid w:val="009534F4"/>
    <w:rsid w:val="00953E1B"/>
    <w:rsid w:val="00954CA8"/>
    <w:rsid w:val="00954D0A"/>
    <w:rsid w:val="00955CA8"/>
    <w:rsid w:val="009560ED"/>
    <w:rsid w:val="009568CE"/>
    <w:rsid w:val="00957057"/>
    <w:rsid w:val="00957827"/>
    <w:rsid w:val="00960083"/>
    <w:rsid w:val="009603D5"/>
    <w:rsid w:val="0096182E"/>
    <w:rsid w:val="0096227A"/>
    <w:rsid w:val="00962569"/>
    <w:rsid w:val="0096412A"/>
    <w:rsid w:val="009647BF"/>
    <w:rsid w:val="00964828"/>
    <w:rsid w:val="00964B76"/>
    <w:rsid w:val="00965C5C"/>
    <w:rsid w:val="009664CD"/>
    <w:rsid w:val="00966514"/>
    <w:rsid w:val="0096752D"/>
    <w:rsid w:val="00967BF1"/>
    <w:rsid w:val="0097022C"/>
    <w:rsid w:val="009710AA"/>
    <w:rsid w:val="00971C9C"/>
    <w:rsid w:val="00971DF0"/>
    <w:rsid w:val="00972418"/>
    <w:rsid w:val="00972621"/>
    <w:rsid w:val="00973269"/>
    <w:rsid w:val="009732DD"/>
    <w:rsid w:val="0097371B"/>
    <w:rsid w:val="00973753"/>
    <w:rsid w:val="009738C3"/>
    <w:rsid w:val="0097393C"/>
    <w:rsid w:val="00973CC9"/>
    <w:rsid w:val="009746AD"/>
    <w:rsid w:val="009753E2"/>
    <w:rsid w:val="00975545"/>
    <w:rsid w:val="009772DC"/>
    <w:rsid w:val="009801E7"/>
    <w:rsid w:val="00980B84"/>
    <w:rsid w:val="00980F86"/>
    <w:rsid w:val="00982055"/>
    <w:rsid w:val="0098245F"/>
    <w:rsid w:val="009829DB"/>
    <w:rsid w:val="00982CAC"/>
    <w:rsid w:val="00982F34"/>
    <w:rsid w:val="0098372B"/>
    <w:rsid w:val="009837F5"/>
    <w:rsid w:val="0098452B"/>
    <w:rsid w:val="00985166"/>
    <w:rsid w:val="00985301"/>
    <w:rsid w:val="009860B3"/>
    <w:rsid w:val="00987BD4"/>
    <w:rsid w:val="009902EB"/>
    <w:rsid w:val="009923FB"/>
    <w:rsid w:val="00992AA1"/>
    <w:rsid w:val="00992BC1"/>
    <w:rsid w:val="00993A68"/>
    <w:rsid w:val="00993CFF"/>
    <w:rsid w:val="00993D74"/>
    <w:rsid w:val="009955B5"/>
    <w:rsid w:val="00995897"/>
    <w:rsid w:val="00995A6D"/>
    <w:rsid w:val="00995DCC"/>
    <w:rsid w:val="00996E4C"/>
    <w:rsid w:val="00996ED6"/>
    <w:rsid w:val="00997352"/>
    <w:rsid w:val="009A03B1"/>
    <w:rsid w:val="009A0F0F"/>
    <w:rsid w:val="009A1106"/>
    <w:rsid w:val="009A24A3"/>
    <w:rsid w:val="009A272A"/>
    <w:rsid w:val="009A4350"/>
    <w:rsid w:val="009A4EF5"/>
    <w:rsid w:val="009A63F7"/>
    <w:rsid w:val="009A6724"/>
    <w:rsid w:val="009A749E"/>
    <w:rsid w:val="009A763D"/>
    <w:rsid w:val="009A791F"/>
    <w:rsid w:val="009B0185"/>
    <w:rsid w:val="009B0C3A"/>
    <w:rsid w:val="009B2A81"/>
    <w:rsid w:val="009B333B"/>
    <w:rsid w:val="009B3881"/>
    <w:rsid w:val="009B4210"/>
    <w:rsid w:val="009B480F"/>
    <w:rsid w:val="009B5B57"/>
    <w:rsid w:val="009B6820"/>
    <w:rsid w:val="009B6CEE"/>
    <w:rsid w:val="009B6EA8"/>
    <w:rsid w:val="009B7D31"/>
    <w:rsid w:val="009B7D9C"/>
    <w:rsid w:val="009C298A"/>
    <w:rsid w:val="009C2ACD"/>
    <w:rsid w:val="009C341B"/>
    <w:rsid w:val="009C3873"/>
    <w:rsid w:val="009C3A4A"/>
    <w:rsid w:val="009C580E"/>
    <w:rsid w:val="009C5E78"/>
    <w:rsid w:val="009C67A3"/>
    <w:rsid w:val="009C7D1D"/>
    <w:rsid w:val="009D0185"/>
    <w:rsid w:val="009D0A1E"/>
    <w:rsid w:val="009D3C08"/>
    <w:rsid w:val="009D48E5"/>
    <w:rsid w:val="009D4F44"/>
    <w:rsid w:val="009D5BAC"/>
    <w:rsid w:val="009E1AAA"/>
    <w:rsid w:val="009E2BD0"/>
    <w:rsid w:val="009E2D1E"/>
    <w:rsid w:val="009E3841"/>
    <w:rsid w:val="009E3A17"/>
    <w:rsid w:val="009E3A79"/>
    <w:rsid w:val="009E3E1C"/>
    <w:rsid w:val="009E3E39"/>
    <w:rsid w:val="009E47E9"/>
    <w:rsid w:val="009E4834"/>
    <w:rsid w:val="009E4AEF"/>
    <w:rsid w:val="009E5364"/>
    <w:rsid w:val="009E5E20"/>
    <w:rsid w:val="009E67FB"/>
    <w:rsid w:val="009E6F89"/>
    <w:rsid w:val="009F073C"/>
    <w:rsid w:val="009F0750"/>
    <w:rsid w:val="009F10BA"/>
    <w:rsid w:val="009F10C8"/>
    <w:rsid w:val="009F1B46"/>
    <w:rsid w:val="009F1EFE"/>
    <w:rsid w:val="009F26D4"/>
    <w:rsid w:val="009F2C87"/>
    <w:rsid w:val="009F3095"/>
    <w:rsid w:val="009F416F"/>
    <w:rsid w:val="009F4BE2"/>
    <w:rsid w:val="009F5ABF"/>
    <w:rsid w:val="00A01CAD"/>
    <w:rsid w:val="00A021C7"/>
    <w:rsid w:val="00A029EB"/>
    <w:rsid w:val="00A032AB"/>
    <w:rsid w:val="00A0344D"/>
    <w:rsid w:val="00A048DF"/>
    <w:rsid w:val="00A04BDF"/>
    <w:rsid w:val="00A06055"/>
    <w:rsid w:val="00A062B5"/>
    <w:rsid w:val="00A06810"/>
    <w:rsid w:val="00A06E09"/>
    <w:rsid w:val="00A07DEC"/>
    <w:rsid w:val="00A104C1"/>
    <w:rsid w:val="00A11E32"/>
    <w:rsid w:val="00A1214C"/>
    <w:rsid w:val="00A123BD"/>
    <w:rsid w:val="00A13EE5"/>
    <w:rsid w:val="00A14DC1"/>
    <w:rsid w:val="00A1507F"/>
    <w:rsid w:val="00A15980"/>
    <w:rsid w:val="00A16314"/>
    <w:rsid w:val="00A1652E"/>
    <w:rsid w:val="00A17E78"/>
    <w:rsid w:val="00A212D1"/>
    <w:rsid w:val="00A21B4F"/>
    <w:rsid w:val="00A2205F"/>
    <w:rsid w:val="00A231E5"/>
    <w:rsid w:val="00A237CB"/>
    <w:rsid w:val="00A238DF"/>
    <w:rsid w:val="00A238FB"/>
    <w:rsid w:val="00A23B51"/>
    <w:rsid w:val="00A2417A"/>
    <w:rsid w:val="00A247A2"/>
    <w:rsid w:val="00A25975"/>
    <w:rsid w:val="00A26203"/>
    <w:rsid w:val="00A26778"/>
    <w:rsid w:val="00A313C1"/>
    <w:rsid w:val="00A3377A"/>
    <w:rsid w:val="00A33D11"/>
    <w:rsid w:val="00A400E2"/>
    <w:rsid w:val="00A40F1E"/>
    <w:rsid w:val="00A41336"/>
    <w:rsid w:val="00A4255A"/>
    <w:rsid w:val="00A42B46"/>
    <w:rsid w:val="00A42CE3"/>
    <w:rsid w:val="00A432C0"/>
    <w:rsid w:val="00A43B9B"/>
    <w:rsid w:val="00A43C67"/>
    <w:rsid w:val="00A45238"/>
    <w:rsid w:val="00A47B75"/>
    <w:rsid w:val="00A51E23"/>
    <w:rsid w:val="00A5331E"/>
    <w:rsid w:val="00A537DD"/>
    <w:rsid w:val="00A54567"/>
    <w:rsid w:val="00A547CF"/>
    <w:rsid w:val="00A547F3"/>
    <w:rsid w:val="00A54BD7"/>
    <w:rsid w:val="00A54FB0"/>
    <w:rsid w:val="00A55479"/>
    <w:rsid w:val="00A558FF"/>
    <w:rsid w:val="00A55B13"/>
    <w:rsid w:val="00A55C53"/>
    <w:rsid w:val="00A565F7"/>
    <w:rsid w:val="00A56840"/>
    <w:rsid w:val="00A57AFC"/>
    <w:rsid w:val="00A57ECF"/>
    <w:rsid w:val="00A600B9"/>
    <w:rsid w:val="00A62099"/>
    <w:rsid w:val="00A62CD4"/>
    <w:rsid w:val="00A64EB1"/>
    <w:rsid w:val="00A6530A"/>
    <w:rsid w:val="00A657C1"/>
    <w:rsid w:val="00A66A5A"/>
    <w:rsid w:val="00A707D8"/>
    <w:rsid w:val="00A72885"/>
    <w:rsid w:val="00A72B78"/>
    <w:rsid w:val="00A73105"/>
    <w:rsid w:val="00A73F4F"/>
    <w:rsid w:val="00A74326"/>
    <w:rsid w:val="00A76170"/>
    <w:rsid w:val="00A765B6"/>
    <w:rsid w:val="00A76904"/>
    <w:rsid w:val="00A77DE4"/>
    <w:rsid w:val="00A8010A"/>
    <w:rsid w:val="00A80A6D"/>
    <w:rsid w:val="00A8173B"/>
    <w:rsid w:val="00A827DB"/>
    <w:rsid w:val="00A82CB9"/>
    <w:rsid w:val="00A8420A"/>
    <w:rsid w:val="00A84FA1"/>
    <w:rsid w:val="00A86894"/>
    <w:rsid w:val="00A86973"/>
    <w:rsid w:val="00A86ED8"/>
    <w:rsid w:val="00A874CA"/>
    <w:rsid w:val="00A907B3"/>
    <w:rsid w:val="00A911B6"/>
    <w:rsid w:val="00A917F0"/>
    <w:rsid w:val="00A919A8"/>
    <w:rsid w:val="00A926CC"/>
    <w:rsid w:val="00A93086"/>
    <w:rsid w:val="00A93105"/>
    <w:rsid w:val="00A9379F"/>
    <w:rsid w:val="00A9583D"/>
    <w:rsid w:val="00A969F4"/>
    <w:rsid w:val="00A96A8D"/>
    <w:rsid w:val="00A96D53"/>
    <w:rsid w:val="00A97C72"/>
    <w:rsid w:val="00AA02EC"/>
    <w:rsid w:val="00AA03B3"/>
    <w:rsid w:val="00AA104D"/>
    <w:rsid w:val="00AA10A9"/>
    <w:rsid w:val="00AA2714"/>
    <w:rsid w:val="00AA3151"/>
    <w:rsid w:val="00AA31A2"/>
    <w:rsid w:val="00AA3D94"/>
    <w:rsid w:val="00AA3F5F"/>
    <w:rsid w:val="00AA4326"/>
    <w:rsid w:val="00AA447B"/>
    <w:rsid w:val="00AA4D66"/>
    <w:rsid w:val="00AA6B06"/>
    <w:rsid w:val="00AA6D5B"/>
    <w:rsid w:val="00AA6FD3"/>
    <w:rsid w:val="00AA709B"/>
    <w:rsid w:val="00AA70F7"/>
    <w:rsid w:val="00AB0AFF"/>
    <w:rsid w:val="00AB103E"/>
    <w:rsid w:val="00AB1258"/>
    <w:rsid w:val="00AB14EF"/>
    <w:rsid w:val="00AB2221"/>
    <w:rsid w:val="00AB2818"/>
    <w:rsid w:val="00AB307F"/>
    <w:rsid w:val="00AB33F0"/>
    <w:rsid w:val="00AB3C68"/>
    <w:rsid w:val="00AB3F57"/>
    <w:rsid w:val="00AB5DBA"/>
    <w:rsid w:val="00AB6659"/>
    <w:rsid w:val="00AB73E3"/>
    <w:rsid w:val="00AB7911"/>
    <w:rsid w:val="00AB7C50"/>
    <w:rsid w:val="00AB7CAA"/>
    <w:rsid w:val="00AB7DC5"/>
    <w:rsid w:val="00AB7E66"/>
    <w:rsid w:val="00AC00C3"/>
    <w:rsid w:val="00AC0510"/>
    <w:rsid w:val="00AC102D"/>
    <w:rsid w:val="00AC267E"/>
    <w:rsid w:val="00AC44F7"/>
    <w:rsid w:val="00AC4CEA"/>
    <w:rsid w:val="00AC5522"/>
    <w:rsid w:val="00AC5652"/>
    <w:rsid w:val="00AC6AFF"/>
    <w:rsid w:val="00AC6D74"/>
    <w:rsid w:val="00AC76F0"/>
    <w:rsid w:val="00AC7F1B"/>
    <w:rsid w:val="00AD0048"/>
    <w:rsid w:val="00AD040B"/>
    <w:rsid w:val="00AD07A5"/>
    <w:rsid w:val="00AD1369"/>
    <w:rsid w:val="00AD15B8"/>
    <w:rsid w:val="00AD1AA6"/>
    <w:rsid w:val="00AD1C06"/>
    <w:rsid w:val="00AD313C"/>
    <w:rsid w:val="00AD4021"/>
    <w:rsid w:val="00AD425F"/>
    <w:rsid w:val="00AD45B9"/>
    <w:rsid w:val="00AD482B"/>
    <w:rsid w:val="00AD4BB1"/>
    <w:rsid w:val="00AD4EB7"/>
    <w:rsid w:val="00AD6D97"/>
    <w:rsid w:val="00AD6E68"/>
    <w:rsid w:val="00AD7383"/>
    <w:rsid w:val="00AD7510"/>
    <w:rsid w:val="00AD7D2C"/>
    <w:rsid w:val="00AD7FA8"/>
    <w:rsid w:val="00AE022E"/>
    <w:rsid w:val="00AE050E"/>
    <w:rsid w:val="00AE0D51"/>
    <w:rsid w:val="00AE13E5"/>
    <w:rsid w:val="00AE26B8"/>
    <w:rsid w:val="00AE27C3"/>
    <w:rsid w:val="00AE3BF2"/>
    <w:rsid w:val="00AE4E66"/>
    <w:rsid w:val="00AE59B2"/>
    <w:rsid w:val="00AE687B"/>
    <w:rsid w:val="00AE6A06"/>
    <w:rsid w:val="00AE6B79"/>
    <w:rsid w:val="00AE6DC5"/>
    <w:rsid w:val="00AE6FB6"/>
    <w:rsid w:val="00AE752A"/>
    <w:rsid w:val="00AF0BEC"/>
    <w:rsid w:val="00AF209A"/>
    <w:rsid w:val="00AF21B5"/>
    <w:rsid w:val="00AF2D01"/>
    <w:rsid w:val="00AF309B"/>
    <w:rsid w:val="00AF3963"/>
    <w:rsid w:val="00AF4956"/>
    <w:rsid w:val="00AF4B80"/>
    <w:rsid w:val="00AF543F"/>
    <w:rsid w:val="00AF5F28"/>
    <w:rsid w:val="00AF6B82"/>
    <w:rsid w:val="00AF777A"/>
    <w:rsid w:val="00AF796D"/>
    <w:rsid w:val="00B014C8"/>
    <w:rsid w:val="00B0274E"/>
    <w:rsid w:val="00B028CB"/>
    <w:rsid w:val="00B02C70"/>
    <w:rsid w:val="00B04744"/>
    <w:rsid w:val="00B05148"/>
    <w:rsid w:val="00B05FB0"/>
    <w:rsid w:val="00B068C0"/>
    <w:rsid w:val="00B0784E"/>
    <w:rsid w:val="00B07BEA"/>
    <w:rsid w:val="00B10066"/>
    <w:rsid w:val="00B10E04"/>
    <w:rsid w:val="00B12AF2"/>
    <w:rsid w:val="00B12DF8"/>
    <w:rsid w:val="00B1392E"/>
    <w:rsid w:val="00B14078"/>
    <w:rsid w:val="00B145CA"/>
    <w:rsid w:val="00B174AC"/>
    <w:rsid w:val="00B17D2D"/>
    <w:rsid w:val="00B20CBF"/>
    <w:rsid w:val="00B21793"/>
    <w:rsid w:val="00B227F8"/>
    <w:rsid w:val="00B22DAB"/>
    <w:rsid w:val="00B235CF"/>
    <w:rsid w:val="00B241C4"/>
    <w:rsid w:val="00B24771"/>
    <w:rsid w:val="00B24AD5"/>
    <w:rsid w:val="00B24C5A"/>
    <w:rsid w:val="00B25F05"/>
    <w:rsid w:val="00B260CD"/>
    <w:rsid w:val="00B26526"/>
    <w:rsid w:val="00B26A7E"/>
    <w:rsid w:val="00B30211"/>
    <w:rsid w:val="00B30C7F"/>
    <w:rsid w:val="00B311A3"/>
    <w:rsid w:val="00B32100"/>
    <w:rsid w:val="00B32125"/>
    <w:rsid w:val="00B322C8"/>
    <w:rsid w:val="00B33BBC"/>
    <w:rsid w:val="00B34095"/>
    <w:rsid w:val="00B34DAD"/>
    <w:rsid w:val="00B34EB8"/>
    <w:rsid w:val="00B3536F"/>
    <w:rsid w:val="00B3544B"/>
    <w:rsid w:val="00B35792"/>
    <w:rsid w:val="00B3677B"/>
    <w:rsid w:val="00B3795B"/>
    <w:rsid w:val="00B4164A"/>
    <w:rsid w:val="00B416DC"/>
    <w:rsid w:val="00B418EB"/>
    <w:rsid w:val="00B41A44"/>
    <w:rsid w:val="00B41C43"/>
    <w:rsid w:val="00B41DA8"/>
    <w:rsid w:val="00B43273"/>
    <w:rsid w:val="00B433E0"/>
    <w:rsid w:val="00B443FB"/>
    <w:rsid w:val="00B44AD1"/>
    <w:rsid w:val="00B467B7"/>
    <w:rsid w:val="00B4683A"/>
    <w:rsid w:val="00B46CC5"/>
    <w:rsid w:val="00B46F84"/>
    <w:rsid w:val="00B4715F"/>
    <w:rsid w:val="00B47FB1"/>
    <w:rsid w:val="00B53A40"/>
    <w:rsid w:val="00B5479C"/>
    <w:rsid w:val="00B54AE4"/>
    <w:rsid w:val="00B56155"/>
    <w:rsid w:val="00B561B4"/>
    <w:rsid w:val="00B56C9E"/>
    <w:rsid w:val="00B573FA"/>
    <w:rsid w:val="00B60124"/>
    <w:rsid w:val="00B6053A"/>
    <w:rsid w:val="00B60DCD"/>
    <w:rsid w:val="00B60FBC"/>
    <w:rsid w:val="00B61C93"/>
    <w:rsid w:val="00B61C9D"/>
    <w:rsid w:val="00B62598"/>
    <w:rsid w:val="00B625C1"/>
    <w:rsid w:val="00B62F48"/>
    <w:rsid w:val="00B631E0"/>
    <w:rsid w:val="00B63E2A"/>
    <w:rsid w:val="00B64202"/>
    <w:rsid w:val="00B64DED"/>
    <w:rsid w:val="00B6534E"/>
    <w:rsid w:val="00B65771"/>
    <w:rsid w:val="00B670ED"/>
    <w:rsid w:val="00B716C1"/>
    <w:rsid w:val="00B72110"/>
    <w:rsid w:val="00B75FA8"/>
    <w:rsid w:val="00B761FE"/>
    <w:rsid w:val="00B7756C"/>
    <w:rsid w:val="00B805B5"/>
    <w:rsid w:val="00B8120F"/>
    <w:rsid w:val="00B81FDA"/>
    <w:rsid w:val="00B8284C"/>
    <w:rsid w:val="00B82CB7"/>
    <w:rsid w:val="00B83B3D"/>
    <w:rsid w:val="00B84468"/>
    <w:rsid w:val="00B86C3A"/>
    <w:rsid w:val="00B87550"/>
    <w:rsid w:val="00B87A5F"/>
    <w:rsid w:val="00B92274"/>
    <w:rsid w:val="00B948AE"/>
    <w:rsid w:val="00B951F7"/>
    <w:rsid w:val="00B958B4"/>
    <w:rsid w:val="00B9676A"/>
    <w:rsid w:val="00B973CF"/>
    <w:rsid w:val="00B97C80"/>
    <w:rsid w:val="00BA0255"/>
    <w:rsid w:val="00BA0C0B"/>
    <w:rsid w:val="00BA1FF1"/>
    <w:rsid w:val="00BA37CB"/>
    <w:rsid w:val="00BA402F"/>
    <w:rsid w:val="00BA43A7"/>
    <w:rsid w:val="00BA46B8"/>
    <w:rsid w:val="00BA5187"/>
    <w:rsid w:val="00BA76DF"/>
    <w:rsid w:val="00BB0E28"/>
    <w:rsid w:val="00BB127F"/>
    <w:rsid w:val="00BB1640"/>
    <w:rsid w:val="00BB16D7"/>
    <w:rsid w:val="00BB188A"/>
    <w:rsid w:val="00BB28A8"/>
    <w:rsid w:val="00BB3BF7"/>
    <w:rsid w:val="00BB3C7D"/>
    <w:rsid w:val="00BB5974"/>
    <w:rsid w:val="00BB6A0F"/>
    <w:rsid w:val="00BB7149"/>
    <w:rsid w:val="00BB7F6D"/>
    <w:rsid w:val="00BC0642"/>
    <w:rsid w:val="00BC15BC"/>
    <w:rsid w:val="00BC2677"/>
    <w:rsid w:val="00BC3F69"/>
    <w:rsid w:val="00BC4234"/>
    <w:rsid w:val="00BC6B6D"/>
    <w:rsid w:val="00BC745F"/>
    <w:rsid w:val="00BC791C"/>
    <w:rsid w:val="00BC7CDB"/>
    <w:rsid w:val="00BD058E"/>
    <w:rsid w:val="00BD0F97"/>
    <w:rsid w:val="00BD1731"/>
    <w:rsid w:val="00BD29EF"/>
    <w:rsid w:val="00BD3267"/>
    <w:rsid w:val="00BD367F"/>
    <w:rsid w:val="00BD383A"/>
    <w:rsid w:val="00BD47AE"/>
    <w:rsid w:val="00BD5013"/>
    <w:rsid w:val="00BD6B20"/>
    <w:rsid w:val="00BD77ED"/>
    <w:rsid w:val="00BD7A79"/>
    <w:rsid w:val="00BE1711"/>
    <w:rsid w:val="00BE178C"/>
    <w:rsid w:val="00BE2AB0"/>
    <w:rsid w:val="00BE3058"/>
    <w:rsid w:val="00BE4E3E"/>
    <w:rsid w:val="00BE609A"/>
    <w:rsid w:val="00BE64BF"/>
    <w:rsid w:val="00BE6B1C"/>
    <w:rsid w:val="00BE73D6"/>
    <w:rsid w:val="00BE7CEC"/>
    <w:rsid w:val="00BF0C8A"/>
    <w:rsid w:val="00BF3DF9"/>
    <w:rsid w:val="00BF429D"/>
    <w:rsid w:val="00BF497A"/>
    <w:rsid w:val="00BF592D"/>
    <w:rsid w:val="00BF6B57"/>
    <w:rsid w:val="00C01600"/>
    <w:rsid w:val="00C02B67"/>
    <w:rsid w:val="00C0396D"/>
    <w:rsid w:val="00C03D24"/>
    <w:rsid w:val="00C03FF6"/>
    <w:rsid w:val="00C040C0"/>
    <w:rsid w:val="00C051A1"/>
    <w:rsid w:val="00C0532C"/>
    <w:rsid w:val="00C05578"/>
    <w:rsid w:val="00C0577B"/>
    <w:rsid w:val="00C05C3A"/>
    <w:rsid w:val="00C06821"/>
    <w:rsid w:val="00C07C4D"/>
    <w:rsid w:val="00C104EA"/>
    <w:rsid w:val="00C10AD2"/>
    <w:rsid w:val="00C11D14"/>
    <w:rsid w:val="00C12441"/>
    <w:rsid w:val="00C124A2"/>
    <w:rsid w:val="00C126AA"/>
    <w:rsid w:val="00C127CE"/>
    <w:rsid w:val="00C13FDB"/>
    <w:rsid w:val="00C147C0"/>
    <w:rsid w:val="00C178F5"/>
    <w:rsid w:val="00C17A72"/>
    <w:rsid w:val="00C17DA0"/>
    <w:rsid w:val="00C201ED"/>
    <w:rsid w:val="00C2092E"/>
    <w:rsid w:val="00C20968"/>
    <w:rsid w:val="00C21348"/>
    <w:rsid w:val="00C21630"/>
    <w:rsid w:val="00C2206B"/>
    <w:rsid w:val="00C22642"/>
    <w:rsid w:val="00C23AEF"/>
    <w:rsid w:val="00C240DB"/>
    <w:rsid w:val="00C2479D"/>
    <w:rsid w:val="00C24F44"/>
    <w:rsid w:val="00C25569"/>
    <w:rsid w:val="00C25DE1"/>
    <w:rsid w:val="00C267BC"/>
    <w:rsid w:val="00C275CC"/>
    <w:rsid w:val="00C27951"/>
    <w:rsid w:val="00C27D66"/>
    <w:rsid w:val="00C30AF2"/>
    <w:rsid w:val="00C30B11"/>
    <w:rsid w:val="00C312A1"/>
    <w:rsid w:val="00C31C8D"/>
    <w:rsid w:val="00C322A5"/>
    <w:rsid w:val="00C3280B"/>
    <w:rsid w:val="00C32E96"/>
    <w:rsid w:val="00C335D4"/>
    <w:rsid w:val="00C33A90"/>
    <w:rsid w:val="00C3432A"/>
    <w:rsid w:val="00C34D2B"/>
    <w:rsid w:val="00C36F41"/>
    <w:rsid w:val="00C3C767"/>
    <w:rsid w:val="00C40CAA"/>
    <w:rsid w:val="00C4210F"/>
    <w:rsid w:val="00C42B05"/>
    <w:rsid w:val="00C43040"/>
    <w:rsid w:val="00C43F1A"/>
    <w:rsid w:val="00C457A8"/>
    <w:rsid w:val="00C45C87"/>
    <w:rsid w:val="00C45D86"/>
    <w:rsid w:val="00C4620E"/>
    <w:rsid w:val="00C4655A"/>
    <w:rsid w:val="00C4676D"/>
    <w:rsid w:val="00C46C8A"/>
    <w:rsid w:val="00C47EFD"/>
    <w:rsid w:val="00C50655"/>
    <w:rsid w:val="00C506D8"/>
    <w:rsid w:val="00C50878"/>
    <w:rsid w:val="00C50B52"/>
    <w:rsid w:val="00C50B91"/>
    <w:rsid w:val="00C50F4C"/>
    <w:rsid w:val="00C510B1"/>
    <w:rsid w:val="00C5124B"/>
    <w:rsid w:val="00C512C1"/>
    <w:rsid w:val="00C51572"/>
    <w:rsid w:val="00C519C2"/>
    <w:rsid w:val="00C51E35"/>
    <w:rsid w:val="00C5245C"/>
    <w:rsid w:val="00C526A1"/>
    <w:rsid w:val="00C52E11"/>
    <w:rsid w:val="00C530EE"/>
    <w:rsid w:val="00C5316D"/>
    <w:rsid w:val="00C532C2"/>
    <w:rsid w:val="00C534A8"/>
    <w:rsid w:val="00C53863"/>
    <w:rsid w:val="00C53B0B"/>
    <w:rsid w:val="00C53D9C"/>
    <w:rsid w:val="00C53E90"/>
    <w:rsid w:val="00C545B9"/>
    <w:rsid w:val="00C554A5"/>
    <w:rsid w:val="00C55B6B"/>
    <w:rsid w:val="00C61A23"/>
    <w:rsid w:val="00C61CE4"/>
    <w:rsid w:val="00C62B86"/>
    <w:rsid w:val="00C64B98"/>
    <w:rsid w:val="00C64FD9"/>
    <w:rsid w:val="00C6579A"/>
    <w:rsid w:val="00C65C30"/>
    <w:rsid w:val="00C65FB3"/>
    <w:rsid w:val="00C662F3"/>
    <w:rsid w:val="00C67E04"/>
    <w:rsid w:val="00C70051"/>
    <w:rsid w:val="00C704F4"/>
    <w:rsid w:val="00C707A0"/>
    <w:rsid w:val="00C70A71"/>
    <w:rsid w:val="00C71205"/>
    <w:rsid w:val="00C713E5"/>
    <w:rsid w:val="00C7183A"/>
    <w:rsid w:val="00C7250F"/>
    <w:rsid w:val="00C7291A"/>
    <w:rsid w:val="00C73585"/>
    <w:rsid w:val="00C74ECA"/>
    <w:rsid w:val="00C76756"/>
    <w:rsid w:val="00C768A1"/>
    <w:rsid w:val="00C76CBA"/>
    <w:rsid w:val="00C7795C"/>
    <w:rsid w:val="00C77B36"/>
    <w:rsid w:val="00C77C67"/>
    <w:rsid w:val="00C81665"/>
    <w:rsid w:val="00C81AF0"/>
    <w:rsid w:val="00C81E49"/>
    <w:rsid w:val="00C82334"/>
    <w:rsid w:val="00C82341"/>
    <w:rsid w:val="00C82B06"/>
    <w:rsid w:val="00C84E45"/>
    <w:rsid w:val="00C85186"/>
    <w:rsid w:val="00C855C1"/>
    <w:rsid w:val="00C85ED6"/>
    <w:rsid w:val="00C8678E"/>
    <w:rsid w:val="00C87095"/>
    <w:rsid w:val="00C87547"/>
    <w:rsid w:val="00C87C67"/>
    <w:rsid w:val="00C903C7"/>
    <w:rsid w:val="00C903C8"/>
    <w:rsid w:val="00C9169D"/>
    <w:rsid w:val="00C91EF6"/>
    <w:rsid w:val="00C92840"/>
    <w:rsid w:val="00C931D9"/>
    <w:rsid w:val="00C93492"/>
    <w:rsid w:val="00C946D5"/>
    <w:rsid w:val="00C955CB"/>
    <w:rsid w:val="00C95E35"/>
    <w:rsid w:val="00C96727"/>
    <w:rsid w:val="00C9741B"/>
    <w:rsid w:val="00C97E5E"/>
    <w:rsid w:val="00CA14F1"/>
    <w:rsid w:val="00CA1568"/>
    <w:rsid w:val="00CA2A6C"/>
    <w:rsid w:val="00CA3ABC"/>
    <w:rsid w:val="00CA3FBB"/>
    <w:rsid w:val="00CA433B"/>
    <w:rsid w:val="00CA4766"/>
    <w:rsid w:val="00CA4882"/>
    <w:rsid w:val="00CA5E04"/>
    <w:rsid w:val="00CA5F3D"/>
    <w:rsid w:val="00CA60DA"/>
    <w:rsid w:val="00CA6EAE"/>
    <w:rsid w:val="00CA758E"/>
    <w:rsid w:val="00CA7BD8"/>
    <w:rsid w:val="00CA7C34"/>
    <w:rsid w:val="00CB04D7"/>
    <w:rsid w:val="00CB0BD6"/>
    <w:rsid w:val="00CB100B"/>
    <w:rsid w:val="00CB1CC8"/>
    <w:rsid w:val="00CB1E12"/>
    <w:rsid w:val="00CB2550"/>
    <w:rsid w:val="00CB29BC"/>
    <w:rsid w:val="00CB368C"/>
    <w:rsid w:val="00CB390B"/>
    <w:rsid w:val="00CB3FD0"/>
    <w:rsid w:val="00CB4797"/>
    <w:rsid w:val="00CB4FDD"/>
    <w:rsid w:val="00CB5F5A"/>
    <w:rsid w:val="00CB60CF"/>
    <w:rsid w:val="00CB6124"/>
    <w:rsid w:val="00CB65B7"/>
    <w:rsid w:val="00CB6E7A"/>
    <w:rsid w:val="00CB6EF7"/>
    <w:rsid w:val="00CB7FD6"/>
    <w:rsid w:val="00CC0531"/>
    <w:rsid w:val="00CC0595"/>
    <w:rsid w:val="00CC08C3"/>
    <w:rsid w:val="00CC0AF0"/>
    <w:rsid w:val="00CC1EC1"/>
    <w:rsid w:val="00CC2809"/>
    <w:rsid w:val="00CC2D17"/>
    <w:rsid w:val="00CC486B"/>
    <w:rsid w:val="00CC526F"/>
    <w:rsid w:val="00CC59F6"/>
    <w:rsid w:val="00CC639D"/>
    <w:rsid w:val="00CC73BF"/>
    <w:rsid w:val="00CC7A24"/>
    <w:rsid w:val="00CD06EA"/>
    <w:rsid w:val="00CD0A65"/>
    <w:rsid w:val="00CD1552"/>
    <w:rsid w:val="00CD1596"/>
    <w:rsid w:val="00CD1F9B"/>
    <w:rsid w:val="00CD2A2D"/>
    <w:rsid w:val="00CD2D24"/>
    <w:rsid w:val="00CD33A0"/>
    <w:rsid w:val="00CD3449"/>
    <w:rsid w:val="00CD3DFA"/>
    <w:rsid w:val="00CD457B"/>
    <w:rsid w:val="00CD4DD7"/>
    <w:rsid w:val="00CD4F33"/>
    <w:rsid w:val="00CD4F53"/>
    <w:rsid w:val="00CD4F8E"/>
    <w:rsid w:val="00CD59C3"/>
    <w:rsid w:val="00CD5E4D"/>
    <w:rsid w:val="00CD6D53"/>
    <w:rsid w:val="00CD73B8"/>
    <w:rsid w:val="00CD7F3D"/>
    <w:rsid w:val="00CE09AD"/>
    <w:rsid w:val="00CE13D1"/>
    <w:rsid w:val="00CE152D"/>
    <w:rsid w:val="00CE1C48"/>
    <w:rsid w:val="00CE24BC"/>
    <w:rsid w:val="00CE2855"/>
    <w:rsid w:val="00CE33F3"/>
    <w:rsid w:val="00CE3461"/>
    <w:rsid w:val="00CE6245"/>
    <w:rsid w:val="00CE6C91"/>
    <w:rsid w:val="00CE6CDE"/>
    <w:rsid w:val="00CE7BC3"/>
    <w:rsid w:val="00CE7BFC"/>
    <w:rsid w:val="00CE7C77"/>
    <w:rsid w:val="00CF04ED"/>
    <w:rsid w:val="00CF073F"/>
    <w:rsid w:val="00CF0B0D"/>
    <w:rsid w:val="00CF0C03"/>
    <w:rsid w:val="00CF118D"/>
    <w:rsid w:val="00CF124A"/>
    <w:rsid w:val="00CF2386"/>
    <w:rsid w:val="00CF3427"/>
    <w:rsid w:val="00CF3750"/>
    <w:rsid w:val="00CF4AD6"/>
    <w:rsid w:val="00CF4C20"/>
    <w:rsid w:val="00CF4F4F"/>
    <w:rsid w:val="00CF5CE6"/>
    <w:rsid w:val="00CF616E"/>
    <w:rsid w:val="00CF6ACB"/>
    <w:rsid w:val="00CF6BC6"/>
    <w:rsid w:val="00CF6C32"/>
    <w:rsid w:val="00CF7719"/>
    <w:rsid w:val="00D00ADA"/>
    <w:rsid w:val="00D01C67"/>
    <w:rsid w:val="00D025EE"/>
    <w:rsid w:val="00D02803"/>
    <w:rsid w:val="00D043EB"/>
    <w:rsid w:val="00D0454A"/>
    <w:rsid w:val="00D051AB"/>
    <w:rsid w:val="00D05B56"/>
    <w:rsid w:val="00D06111"/>
    <w:rsid w:val="00D076BC"/>
    <w:rsid w:val="00D079CA"/>
    <w:rsid w:val="00D100BC"/>
    <w:rsid w:val="00D10566"/>
    <w:rsid w:val="00D10AD2"/>
    <w:rsid w:val="00D110CD"/>
    <w:rsid w:val="00D1168E"/>
    <w:rsid w:val="00D122B2"/>
    <w:rsid w:val="00D12EB7"/>
    <w:rsid w:val="00D140C3"/>
    <w:rsid w:val="00D1428D"/>
    <w:rsid w:val="00D144D7"/>
    <w:rsid w:val="00D14900"/>
    <w:rsid w:val="00D14979"/>
    <w:rsid w:val="00D15196"/>
    <w:rsid w:val="00D15527"/>
    <w:rsid w:val="00D15BB4"/>
    <w:rsid w:val="00D17E89"/>
    <w:rsid w:val="00D20896"/>
    <w:rsid w:val="00D20E07"/>
    <w:rsid w:val="00D21AB7"/>
    <w:rsid w:val="00D22482"/>
    <w:rsid w:val="00D2272E"/>
    <w:rsid w:val="00D22F8E"/>
    <w:rsid w:val="00D2326A"/>
    <w:rsid w:val="00D23575"/>
    <w:rsid w:val="00D23893"/>
    <w:rsid w:val="00D24267"/>
    <w:rsid w:val="00D2464C"/>
    <w:rsid w:val="00D25D2E"/>
    <w:rsid w:val="00D262AE"/>
    <w:rsid w:val="00D266DD"/>
    <w:rsid w:val="00D26BDF"/>
    <w:rsid w:val="00D27330"/>
    <w:rsid w:val="00D27DB1"/>
    <w:rsid w:val="00D30234"/>
    <w:rsid w:val="00D31317"/>
    <w:rsid w:val="00D31F7A"/>
    <w:rsid w:val="00D31FA1"/>
    <w:rsid w:val="00D325B9"/>
    <w:rsid w:val="00D32E76"/>
    <w:rsid w:val="00D3317E"/>
    <w:rsid w:val="00D33F36"/>
    <w:rsid w:val="00D34602"/>
    <w:rsid w:val="00D34771"/>
    <w:rsid w:val="00D3482F"/>
    <w:rsid w:val="00D34A65"/>
    <w:rsid w:val="00D34AA1"/>
    <w:rsid w:val="00D34C97"/>
    <w:rsid w:val="00D35764"/>
    <w:rsid w:val="00D36A5E"/>
    <w:rsid w:val="00D36B21"/>
    <w:rsid w:val="00D37FCA"/>
    <w:rsid w:val="00D40B80"/>
    <w:rsid w:val="00D410A3"/>
    <w:rsid w:val="00D41233"/>
    <w:rsid w:val="00D4271D"/>
    <w:rsid w:val="00D4290B"/>
    <w:rsid w:val="00D429DA"/>
    <w:rsid w:val="00D42D09"/>
    <w:rsid w:val="00D42D4F"/>
    <w:rsid w:val="00D430D7"/>
    <w:rsid w:val="00D43A2C"/>
    <w:rsid w:val="00D44486"/>
    <w:rsid w:val="00D44544"/>
    <w:rsid w:val="00D44A73"/>
    <w:rsid w:val="00D464AD"/>
    <w:rsid w:val="00D46D28"/>
    <w:rsid w:val="00D47041"/>
    <w:rsid w:val="00D4748E"/>
    <w:rsid w:val="00D504D2"/>
    <w:rsid w:val="00D50828"/>
    <w:rsid w:val="00D51477"/>
    <w:rsid w:val="00D51769"/>
    <w:rsid w:val="00D517DE"/>
    <w:rsid w:val="00D51937"/>
    <w:rsid w:val="00D51C5C"/>
    <w:rsid w:val="00D51D16"/>
    <w:rsid w:val="00D521D1"/>
    <w:rsid w:val="00D5243A"/>
    <w:rsid w:val="00D527B4"/>
    <w:rsid w:val="00D52810"/>
    <w:rsid w:val="00D529F0"/>
    <w:rsid w:val="00D52E30"/>
    <w:rsid w:val="00D53B50"/>
    <w:rsid w:val="00D5442C"/>
    <w:rsid w:val="00D55460"/>
    <w:rsid w:val="00D55AA7"/>
    <w:rsid w:val="00D564DE"/>
    <w:rsid w:val="00D57640"/>
    <w:rsid w:val="00D577D5"/>
    <w:rsid w:val="00D577D6"/>
    <w:rsid w:val="00D57DA0"/>
    <w:rsid w:val="00D57F56"/>
    <w:rsid w:val="00D6045B"/>
    <w:rsid w:val="00D6071D"/>
    <w:rsid w:val="00D610FC"/>
    <w:rsid w:val="00D61170"/>
    <w:rsid w:val="00D6132A"/>
    <w:rsid w:val="00D62DFA"/>
    <w:rsid w:val="00D63010"/>
    <w:rsid w:val="00D636F7"/>
    <w:rsid w:val="00D63780"/>
    <w:rsid w:val="00D63A53"/>
    <w:rsid w:val="00D63F90"/>
    <w:rsid w:val="00D64CBA"/>
    <w:rsid w:val="00D65849"/>
    <w:rsid w:val="00D66762"/>
    <w:rsid w:val="00D66B55"/>
    <w:rsid w:val="00D66EBD"/>
    <w:rsid w:val="00D67B23"/>
    <w:rsid w:val="00D70C24"/>
    <w:rsid w:val="00D70C3B"/>
    <w:rsid w:val="00D71837"/>
    <w:rsid w:val="00D75825"/>
    <w:rsid w:val="00D76315"/>
    <w:rsid w:val="00D7643A"/>
    <w:rsid w:val="00D765F5"/>
    <w:rsid w:val="00D77A7E"/>
    <w:rsid w:val="00D77A80"/>
    <w:rsid w:val="00D77C7A"/>
    <w:rsid w:val="00D80649"/>
    <w:rsid w:val="00D81A3A"/>
    <w:rsid w:val="00D8360E"/>
    <w:rsid w:val="00D836F7"/>
    <w:rsid w:val="00D85368"/>
    <w:rsid w:val="00D8655B"/>
    <w:rsid w:val="00D86876"/>
    <w:rsid w:val="00D90753"/>
    <w:rsid w:val="00D90F50"/>
    <w:rsid w:val="00D9350C"/>
    <w:rsid w:val="00D936B2"/>
    <w:rsid w:val="00D94B87"/>
    <w:rsid w:val="00D95992"/>
    <w:rsid w:val="00D96E40"/>
    <w:rsid w:val="00DA020C"/>
    <w:rsid w:val="00DA0D86"/>
    <w:rsid w:val="00DA13C9"/>
    <w:rsid w:val="00DA20A9"/>
    <w:rsid w:val="00DA28D1"/>
    <w:rsid w:val="00DA2E1E"/>
    <w:rsid w:val="00DA3A69"/>
    <w:rsid w:val="00DA3B38"/>
    <w:rsid w:val="00DA5899"/>
    <w:rsid w:val="00DA5FE7"/>
    <w:rsid w:val="00DA603A"/>
    <w:rsid w:val="00DA67CC"/>
    <w:rsid w:val="00DA7797"/>
    <w:rsid w:val="00DA7DAA"/>
    <w:rsid w:val="00DB090A"/>
    <w:rsid w:val="00DB09F3"/>
    <w:rsid w:val="00DB2258"/>
    <w:rsid w:val="00DB2D9E"/>
    <w:rsid w:val="00DB31BB"/>
    <w:rsid w:val="00DB39AE"/>
    <w:rsid w:val="00DB3D8C"/>
    <w:rsid w:val="00DB3EC9"/>
    <w:rsid w:val="00DB4428"/>
    <w:rsid w:val="00DB4A93"/>
    <w:rsid w:val="00DB5922"/>
    <w:rsid w:val="00DB5C3F"/>
    <w:rsid w:val="00DB5D1B"/>
    <w:rsid w:val="00DB7047"/>
    <w:rsid w:val="00DB777C"/>
    <w:rsid w:val="00DC0C2F"/>
    <w:rsid w:val="00DC1AF0"/>
    <w:rsid w:val="00DC1CDC"/>
    <w:rsid w:val="00DC1EFE"/>
    <w:rsid w:val="00DC280D"/>
    <w:rsid w:val="00DC3256"/>
    <w:rsid w:val="00DC3D8B"/>
    <w:rsid w:val="00DC546F"/>
    <w:rsid w:val="00DC7059"/>
    <w:rsid w:val="00DC740C"/>
    <w:rsid w:val="00DC7C89"/>
    <w:rsid w:val="00DC7F98"/>
    <w:rsid w:val="00DD0DC4"/>
    <w:rsid w:val="00DD1CD9"/>
    <w:rsid w:val="00DD2908"/>
    <w:rsid w:val="00DD2CDE"/>
    <w:rsid w:val="00DD3A1A"/>
    <w:rsid w:val="00DD43C6"/>
    <w:rsid w:val="00DD4BEF"/>
    <w:rsid w:val="00DD5AAF"/>
    <w:rsid w:val="00DD6D6E"/>
    <w:rsid w:val="00DD6F53"/>
    <w:rsid w:val="00DE06B6"/>
    <w:rsid w:val="00DE25E8"/>
    <w:rsid w:val="00DE317E"/>
    <w:rsid w:val="00DE3873"/>
    <w:rsid w:val="00DE5293"/>
    <w:rsid w:val="00DE54A2"/>
    <w:rsid w:val="00DE54E1"/>
    <w:rsid w:val="00DE591B"/>
    <w:rsid w:val="00DE5B25"/>
    <w:rsid w:val="00DE670E"/>
    <w:rsid w:val="00DE6F14"/>
    <w:rsid w:val="00DE6F1F"/>
    <w:rsid w:val="00DE7F98"/>
    <w:rsid w:val="00DF06C7"/>
    <w:rsid w:val="00DF0910"/>
    <w:rsid w:val="00DF09A8"/>
    <w:rsid w:val="00DF0F3B"/>
    <w:rsid w:val="00DF130B"/>
    <w:rsid w:val="00DF1A06"/>
    <w:rsid w:val="00DF3068"/>
    <w:rsid w:val="00DF395F"/>
    <w:rsid w:val="00DF4884"/>
    <w:rsid w:val="00DF6211"/>
    <w:rsid w:val="00DF657C"/>
    <w:rsid w:val="00DF6F7F"/>
    <w:rsid w:val="00DF70D2"/>
    <w:rsid w:val="00DF76C6"/>
    <w:rsid w:val="00E00503"/>
    <w:rsid w:val="00E00FE8"/>
    <w:rsid w:val="00E0210F"/>
    <w:rsid w:val="00E034EA"/>
    <w:rsid w:val="00E04565"/>
    <w:rsid w:val="00E04598"/>
    <w:rsid w:val="00E05400"/>
    <w:rsid w:val="00E058CD"/>
    <w:rsid w:val="00E06531"/>
    <w:rsid w:val="00E0679A"/>
    <w:rsid w:val="00E07E48"/>
    <w:rsid w:val="00E10911"/>
    <w:rsid w:val="00E10D1B"/>
    <w:rsid w:val="00E10E57"/>
    <w:rsid w:val="00E10F9C"/>
    <w:rsid w:val="00E10FFF"/>
    <w:rsid w:val="00E129E6"/>
    <w:rsid w:val="00E138C2"/>
    <w:rsid w:val="00E13F88"/>
    <w:rsid w:val="00E15FD5"/>
    <w:rsid w:val="00E160B6"/>
    <w:rsid w:val="00E176D1"/>
    <w:rsid w:val="00E178F9"/>
    <w:rsid w:val="00E20583"/>
    <w:rsid w:val="00E20927"/>
    <w:rsid w:val="00E20F9A"/>
    <w:rsid w:val="00E23081"/>
    <w:rsid w:val="00E23733"/>
    <w:rsid w:val="00E23B29"/>
    <w:rsid w:val="00E24C56"/>
    <w:rsid w:val="00E2535B"/>
    <w:rsid w:val="00E25B39"/>
    <w:rsid w:val="00E265FB"/>
    <w:rsid w:val="00E26CE7"/>
    <w:rsid w:val="00E27489"/>
    <w:rsid w:val="00E27532"/>
    <w:rsid w:val="00E300B3"/>
    <w:rsid w:val="00E3022E"/>
    <w:rsid w:val="00E339A0"/>
    <w:rsid w:val="00E33A7F"/>
    <w:rsid w:val="00E33AA1"/>
    <w:rsid w:val="00E3460F"/>
    <w:rsid w:val="00E34A24"/>
    <w:rsid w:val="00E34B6A"/>
    <w:rsid w:val="00E35A54"/>
    <w:rsid w:val="00E35CF1"/>
    <w:rsid w:val="00E365DF"/>
    <w:rsid w:val="00E372BE"/>
    <w:rsid w:val="00E403A4"/>
    <w:rsid w:val="00E405FC"/>
    <w:rsid w:val="00E409C7"/>
    <w:rsid w:val="00E40B31"/>
    <w:rsid w:val="00E4191C"/>
    <w:rsid w:val="00E429DC"/>
    <w:rsid w:val="00E43515"/>
    <w:rsid w:val="00E43A4B"/>
    <w:rsid w:val="00E43B97"/>
    <w:rsid w:val="00E43EBA"/>
    <w:rsid w:val="00E43F10"/>
    <w:rsid w:val="00E44DDD"/>
    <w:rsid w:val="00E453CF"/>
    <w:rsid w:val="00E46BEA"/>
    <w:rsid w:val="00E46FAD"/>
    <w:rsid w:val="00E503BC"/>
    <w:rsid w:val="00E50775"/>
    <w:rsid w:val="00E508E4"/>
    <w:rsid w:val="00E51A9E"/>
    <w:rsid w:val="00E51F1D"/>
    <w:rsid w:val="00E52AE1"/>
    <w:rsid w:val="00E52BD4"/>
    <w:rsid w:val="00E53878"/>
    <w:rsid w:val="00E53CDB"/>
    <w:rsid w:val="00E53D9C"/>
    <w:rsid w:val="00E53FBF"/>
    <w:rsid w:val="00E54A50"/>
    <w:rsid w:val="00E54F53"/>
    <w:rsid w:val="00E54FEC"/>
    <w:rsid w:val="00E5508D"/>
    <w:rsid w:val="00E56416"/>
    <w:rsid w:val="00E56916"/>
    <w:rsid w:val="00E57610"/>
    <w:rsid w:val="00E607D2"/>
    <w:rsid w:val="00E60D98"/>
    <w:rsid w:val="00E60F0B"/>
    <w:rsid w:val="00E61DAF"/>
    <w:rsid w:val="00E62A92"/>
    <w:rsid w:val="00E6360F"/>
    <w:rsid w:val="00E64408"/>
    <w:rsid w:val="00E65E03"/>
    <w:rsid w:val="00E66179"/>
    <w:rsid w:val="00E663ED"/>
    <w:rsid w:val="00E66417"/>
    <w:rsid w:val="00E671A9"/>
    <w:rsid w:val="00E70236"/>
    <w:rsid w:val="00E706AB"/>
    <w:rsid w:val="00E70E15"/>
    <w:rsid w:val="00E711E8"/>
    <w:rsid w:val="00E71CAE"/>
    <w:rsid w:val="00E72974"/>
    <w:rsid w:val="00E729FF"/>
    <w:rsid w:val="00E72E71"/>
    <w:rsid w:val="00E73626"/>
    <w:rsid w:val="00E7386C"/>
    <w:rsid w:val="00E73E38"/>
    <w:rsid w:val="00E741DE"/>
    <w:rsid w:val="00E74AB4"/>
    <w:rsid w:val="00E74DD9"/>
    <w:rsid w:val="00E75400"/>
    <w:rsid w:val="00E7657C"/>
    <w:rsid w:val="00E7696D"/>
    <w:rsid w:val="00E76B0A"/>
    <w:rsid w:val="00E800F6"/>
    <w:rsid w:val="00E80951"/>
    <w:rsid w:val="00E81278"/>
    <w:rsid w:val="00E82704"/>
    <w:rsid w:val="00E83228"/>
    <w:rsid w:val="00E838E7"/>
    <w:rsid w:val="00E83EE6"/>
    <w:rsid w:val="00E84ACC"/>
    <w:rsid w:val="00E84B43"/>
    <w:rsid w:val="00E8695C"/>
    <w:rsid w:val="00E86B0D"/>
    <w:rsid w:val="00E86B39"/>
    <w:rsid w:val="00E8768A"/>
    <w:rsid w:val="00E87993"/>
    <w:rsid w:val="00E902C4"/>
    <w:rsid w:val="00E9062D"/>
    <w:rsid w:val="00E90BE7"/>
    <w:rsid w:val="00E9128B"/>
    <w:rsid w:val="00E91ADE"/>
    <w:rsid w:val="00E91BF9"/>
    <w:rsid w:val="00E92128"/>
    <w:rsid w:val="00E927F9"/>
    <w:rsid w:val="00E92F31"/>
    <w:rsid w:val="00E92F3A"/>
    <w:rsid w:val="00E94D7A"/>
    <w:rsid w:val="00E9610E"/>
    <w:rsid w:val="00E967B7"/>
    <w:rsid w:val="00EA2006"/>
    <w:rsid w:val="00EA3353"/>
    <w:rsid w:val="00EA4087"/>
    <w:rsid w:val="00EA4381"/>
    <w:rsid w:val="00EA4716"/>
    <w:rsid w:val="00EA4FBA"/>
    <w:rsid w:val="00EA5BCE"/>
    <w:rsid w:val="00EA73D9"/>
    <w:rsid w:val="00EB0A0C"/>
    <w:rsid w:val="00EB0A86"/>
    <w:rsid w:val="00EB0D6B"/>
    <w:rsid w:val="00EB10E0"/>
    <w:rsid w:val="00EB14C5"/>
    <w:rsid w:val="00EB360A"/>
    <w:rsid w:val="00EB56D6"/>
    <w:rsid w:val="00EB714C"/>
    <w:rsid w:val="00EB7B72"/>
    <w:rsid w:val="00EC01A5"/>
    <w:rsid w:val="00EC04BB"/>
    <w:rsid w:val="00EC04C0"/>
    <w:rsid w:val="00EC17E5"/>
    <w:rsid w:val="00EC3A55"/>
    <w:rsid w:val="00EC44A8"/>
    <w:rsid w:val="00EC4884"/>
    <w:rsid w:val="00EC5627"/>
    <w:rsid w:val="00EC6012"/>
    <w:rsid w:val="00EC6F5E"/>
    <w:rsid w:val="00EC74E0"/>
    <w:rsid w:val="00ED1648"/>
    <w:rsid w:val="00ED2696"/>
    <w:rsid w:val="00ED2B5F"/>
    <w:rsid w:val="00ED3378"/>
    <w:rsid w:val="00ED40DA"/>
    <w:rsid w:val="00ED4653"/>
    <w:rsid w:val="00ED4E34"/>
    <w:rsid w:val="00ED6B0B"/>
    <w:rsid w:val="00EE0689"/>
    <w:rsid w:val="00EE14FB"/>
    <w:rsid w:val="00EE20E1"/>
    <w:rsid w:val="00EE2348"/>
    <w:rsid w:val="00EE3174"/>
    <w:rsid w:val="00EE320D"/>
    <w:rsid w:val="00EE45C0"/>
    <w:rsid w:val="00EE52F1"/>
    <w:rsid w:val="00EE6543"/>
    <w:rsid w:val="00EE667B"/>
    <w:rsid w:val="00EE681C"/>
    <w:rsid w:val="00EE6A2F"/>
    <w:rsid w:val="00EF0AB2"/>
    <w:rsid w:val="00EF0D31"/>
    <w:rsid w:val="00EF40B6"/>
    <w:rsid w:val="00EF4167"/>
    <w:rsid w:val="00EF5AF7"/>
    <w:rsid w:val="00EF6591"/>
    <w:rsid w:val="00EF76EF"/>
    <w:rsid w:val="00EF7842"/>
    <w:rsid w:val="00EF78F3"/>
    <w:rsid w:val="00EF7BAC"/>
    <w:rsid w:val="00F00F6E"/>
    <w:rsid w:val="00F01C76"/>
    <w:rsid w:val="00F02487"/>
    <w:rsid w:val="00F02F62"/>
    <w:rsid w:val="00F04116"/>
    <w:rsid w:val="00F04DDE"/>
    <w:rsid w:val="00F05442"/>
    <w:rsid w:val="00F056F4"/>
    <w:rsid w:val="00F057FB"/>
    <w:rsid w:val="00F0731E"/>
    <w:rsid w:val="00F074B8"/>
    <w:rsid w:val="00F07CE9"/>
    <w:rsid w:val="00F1035A"/>
    <w:rsid w:val="00F1045F"/>
    <w:rsid w:val="00F113C0"/>
    <w:rsid w:val="00F1293C"/>
    <w:rsid w:val="00F134EE"/>
    <w:rsid w:val="00F13755"/>
    <w:rsid w:val="00F13EF4"/>
    <w:rsid w:val="00F144CB"/>
    <w:rsid w:val="00F14516"/>
    <w:rsid w:val="00F147D7"/>
    <w:rsid w:val="00F15875"/>
    <w:rsid w:val="00F1609A"/>
    <w:rsid w:val="00F16AF3"/>
    <w:rsid w:val="00F213F5"/>
    <w:rsid w:val="00F217D2"/>
    <w:rsid w:val="00F21CC9"/>
    <w:rsid w:val="00F22546"/>
    <w:rsid w:val="00F22957"/>
    <w:rsid w:val="00F22B6D"/>
    <w:rsid w:val="00F250F8"/>
    <w:rsid w:val="00F2589C"/>
    <w:rsid w:val="00F268EA"/>
    <w:rsid w:val="00F26CD3"/>
    <w:rsid w:val="00F276C1"/>
    <w:rsid w:val="00F278C7"/>
    <w:rsid w:val="00F27C15"/>
    <w:rsid w:val="00F30B4E"/>
    <w:rsid w:val="00F30C8A"/>
    <w:rsid w:val="00F31EA4"/>
    <w:rsid w:val="00F331F2"/>
    <w:rsid w:val="00F358B9"/>
    <w:rsid w:val="00F3712A"/>
    <w:rsid w:val="00F37660"/>
    <w:rsid w:val="00F41061"/>
    <w:rsid w:val="00F4161D"/>
    <w:rsid w:val="00F41FFB"/>
    <w:rsid w:val="00F4377E"/>
    <w:rsid w:val="00F438EF"/>
    <w:rsid w:val="00F44910"/>
    <w:rsid w:val="00F44AC1"/>
    <w:rsid w:val="00F44CF6"/>
    <w:rsid w:val="00F44F9D"/>
    <w:rsid w:val="00F455A4"/>
    <w:rsid w:val="00F4592F"/>
    <w:rsid w:val="00F45EEB"/>
    <w:rsid w:val="00F46557"/>
    <w:rsid w:val="00F46966"/>
    <w:rsid w:val="00F46EBF"/>
    <w:rsid w:val="00F478BE"/>
    <w:rsid w:val="00F5040F"/>
    <w:rsid w:val="00F53ACF"/>
    <w:rsid w:val="00F53B69"/>
    <w:rsid w:val="00F53EE7"/>
    <w:rsid w:val="00F54047"/>
    <w:rsid w:val="00F544C5"/>
    <w:rsid w:val="00F54D5B"/>
    <w:rsid w:val="00F54FB0"/>
    <w:rsid w:val="00F55A70"/>
    <w:rsid w:val="00F55F01"/>
    <w:rsid w:val="00F56C01"/>
    <w:rsid w:val="00F57383"/>
    <w:rsid w:val="00F61421"/>
    <w:rsid w:val="00F61568"/>
    <w:rsid w:val="00F61B9C"/>
    <w:rsid w:val="00F62BD5"/>
    <w:rsid w:val="00F63011"/>
    <w:rsid w:val="00F630D4"/>
    <w:rsid w:val="00F63C99"/>
    <w:rsid w:val="00F6459C"/>
    <w:rsid w:val="00F649A1"/>
    <w:rsid w:val="00F65707"/>
    <w:rsid w:val="00F658FE"/>
    <w:rsid w:val="00F66179"/>
    <w:rsid w:val="00F67482"/>
    <w:rsid w:val="00F6767A"/>
    <w:rsid w:val="00F701F7"/>
    <w:rsid w:val="00F709A5"/>
    <w:rsid w:val="00F70FE5"/>
    <w:rsid w:val="00F71A72"/>
    <w:rsid w:val="00F71C3E"/>
    <w:rsid w:val="00F72684"/>
    <w:rsid w:val="00F729A9"/>
    <w:rsid w:val="00F72DF4"/>
    <w:rsid w:val="00F73788"/>
    <w:rsid w:val="00F73836"/>
    <w:rsid w:val="00F73B85"/>
    <w:rsid w:val="00F74B1A"/>
    <w:rsid w:val="00F76369"/>
    <w:rsid w:val="00F766CA"/>
    <w:rsid w:val="00F76C48"/>
    <w:rsid w:val="00F7734A"/>
    <w:rsid w:val="00F77BCE"/>
    <w:rsid w:val="00F77DF3"/>
    <w:rsid w:val="00F806F3"/>
    <w:rsid w:val="00F80870"/>
    <w:rsid w:val="00F814E5"/>
    <w:rsid w:val="00F82179"/>
    <w:rsid w:val="00F83688"/>
    <w:rsid w:val="00F8378E"/>
    <w:rsid w:val="00F839E6"/>
    <w:rsid w:val="00F8445F"/>
    <w:rsid w:val="00F84B9F"/>
    <w:rsid w:val="00F8514B"/>
    <w:rsid w:val="00F85213"/>
    <w:rsid w:val="00F85253"/>
    <w:rsid w:val="00F85652"/>
    <w:rsid w:val="00F857F7"/>
    <w:rsid w:val="00F864DF"/>
    <w:rsid w:val="00F868AB"/>
    <w:rsid w:val="00F86DE2"/>
    <w:rsid w:val="00F86F71"/>
    <w:rsid w:val="00F87CFC"/>
    <w:rsid w:val="00F90A5F"/>
    <w:rsid w:val="00F90F43"/>
    <w:rsid w:val="00F9134C"/>
    <w:rsid w:val="00F9353E"/>
    <w:rsid w:val="00F946E8"/>
    <w:rsid w:val="00F94E06"/>
    <w:rsid w:val="00F95007"/>
    <w:rsid w:val="00F95D82"/>
    <w:rsid w:val="00F9601B"/>
    <w:rsid w:val="00F9757C"/>
    <w:rsid w:val="00F97953"/>
    <w:rsid w:val="00F97D08"/>
    <w:rsid w:val="00F97E73"/>
    <w:rsid w:val="00F97EAA"/>
    <w:rsid w:val="00FA0183"/>
    <w:rsid w:val="00FA07BB"/>
    <w:rsid w:val="00FA09E9"/>
    <w:rsid w:val="00FA16C5"/>
    <w:rsid w:val="00FA1F44"/>
    <w:rsid w:val="00FA1F47"/>
    <w:rsid w:val="00FA2785"/>
    <w:rsid w:val="00FA329B"/>
    <w:rsid w:val="00FA351D"/>
    <w:rsid w:val="00FA43B8"/>
    <w:rsid w:val="00FA4B57"/>
    <w:rsid w:val="00FA687A"/>
    <w:rsid w:val="00FA75C3"/>
    <w:rsid w:val="00FA7AEE"/>
    <w:rsid w:val="00FB0106"/>
    <w:rsid w:val="00FB10D6"/>
    <w:rsid w:val="00FB1A90"/>
    <w:rsid w:val="00FB231B"/>
    <w:rsid w:val="00FB2B51"/>
    <w:rsid w:val="00FB2DBD"/>
    <w:rsid w:val="00FB326C"/>
    <w:rsid w:val="00FB32E0"/>
    <w:rsid w:val="00FB3B87"/>
    <w:rsid w:val="00FB4BED"/>
    <w:rsid w:val="00FB5AF5"/>
    <w:rsid w:val="00FB710F"/>
    <w:rsid w:val="00FB7CB0"/>
    <w:rsid w:val="00FC01DA"/>
    <w:rsid w:val="00FC0E18"/>
    <w:rsid w:val="00FC1138"/>
    <w:rsid w:val="00FC1305"/>
    <w:rsid w:val="00FC249A"/>
    <w:rsid w:val="00FC2661"/>
    <w:rsid w:val="00FC2671"/>
    <w:rsid w:val="00FC2D68"/>
    <w:rsid w:val="00FC2FEA"/>
    <w:rsid w:val="00FC3488"/>
    <w:rsid w:val="00FC3D94"/>
    <w:rsid w:val="00FC4C83"/>
    <w:rsid w:val="00FC5030"/>
    <w:rsid w:val="00FC673B"/>
    <w:rsid w:val="00FC77CA"/>
    <w:rsid w:val="00FC7BAC"/>
    <w:rsid w:val="00FD1884"/>
    <w:rsid w:val="00FD258B"/>
    <w:rsid w:val="00FD2698"/>
    <w:rsid w:val="00FD2963"/>
    <w:rsid w:val="00FD2A08"/>
    <w:rsid w:val="00FD2EB6"/>
    <w:rsid w:val="00FD5073"/>
    <w:rsid w:val="00FD515C"/>
    <w:rsid w:val="00FD5393"/>
    <w:rsid w:val="00FD539A"/>
    <w:rsid w:val="00FD53E3"/>
    <w:rsid w:val="00FD591A"/>
    <w:rsid w:val="00FD662A"/>
    <w:rsid w:val="00FD6A46"/>
    <w:rsid w:val="00FD7889"/>
    <w:rsid w:val="00FD7FC5"/>
    <w:rsid w:val="00FE21D8"/>
    <w:rsid w:val="00FE23D6"/>
    <w:rsid w:val="00FE2A08"/>
    <w:rsid w:val="00FE44A3"/>
    <w:rsid w:val="00FE58F6"/>
    <w:rsid w:val="00FE64F3"/>
    <w:rsid w:val="00FE6F38"/>
    <w:rsid w:val="00FE7928"/>
    <w:rsid w:val="00FF0283"/>
    <w:rsid w:val="00FF0348"/>
    <w:rsid w:val="00FF14D5"/>
    <w:rsid w:val="00FF26AB"/>
    <w:rsid w:val="00FF2CDE"/>
    <w:rsid w:val="00FF3D72"/>
    <w:rsid w:val="00FF5233"/>
    <w:rsid w:val="00FF53F6"/>
    <w:rsid w:val="00FF6357"/>
    <w:rsid w:val="00FF6650"/>
    <w:rsid w:val="00FF7B50"/>
    <w:rsid w:val="0140F9C5"/>
    <w:rsid w:val="01709BBB"/>
    <w:rsid w:val="024EF19C"/>
    <w:rsid w:val="02A164BC"/>
    <w:rsid w:val="02DB8245"/>
    <w:rsid w:val="03366BDC"/>
    <w:rsid w:val="0347BDB6"/>
    <w:rsid w:val="03EAC1FD"/>
    <w:rsid w:val="03F51D7B"/>
    <w:rsid w:val="04091EAA"/>
    <w:rsid w:val="04B2B115"/>
    <w:rsid w:val="04D9EFEC"/>
    <w:rsid w:val="0590EDDC"/>
    <w:rsid w:val="05AEFB8D"/>
    <w:rsid w:val="05DAFABD"/>
    <w:rsid w:val="05FAFE39"/>
    <w:rsid w:val="06787C56"/>
    <w:rsid w:val="06933E50"/>
    <w:rsid w:val="070A768B"/>
    <w:rsid w:val="0784D562"/>
    <w:rsid w:val="07C1B854"/>
    <w:rsid w:val="07F8455E"/>
    <w:rsid w:val="080D4D7F"/>
    <w:rsid w:val="08320041"/>
    <w:rsid w:val="087D7361"/>
    <w:rsid w:val="089565D5"/>
    <w:rsid w:val="08DF4808"/>
    <w:rsid w:val="0917060C"/>
    <w:rsid w:val="098976A4"/>
    <w:rsid w:val="098F816B"/>
    <w:rsid w:val="09C61A8C"/>
    <w:rsid w:val="09E70233"/>
    <w:rsid w:val="0A7B1869"/>
    <w:rsid w:val="0AAC76A1"/>
    <w:rsid w:val="0AAF2089"/>
    <w:rsid w:val="0B5DEFC2"/>
    <w:rsid w:val="0C245AEB"/>
    <w:rsid w:val="0C4908FD"/>
    <w:rsid w:val="0C825EC5"/>
    <w:rsid w:val="0C8C7358"/>
    <w:rsid w:val="0D05AD4F"/>
    <w:rsid w:val="0E0B1486"/>
    <w:rsid w:val="0E0D0CCD"/>
    <w:rsid w:val="0EDFFA8B"/>
    <w:rsid w:val="0EE693EC"/>
    <w:rsid w:val="0F4B0C3D"/>
    <w:rsid w:val="0F66BF67"/>
    <w:rsid w:val="0FFE2E4E"/>
    <w:rsid w:val="1062B683"/>
    <w:rsid w:val="10A9564D"/>
    <w:rsid w:val="111266C9"/>
    <w:rsid w:val="121F419F"/>
    <w:rsid w:val="12FF0A28"/>
    <w:rsid w:val="130B8898"/>
    <w:rsid w:val="13394174"/>
    <w:rsid w:val="134E5B1D"/>
    <w:rsid w:val="13708A46"/>
    <w:rsid w:val="13D567D5"/>
    <w:rsid w:val="1449BD09"/>
    <w:rsid w:val="147F43DC"/>
    <w:rsid w:val="14C274BF"/>
    <w:rsid w:val="150F29C9"/>
    <w:rsid w:val="1611B467"/>
    <w:rsid w:val="167242F3"/>
    <w:rsid w:val="171D9C2A"/>
    <w:rsid w:val="175AEE8F"/>
    <w:rsid w:val="177E880C"/>
    <w:rsid w:val="1783F650"/>
    <w:rsid w:val="17FD6BAD"/>
    <w:rsid w:val="180B4309"/>
    <w:rsid w:val="1821A0E5"/>
    <w:rsid w:val="184CAE92"/>
    <w:rsid w:val="1887409F"/>
    <w:rsid w:val="1A57FD06"/>
    <w:rsid w:val="1AEAA064"/>
    <w:rsid w:val="1B202144"/>
    <w:rsid w:val="1B295290"/>
    <w:rsid w:val="1B44B706"/>
    <w:rsid w:val="1B8B0DEA"/>
    <w:rsid w:val="1B947E7B"/>
    <w:rsid w:val="1C135348"/>
    <w:rsid w:val="1C6992AE"/>
    <w:rsid w:val="1CBC4680"/>
    <w:rsid w:val="1D025422"/>
    <w:rsid w:val="1D030ED7"/>
    <w:rsid w:val="1E13B5C2"/>
    <w:rsid w:val="1E26B7F2"/>
    <w:rsid w:val="1E28CDAF"/>
    <w:rsid w:val="1E62555F"/>
    <w:rsid w:val="1E8262A3"/>
    <w:rsid w:val="1EB686A4"/>
    <w:rsid w:val="1ECF187E"/>
    <w:rsid w:val="1F33681A"/>
    <w:rsid w:val="1F5AEA37"/>
    <w:rsid w:val="201E3304"/>
    <w:rsid w:val="20375B38"/>
    <w:rsid w:val="203F00B2"/>
    <w:rsid w:val="204DF64F"/>
    <w:rsid w:val="21A6FB81"/>
    <w:rsid w:val="21B1F5C8"/>
    <w:rsid w:val="21B47B68"/>
    <w:rsid w:val="2393214C"/>
    <w:rsid w:val="23BAC77A"/>
    <w:rsid w:val="24461E91"/>
    <w:rsid w:val="244AB25C"/>
    <w:rsid w:val="2509DFBB"/>
    <w:rsid w:val="25431F26"/>
    <w:rsid w:val="25505B2B"/>
    <w:rsid w:val="2615BE9B"/>
    <w:rsid w:val="2641267E"/>
    <w:rsid w:val="26AD4B09"/>
    <w:rsid w:val="26AE84E2"/>
    <w:rsid w:val="271C6909"/>
    <w:rsid w:val="2770E846"/>
    <w:rsid w:val="279B3E65"/>
    <w:rsid w:val="279FDC91"/>
    <w:rsid w:val="27B18EFC"/>
    <w:rsid w:val="27B37E46"/>
    <w:rsid w:val="27DD654F"/>
    <w:rsid w:val="283B8DED"/>
    <w:rsid w:val="29362F3E"/>
    <w:rsid w:val="29ACE1DF"/>
    <w:rsid w:val="29D5E7E7"/>
    <w:rsid w:val="29F3DA8B"/>
    <w:rsid w:val="2AE89866"/>
    <w:rsid w:val="2AE92FBE"/>
    <w:rsid w:val="2B3DDC62"/>
    <w:rsid w:val="2BD9A9E2"/>
    <w:rsid w:val="2C5FE921"/>
    <w:rsid w:val="2CA22E20"/>
    <w:rsid w:val="2CC054E4"/>
    <w:rsid w:val="2E106B35"/>
    <w:rsid w:val="2E3781D2"/>
    <w:rsid w:val="2E576DBF"/>
    <w:rsid w:val="2EB99B55"/>
    <w:rsid w:val="2F2FCB59"/>
    <w:rsid w:val="2F5B4795"/>
    <w:rsid w:val="2F5B7D07"/>
    <w:rsid w:val="30D48C03"/>
    <w:rsid w:val="30EBE81B"/>
    <w:rsid w:val="310BDDC0"/>
    <w:rsid w:val="313E8CD0"/>
    <w:rsid w:val="3150723E"/>
    <w:rsid w:val="3163B077"/>
    <w:rsid w:val="316B40AA"/>
    <w:rsid w:val="31A40509"/>
    <w:rsid w:val="31F9B004"/>
    <w:rsid w:val="322101EB"/>
    <w:rsid w:val="323DCA4C"/>
    <w:rsid w:val="325C0BEA"/>
    <w:rsid w:val="3281E09C"/>
    <w:rsid w:val="32CDF0DC"/>
    <w:rsid w:val="32E343AF"/>
    <w:rsid w:val="32FE8038"/>
    <w:rsid w:val="34193D36"/>
    <w:rsid w:val="345AA503"/>
    <w:rsid w:val="3468F789"/>
    <w:rsid w:val="34C2CE0E"/>
    <w:rsid w:val="35F0E24D"/>
    <w:rsid w:val="3950EC4C"/>
    <w:rsid w:val="3A917AE3"/>
    <w:rsid w:val="3AB9BFBF"/>
    <w:rsid w:val="3B108FAB"/>
    <w:rsid w:val="3B4E1BBD"/>
    <w:rsid w:val="3B702A1C"/>
    <w:rsid w:val="3C47C31F"/>
    <w:rsid w:val="3C742823"/>
    <w:rsid w:val="3CAB7737"/>
    <w:rsid w:val="3CB6F39D"/>
    <w:rsid w:val="3D152EC4"/>
    <w:rsid w:val="3D5401CE"/>
    <w:rsid w:val="3D75BE7F"/>
    <w:rsid w:val="3DE2CBD5"/>
    <w:rsid w:val="3E0E2278"/>
    <w:rsid w:val="3E905A35"/>
    <w:rsid w:val="3EB9366C"/>
    <w:rsid w:val="3EC487E4"/>
    <w:rsid w:val="4040E1D7"/>
    <w:rsid w:val="404404E2"/>
    <w:rsid w:val="406B0201"/>
    <w:rsid w:val="408E3C65"/>
    <w:rsid w:val="410AE3F9"/>
    <w:rsid w:val="4111065B"/>
    <w:rsid w:val="412798CA"/>
    <w:rsid w:val="41462A16"/>
    <w:rsid w:val="415F5273"/>
    <w:rsid w:val="42367F20"/>
    <w:rsid w:val="42A35ED7"/>
    <w:rsid w:val="42E1FA77"/>
    <w:rsid w:val="431379F2"/>
    <w:rsid w:val="433F4F87"/>
    <w:rsid w:val="434BCFFC"/>
    <w:rsid w:val="43CD5717"/>
    <w:rsid w:val="4580D064"/>
    <w:rsid w:val="458BB1D4"/>
    <w:rsid w:val="46199B39"/>
    <w:rsid w:val="4695EDF2"/>
    <w:rsid w:val="46B7E52E"/>
    <w:rsid w:val="471CA0C5"/>
    <w:rsid w:val="47857723"/>
    <w:rsid w:val="47D2E9A5"/>
    <w:rsid w:val="480A899D"/>
    <w:rsid w:val="482059AE"/>
    <w:rsid w:val="48BD47A0"/>
    <w:rsid w:val="48EC6E84"/>
    <w:rsid w:val="496CFEF8"/>
    <w:rsid w:val="499A4E40"/>
    <w:rsid w:val="49F26B0B"/>
    <w:rsid w:val="4A10DB48"/>
    <w:rsid w:val="4AAEE713"/>
    <w:rsid w:val="4B8E3B6C"/>
    <w:rsid w:val="4BDF282E"/>
    <w:rsid w:val="4C204FA2"/>
    <w:rsid w:val="4C300FE5"/>
    <w:rsid w:val="4C98AA80"/>
    <w:rsid w:val="4D84C083"/>
    <w:rsid w:val="4E27F9F3"/>
    <w:rsid w:val="4E475D6E"/>
    <w:rsid w:val="4ED8014A"/>
    <w:rsid w:val="4EF5F885"/>
    <w:rsid w:val="4FA7561D"/>
    <w:rsid w:val="4FB8EE8B"/>
    <w:rsid w:val="4FCCE805"/>
    <w:rsid w:val="503D20C7"/>
    <w:rsid w:val="505D7F8C"/>
    <w:rsid w:val="509A10F0"/>
    <w:rsid w:val="514A0687"/>
    <w:rsid w:val="518CAE18"/>
    <w:rsid w:val="51F428EE"/>
    <w:rsid w:val="526BDE9C"/>
    <w:rsid w:val="5272B539"/>
    <w:rsid w:val="52F52A16"/>
    <w:rsid w:val="532A9F6C"/>
    <w:rsid w:val="544A71B7"/>
    <w:rsid w:val="549BDC28"/>
    <w:rsid w:val="550EA5E2"/>
    <w:rsid w:val="554AFC02"/>
    <w:rsid w:val="55A11E0E"/>
    <w:rsid w:val="564D183E"/>
    <w:rsid w:val="568A0A1F"/>
    <w:rsid w:val="56B5B2D9"/>
    <w:rsid w:val="56B92E63"/>
    <w:rsid w:val="57827910"/>
    <w:rsid w:val="57B72D5F"/>
    <w:rsid w:val="584EF510"/>
    <w:rsid w:val="5903FC70"/>
    <w:rsid w:val="5910787C"/>
    <w:rsid w:val="596B5969"/>
    <w:rsid w:val="5A592A7A"/>
    <w:rsid w:val="5BF6F319"/>
    <w:rsid w:val="5C0D6DB2"/>
    <w:rsid w:val="5C1BBF83"/>
    <w:rsid w:val="5CF54F1C"/>
    <w:rsid w:val="5D0E7363"/>
    <w:rsid w:val="5D1B0249"/>
    <w:rsid w:val="5D4482F1"/>
    <w:rsid w:val="5D799B1D"/>
    <w:rsid w:val="5D9CAAFF"/>
    <w:rsid w:val="5F5E7DC3"/>
    <w:rsid w:val="5F99A8F3"/>
    <w:rsid w:val="5FD76C87"/>
    <w:rsid w:val="610841CB"/>
    <w:rsid w:val="6171E57C"/>
    <w:rsid w:val="61B4416B"/>
    <w:rsid w:val="62FCAC5D"/>
    <w:rsid w:val="62FED77C"/>
    <w:rsid w:val="633D7CAA"/>
    <w:rsid w:val="64DBF574"/>
    <w:rsid w:val="65213727"/>
    <w:rsid w:val="652DD135"/>
    <w:rsid w:val="653E0CF3"/>
    <w:rsid w:val="662C2890"/>
    <w:rsid w:val="66313747"/>
    <w:rsid w:val="66393F3B"/>
    <w:rsid w:val="663D5625"/>
    <w:rsid w:val="66D747FA"/>
    <w:rsid w:val="66ECD1B9"/>
    <w:rsid w:val="671DA84D"/>
    <w:rsid w:val="67FA86CD"/>
    <w:rsid w:val="6805440D"/>
    <w:rsid w:val="683621D8"/>
    <w:rsid w:val="689A82CB"/>
    <w:rsid w:val="69609E5B"/>
    <w:rsid w:val="696318D7"/>
    <w:rsid w:val="69EF67FF"/>
    <w:rsid w:val="6A118669"/>
    <w:rsid w:val="6A54C53D"/>
    <w:rsid w:val="6A7A31D9"/>
    <w:rsid w:val="6AB4A3CC"/>
    <w:rsid w:val="6ACFE36E"/>
    <w:rsid w:val="6B3E5BF5"/>
    <w:rsid w:val="6B866D49"/>
    <w:rsid w:val="6BDF666E"/>
    <w:rsid w:val="6BF0E307"/>
    <w:rsid w:val="6BFBDC0C"/>
    <w:rsid w:val="6C155436"/>
    <w:rsid w:val="6CDD3538"/>
    <w:rsid w:val="6D6C1A49"/>
    <w:rsid w:val="6DD01774"/>
    <w:rsid w:val="6EE0E8EB"/>
    <w:rsid w:val="70177FE2"/>
    <w:rsid w:val="701C6B17"/>
    <w:rsid w:val="710B0CF3"/>
    <w:rsid w:val="7120238A"/>
    <w:rsid w:val="719A2859"/>
    <w:rsid w:val="719AE8C3"/>
    <w:rsid w:val="72300EAC"/>
    <w:rsid w:val="726A795E"/>
    <w:rsid w:val="72B0E942"/>
    <w:rsid w:val="736558BE"/>
    <w:rsid w:val="736A34DC"/>
    <w:rsid w:val="73B2E5CF"/>
    <w:rsid w:val="73BBA94E"/>
    <w:rsid w:val="73C20815"/>
    <w:rsid w:val="73DEF5F8"/>
    <w:rsid w:val="742C9CB4"/>
    <w:rsid w:val="7440D02C"/>
    <w:rsid w:val="745AEB50"/>
    <w:rsid w:val="74EE477E"/>
    <w:rsid w:val="751C663D"/>
    <w:rsid w:val="75360355"/>
    <w:rsid w:val="7640099D"/>
    <w:rsid w:val="771DCDAE"/>
    <w:rsid w:val="778FED65"/>
    <w:rsid w:val="77C2F783"/>
    <w:rsid w:val="78242DC3"/>
    <w:rsid w:val="784D8235"/>
    <w:rsid w:val="785BFE32"/>
    <w:rsid w:val="78DA5F14"/>
    <w:rsid w:val="78F11BF2"/>
    <w:rsid w:val="79AAFF9F"/>
    <w:rsid w:val="7A545DE1"/>
    <w:rsid w:val="7A61D0B7"/>
    <w:rsid w:val="7A98D331"/>
    <w:rsid w:val="7AC5E1B3"/>
    <w:rsid w:val="7B16FF1B"/>
    <w:rsid w:val="7B3C34F5"/>
    <w:rsid w:val="7B605217"/>
    <w:rsid w:val="7BF7A37D"/>
    <w:rsid w:val="7C0333F2"/>
    <w:rsid w:val="7C100798"/>
    <w:rsid w:val="7C4BE211"/>
    <w:rsid w:val="7D332C7A"/>
    <w:rsid w:val="7D8E55AA"/>
    <w:rsid w:val="7D9098FD"/>
    <w:rsid w:val="7DF21058"/>
    <w:rsid w:val="7E6DE64E"/>
    <w:rsid w:val="7E6F121C"/>
    <w:rsid w:val="7EE0795B"/>
    <w:rsid w:val="7F21AC57"/>
    <w:rsid w:val="7F476A24"/>
    <w:rsid w:val="7F7F2B4A"/>
    <w:rsid w:val="7FE3404E"/>
  </w:rsids>
  <m:mathPr>
    <m:mathFont m:val="Cambria Math"/>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9676FD7-5F9B-46B0-95D2-F2892532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106"/>
    <w:rPr>
      <w:sz w:val="24"/>
      <w:szCs w:val="24"/>
      <w:lang w:eastAsia="en-US"/>
    </w:rPr>
  </w:style>
  <w:style w:type="paragraph" w:styleId="Heading1">
    <w:name w:val="heading 1"/>
    <w:aliases w:val="tučné 14"/>
    <w:basedOn w:val="Normal"/>
    <w:next w:val="Normal"/>
    <w:qFormat/>
    <w:rsid w:val="00E24C56"/>
    <w:pPr>
      <w:keepNext/>
      <w:numPr>
        <w:numId w:val="10"/>
      </w:numPr>
      <w:tabs>
        <w:tab w:val="left" w:pos="567"/>
      </w:tabs>
      <w:overflowPunct w:val="0"/>
      <w:autoSpaceDE w:val="0"/>
      <w:autoSpaceDN w:val="0"/>
      <w:adjustRightInd w:val="0"/>
      <w:spacing w:before="360" w:after="60"/>
      <w:jc w:val="both"/>
      <w:textAlignment w:val="baseline"/>
      <w:outlineLvl w:val="0"/>
    </w:pPr>
    <w:rPr>
      <w:rFonts w:ascii="Arial" w:hAnsi="Arial"/>
      <w:b/>
      <w:kern w:val="28"/>
      <w:sz w:val="28"/>
      <w:szCs w:val="20"/>
      <w:lang w:eastAsia="cs-CZ"/>
    </w:rPr>
  </w:style>
  <w:style w:type="paragraph" w:styleId="Heading9">
    <w:name w:val="heading 9"/>
    <w:basedOn w:val="Normal"/>
    <w:next w:val="Normal"/>
    <w:link w:val="Nadpis9Char"/>
    <w:semiHidden/>
    <w:unhideWhenUsed/>
    <w:qFormat/>
    <w:rsid w:val="002C31FE"/>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ZkladntextChar"/>
    <w:pPr>
      <w:jc w:val="both"/>
    </w:pPr>
    <w:rPr>
      <w:rFonts w:ascii="Arial" w:hAnsi="Arial" w:cs="Arial"/>
      <w:lang w:eastAsia="cs-CZ"/>
    </w:rPr>
  </w:style>
  <w:style w:type="paragraph" w:styleId="Footer">
    <w:name w:val="footer"/>
    <w:basedOn w:val="Normal"/>
    <w:link w:val="ZpatChar"/>
    <w:pPr>
      <w:tabs>
        <w:tab w:val="center" w:pos="4536"/>
        <w:tab w:val="right" w:pos="9072"/>
      </w:tabs>
    </w:pPr>
    <w:rPr>
      <w:lang w:eastAsia="cs-CZ"/>
    </w:rPr>
  </w:style>
  <w:style w:type="character" w:styleId="PageNumber">
    <w:name w:val="page number"/>
    <w:basedOn w:val="DefaultParagraphFont"/>
  </w:style>
  <w:style w:type="character" w:styleId="FootnoteReference">
    <w:name w:val="footnote reference"/>
    <w:uiPriority w:val="99"/>
    <w:rPr>
      <w:vertAlign w:val="superscript"/>
    </w:rPr>
  </w:style>
  <w:style w:type="paragraph" w:styleId="FootnoteText">
    <w:name w:val="footnote text"/>
    <w:basedOn w:val="Normal"/>
    <w:link w:val="TextpoznpodarouChar"/>
    <w:uiPriority w:val="99"/>
    <w:pPr>
      <w:tabs>
        <w:tab w:val="left" w:pos="851"/>
      </w:tabs>
      <w:ind w:left="284" w:hanging="284"/>
      <w:jc w:val="both"/>
    </w:pPr>
    <w:rPr>
      <w:sz w:val="20"/>
      <w:szCs w:val="20"/>
      <w:lang w:eastAsia="cs-CZ"/>
    </w:rPr>
  </w:style>
  <w:style w:type="paragraph" w:customStyle="1" w:styleId="Text1">
    <w:name w:val="Text 1"/>
    <w:basedOn w:val="Normal"/>
    <w:pPr>
      <w:tabs>
        <w:tab w:val="left" w:pos="851"/>
        <w:tab w:val="left" w:pos="1418"/>
      </w:tabs>
      <w:spacing w:before="120" w:after="120"/>
      <w:ind w:left="851"/>
      <w:jc w:val="both"/>
    </w:pPr>
    <w:rPr>
      <w:szCs w:val="20"/>
      <w:lang w:eastAsia="cs-CZ"/>
    </w:rPr>
  </w:style>
  <w:style w:type="paragraph" w:styleId="Header">
    <w:name w:val="header"/>
    <w:basedOn w:val="Normal"/>
    <w:pPr>
      <w:tabs>
        <w:tab w:val="center" w:pos="4536"/>
        <w:tab w:val="right" w:pos="9072"/>
      </w:tabs>
    </w:pPr>
    <w:rPr>
      <w:lang w:eastAsia="cs-CZ"/>
    </w:rPr>
  </w:style>
  <w:style w:type="character" w:styleId="CommentReference">
    <w:name w:val="annotation reference"/>
    <w:uiPriority w:val="99"/>
    <w:semiHidden/>
    <w:rPr>
      <w:sz w:val="16"/>
      <w:szCs w:val="16"/>
    </w:rPr>
  </w:style>
  <w:style w:type="paragraph" w:styleId="CommentText">
    <w:name w:val="annotation text"/>
    <w:basedOn w:val="Normal"/>
    <w:link w:val="TextkomenteChar"/>
    <w:semiHidden/>
    <w:rPr>
      <w:sz w:val="20"/>
      <w:szCs w:val="20"/>
      <w:lang w:eastAsia="cs-CZ"/>
    </w:rPr>
  </w:style>
  <w:style w:type="character" w:customStyle="1" w:styleId="CharChar2">
    <w:name w:val="Char Char2"/>
    <w:basedOn w:val="DefaultParagraphFont"/>
  </w:style>
  <w:style w:type="paragraph" w:styleId="CommentSubject">
    <w:name w:val="annotation subject"/>
    <w:basedOn w:val="CommentText"/>
    <w:next w:val="CommentText"/>
    <w:rPr>
      <w:b/>
      <w:bCs/>
    </w:rPr>
  </w:style>
  <w:style w:type="character" w:customStyle="1" w:styleId="CharChar1">
    <w:name w:val="Char Char1"/>
    <w:rPr>
      <w:b/>
      <w:bCs/>
    </w:rPr>
  </w:style>
  <w:style w:type="paragraph" w:styleId="BalloonText">
    <w:name w:val="Balloon Text"/>
    <w:basedOn w:val="Normal"/>
    <w:rPr>
      <w:rFonts w:ascii="Tahoma" w:hAnsi="Tahoma" w:cs="Tahoma"/>
      <w:sz w:val="16"/>
      <w:szCs w:val="16"/>
      <w:lang w:eastAsia="cs-CZ"/>
    </w:rPr>
  </w:style>
  <w:style w:type="character" w:customStyle="1" w:styleId="CharChar">
    <w:name w:val="Char Char"/>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paragraph" w:customStyle="1" w:styleId="normalni-odsazeni">
    <w:name w:val="normalni-odsazeni"/>
    <w:basedOn w:val="Normal"/>
    <w:pPr>
      <w:spacing w:before="120"/>
      <w:jc w:val="both"/>
    </w:pPr>
    <w:rPr>
      <w:lang w:eastAsia="cs-CZ"/>
    </w:rPr>
  </w:style>
  <w:style w:type="character" w:customStyle="1" w:styleId="normalni-odsazeniChar">
    <w:name w:val="normalni-odsazeni Char"/>
    <w:rPr>
      <w:sz w:val="24"/>
      <w:szCs w:val="24"/>
      <w:lang w:val="cs-CZ" w:eastAsia="cs-CZ" w:bidi="ar-SA"/>
    </w:rPr>
  </w:style>
  <w:style w:type="paragraph" w:customStyle="1" w:styleId="RRtext">
    <w:name w:val="RR text"/>
    <w:basedOn w:val="Normal"/>
    <w:pPr>
      <w:widowControl w:val="0"/>
      <w:spacing w:after="120" w:line="360" w:lineRule="atLeast"/>
      <w:ind w:firstLine="709"/>
      <w:jc w:val="both"/>
    </w:pPr>
    <w:rPr>
      <w:lang w:eastAsia="cs-CZ"/>
    </w:rPr>
  </w:style>
  <w:style w:type="character" w:customStyle="1" w:styleId="RRtextChar">
    <w:name w:val="RR text Char"/>
    <w:rPr>
      <w:sz w:val="24"/>
      <w:szCs w:val="24"/>
      <w:lang w:val="cs-CZ" w:eastAsia="cs-CZ" w:bidi="ar-SA"/>
    </w:rPr>
  </w:style>
  <w:style w:type="paragraph" w:customStyle="1" w:styleId="Textodstavce">
    <w:name w:val="Text odstavce"/>
    <w:basedOn w:val="Normal"/>
    <w:pPr>
      <w:spacing w:before="120"/>
      <w:jc w:val="both"/>
    </w:pPr>
    <w:rPr>
      <w:lang w:eastAsia="cs-CZ"/>
    </w:rPr>
  </w:style>
  <w:style w:type="character" w:customStyle="1" w:styleId="TextodstavceChar">
    <w:name w:val="Text odstavce Char"/>
    <w:rPr>
      <w:sz w:val="24"/>
      <w:szCs w:val="24"/>
      <w:lang w:val="cs-CZ" w:eastAsia="cs-CZ" w:bidi="ar-SA"/>
    </w:rPr>
  </w:style>
  <w:style w:type="character" w:customStyle="1" w:styleId="LucieChroustov">
    <w:name w:val="Lucie Chroustová"/>
    <w:semiHidden/>
    <w:rsid w:val="0029624E"/>
    <w:rPr>
      <w:rFonts w:ascii="Arial" w:hAnsi="Arial" w:cs="Arial"/>
      <w:color w:val="auto"/>
      <w:sz w:val="20"/>
      <w:szCs w:val="20"/>
    </w:rPr>
  </w:style>
  <w:style w:type="paragraph" w:customStyle="1" w:styleId="Mujnormlniblok">
    <w:name w:val="Mujnormálni blok"/>
    <w:basedOn w:val="Normal"/>
    <w:pPr>
      <w:spacing w:after="120"/>
      <w:jc w:val="both"/>
    </w:pPr>
    <w:rPr>
      <w:lang w:eastAsia="cs-CZ"/>
    </w:rPr>
  </w:style>
  <w:style w:type="paragraph" w:styleId="DocumentMap">
    <w:name w:val="Document Map"/>
    <w:basedOn w:val="Normal"/>
    <w:semiHidden/>
    <w:rsid w:val="00B72110"/>
    <w:pPr>
      <w:shd w:val="clear" w:color="auto" w:fill="000080"/>
    </w:pPr>
    <w:rPr>
      <w:rFonts w:ascii="Tahoma" w:hAnsi="Tahoma" w:cs="Tahoma"/>
      <w:sz w:val="20"/>
      <w:szCs w:val="20"/>
    </w:rPr>
  </w:style>
  <w:style w:type="paragraph" w:customStyle="1" w:styleId="normalodsazene">
    <w:name w:val="normalodsazene"/>
    <w:basedOn w:val="Normal"/>
    <w:link w:val="normalodsazeneChar2"/>
    <w:rsid w:val="001A6CEF"/>
    <w:pPr>
      <w:tabs>
        <w:tab w:val="left" w:pos="709"/>
      </w:tabs>
      <w:spacing w:before="60"/>
      <w:ind w:left="709" w:hanging="709"/>
      <w:jc w:val="both"/>
    </w:pPr>
    <w:rPr>
      <w:rFonts w:ascii="Arial" w:hAnsi="Arial"/>
      <w:sz w:val="22"/>
      <w:lang w:eastAsia="cs-CZ"/>
    </w:rPr>
  </w:style>
  <w:style w:type="character" w:customStyle="1" w:styleId="normalodsazeneChar2">
    <w:name w:val="normalodsazene Char2"/>
    <w:link w:val="normalodsazene"/>
    <w:rsid w:val="001A6CEF"/>
    <w:rPr>
      <w:rFonts w:ascii="Arial" w:hAnsi="Arial"/>
      <w:sz w:val="22"/>
      <w:szCs w:val="24"/>
      <w:lang w:val="cs-CZ" w:eastAsia="cs-CZ" w:bidi="ar-SA"/>
    </w:rPr>
  </w:style>
  <w:style w:type="character" w:customStyle="1" w:styleId="StylnormalodsazeneChar">
    <w:name w:val="Styl normalodsazene + Char"/>
    <w:rsid w:val="001A6CEF"/>
    <w:rPr>
      <w:rFonts w:ascii="Arial" w:hAnsi="Arial"/>
      <w:noProof w:val="0"/>
      <w:kern w:val="1"/>
      <w:sz w:val="22"/>
      <w:szCs w:val="24"/>
      <w:lang w:val="cs-CZ" w:eastAsia="cs-CZ" w:bidi="ar-SA"/>
    </w:rPr>
  </w:style>
  <w:style w:type="paragraph" w:customStyle="1" w:styleId="vcodsazen">
    <w:name w:val="víc odsazené"/>
    <w:basedOn w:val="Normal"/>
    <w:link w:val="vcodsazenChar"/>
    <w:rsid w:val="001A6CEF"/>
    <w:pPr>
      <w:tabs>
        <w:tab w:val="left" w:pos="567"/>
      </w:tabs>
      <w:overflowPunct w:val="0"/>
      <w:autoSpaceDE w:val="0"/>
      <w:autoSpaceDN w:val="0"/>
      <w:adjustRightInd w:val="0"/>
      <w:spacing w:before="60"/>
      <w:ind w:left="993" w:hanging="284"/>
      <w:jc w:val="both"/>
      <w:textAlignment w:val="baseline"/>
    </w:pPr>
    <w:rPr>
      <w:rFonts w:ascii="Arial" w:hAnsi="Arial"/>
      <w:sz w:val="22"/>
      <w:szCs w:val="20"/>
      <w:lang w:eastAsia="cs-CZ"/>
    </w:rPr>
  </w:style>
  <w:style w:type="character" w:customStyle="1" w:styleId="vcodsazenChar">
    <w:name w:val="víc odsazené Char"/>
    <w:link w:val="vcodsazen"/>
    <w:rsid w:val="001A6CEF"/>
    <w:rPr>
      <w:rFonts w:ascii="Arial" w:hAnsi="Arial"/>
      <w:sz w:val="22"/>
      <w:lang w:val="cs-CZ" w:eastAsia="cs-CZ" w:bidi="ar-SA"/>
    </w:rPr>
  </w:style>
  <w:style w:type="paragraph" w:customStyle="1" w:styleId="Odsazenvc">
    <w:name w:val="Odsazený víc"/>
    <w:basedOn w:val="Normal"/>
    <w:rsid w:val="001A6CEF"/>
    <w:pPr>
      <w:tabs>
        <w:tab w:val="left" w:pos="567"/>
      </w:tabs>
      <w:spacing w:after="40"/>
      <w:ind w:left="2160" w:hanging="720"/>
      <w:jc w:val="both"/>
    </w:pPr>
    <w:rPr>
      <w:rFonts w:ascii="Arial" w:hAnsi="Arial"/>
      <w:sz w:val="20"/>
      <w:lang w:eastAsia="cs-CZ"/>
    </w:rPr>
  </w:style>
  <w:style w:type="character" w:styleId="Hyperlink">
    <w:name w:val="Hyperlink"/>
    <w:uiPriority w:val="99"/>
    <w:rsid w:val="00C5124B"/>
    <w:rPr>
      <w:color w:val="0000FF"/>
      <w:u w:val="single"/>
    </w:rPr>
  </w:style>
  <w:style w:type="paragraph" w:customStyle="1" w:styleId="NormlnsWWW">
    <w:name w:val="Normální (síť WWW)"/>
    <w:basedOn w:val="Normal"/>
    <w:rsid w:val="00D01C67"/>
    <w:pPr>
      <w:spacing w:before="100" w:beforeAutospacing="1" w:after="100" w:afterAutospacing="1"/>
    </w:pPr>
    <w:rPr>
      <w:lang w:eastAsia="cs-CZ"/>
    </w:rPr>
  </w:style>
  <w:style w:type="character" w:customStyle="1" w:styleId="Hypertextovodkaz1">
    <w:name w:val="Hypertextový odkaz1"/>
    <w:rsid w:val="00D01C67"/>
    <w:rPr>
      <w:color w:val="0000FF"/>
      <w:u w:val="single"/>
    </w:rPr>
  </w:style>
  <w:style w:type="paragraph" w:styleId="NormalWeb">
    <w:name w:val="Normal (Web)"/>
    <w:basedOn w:val="Normal"/>
    <w:uiPriority w:val="99"/>
    <w:rsid w:val="00736C2C"/>
    <w:pPr>
      <w:spacing w:before="100" w:beforeAutospacing="1" w:after="100" w:afterAutospacing="1"/>
    </w:pPr>
    <w:rPr>
      <w:lang w:eastAsia="cs-CZ"/>
    </w:rPr>
  </w:style>
  <w:style w:type="character" w:styleId="Strong">
    <w:name w:val="Strong"/>
    <w:qFormat/>
    <w:rsid w:val="00C77B36"/>
    <w:rPr>
      <w:b/>
      <w:bCs/>
    </w:rPr>
  </w:style>
  <w:style w:type="paragraph" w:customStyle="1" w:styleId="CharChar6">
    <w:name w:val="Char Char6"/>
    <w:basedOn w:val="Normal"/>
    <w:rsid w:val="001922E8"/>
    <w:pPr>
      <w:spacing w:after="160" w:line="240" w:lineRule="exact"/>
    </w:pPr>
    <w:rPr>
      <w:rFonts w:ascii="Tahoma" w:hAnsi="Tahoma"/>
      <w:sz w:val="20"/>
      <w:szCs w:val="20"/>
      <w:lang w:val="en-US"/>
    </w:rPr>
  </w:style>
  <w:style w:type="character" w:customStyle="1" w:styleId="ZkladntextChar">
    <w:name w:val="Základní text Char"/>
    <w:link w:val="BodyText"/>
    <w:rsid w:val="002D3B69"/>
    <w:rPr>
      <w:rFonts w:ascii="Arial" w:hAnsi="Arial" w:cs="Arial"/>
      <w:sz w:val="24"/>
      <w:szCs w:val="24"/>
    </w:rPr>
  </w:style>
  <w:style w:type="paragraph" w:styleId="ListParagraph">
    <w:name w:val="List Paragraph"/>
    <w:basedOn w:val="Normal"/>
    <w:uiPriority w:val="34"/>
    <w:qFormat/>
    <w:rsid w:val="002D3B69"/>
    <w:pPr>
      <w:spacing w:before="240" w:after="60"/>
      <w:ind w:left="720"/>
      <w:contextualSpacing/>
    </w:pPr>
    <w:rPr>
      <w:rFonts w:ascii="Calibri" w:eastAsia="Calibri" w:hAnsi="Calibri"/>
      <w:sz w:val="22"/>
      <w:szCs w:val="22"/>
    </w:rPr>
  </w:style>
  <w:style w:type="paragraph" w:styleId="PlainText">
    <w:name w:val="Plain Text"/>
    <w:basedOn w:val="Normal"/>
    <w:link w:val="ProsttextChar"/>
    <w:uiPriority w:val="99"/>
    <w:unhideWhenUsed/>
    <w:rsid w:val="002D3B69"/>
    <w:rPr>
      <w:rFonts w:ascii="Book Antiqua" w:eastAsia="Calibri" w:hAnsi="Book Antiqua"/>
      <w:color w:val="BF8F00"/>
      <w:sz w:val="22"/>
      <w:szCs w:val="22"/>
    </w:rPr>
  </w:style>
  <w:style w:type="character" w:customStyle="1" w:styleId="ProsttextChar">
    <w:name w:val="Prostý text Char"/>
    <w:link w:val="PlainText"/>
    <w:uiPriority w:val="99"/>
    <w:rsid w:val="002D3B69"/>
    <w:rPr>
      <w:rFonts w:ascii="Book Antiqua" w:eastAsia="Calibri" w:hAnsi="Book Antiqua"/>
      <w:color w:val="BF8F00"/>
      <w:sz w:val="22"/>
      <w:szCs w:val="22"/>
      <w:lang w:eastAsia="en-US"/>
    </w:rPr>
  </w:style>
  <w:style w:type="character" w:customStyle="1" w:styleId="ZpatChar">
    <w:name w:val="Zápatí Char"/>
    <w:link w:val="Footer"/>
    <w:rsid w:val="005708C0"/>
    <w:rPr>
      <w:sz w:val="24"/>
      <w:szCs w:val="24"/>
    </w:rPr>
  </w:style>
  <w:style w:type="character" w:customStyle="1" w:styleId="Nadpis9Char">
    <w:name w:val="Nadpis 9 Char"/>
    <w:link w:val="Heading9"/>
    <w:uiPriority w:val="99"/>
    <w:rsid w:val="002C31FE"/>
    <w:rPr>
      <w:rFonts w:ascii="Calibri Light" w:eastAsia="Times New Roman" w:hAnsi="Calibri Light" w:cs="Times New Roman"/>
      <w:sz w:val="22"/>
      <w:szCs w:val="22"/>
    </w:rPr>
  </w:style>
  <w:style w:type="character" w:customStyle="1" w:styleId="TextpoznpodarouChar">
    <w:name w:val="Text pozn. pod čarou Char"/>
    <w:link w:val="FootnoteText"/>
    <w:uiPriority w:val="99"/>
    <w:locked/>
    <w:rsid w:val="0085668C"/>
  </w:style>
  <w:style w:type="character" w:customStyle="1" w:styleId="TextkomenteChar">
    <w:name w:val="Text komentáře Char"/>
    <w:basedOn w:val="DefaultParagraphFont"/>
    <w:link w:val="CommentText"/>
    <w:semiHidden/>
    <w:rsid w:val="00D529F0"/>
  </w:style>
  <w:style w:type="paragraph" w:styleId="Revision">
    <w:name w:val="Revision"/>
    <w:hidden/>
    <w:uiPriority w:val="99"/>
    <w:semiHidden/>
    <w:rsid w:val="00B05148"/>
    <w:rPr>
      <w:sz w:val="24"/>
      <w:szCs w:val="24"/>
    </w:rPr>
  </w:style>
  <w:style w:type="character" w:styleId="FollowedHyperlink">
    <w:name w:val="FollowedHyperlink"/>
    <w:basedOn w:val="DefaultParagraphFont"/>
    <w:rsid w:val="00CB0BD6"/>
    <w:rPr>
      <w:color w:val="954F72" w:themeColor="followedHyperlink"/>
      <w:u w:val="single"/>
    </w:rPr>
  </w:style>
  <w:style w:type="table" w:styleId="TableGrid">
    <w:name w:val="Table Grid"/>
    <w:basedOn w:val="TableNormal"/>
    <w:uiPriority w:val="39"/>
    <w:rsid w:val="00050565"/>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DefaultParagraphFont"/>
    <w:uiPriority w:val="99"/>
    <w:semiHidden/>
    <w:unhideWhenUsed/>
    <w:rsid w:val="00026238"/>
    <w:rPr>
      <w:color w:val="605E5C"/>
      <w:shd w:val="clear" w:color="auto" w:fill="E1DFDD"/>
    </w:rPr>
  </w:style>
  <w:style w:type="paragraph" w:customStyle="1" w:styleId="pf0">
    <w:name w:val="pf0"/>
    <w:basedOn w:val="Normal"/>
    <w:rsid w:val="00022881"/>
    <w:pPr>
      <w:spacing w:before="100" w:beforeAutospacing="1" w:after="100" w:afterAutospacing="1"/>
    </w:pPr>
    <w:rPr>
      <w:lang w:eastAsia="cs-CZ"/>
    </w:rPr>
  </w:style>
  <w:style w:type="character" w:customStyle="1" w:styleId="cf01">
    <w:name w:val="cf01"/>
    <w:basedOn w:val="DefaultParagraphFont"/>
    <w:rsid w:val="00022881"/>
    <w:rPr>
      <w:rFonts w:ascii="Segoe UI" w:hAnsi="Segoe UI" w:cs="Segoe UI" w:hint="default"/>
      <w:sz w:val="18"/>
      <w:szCs w:val="18"/>
    </w:rPr>
  </w:style>
  <w:style w:type="character" w:customStyle="1" w:styleId="Nevyeenzmnka2">
    <w:name w:val="Nevyřešená zmínka2"/>
    <w:basedOn w:val="DefaultParagraphFont"/>
    <w:uiPriority w:val="99"/>
    <w:semiHidden/>
    <w:unhideWhenUsed/>
    <w:rsid w:val="00AB1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footer" Target="footer1.xml" /></Relationships>
</file>

<file path=word/_rels/footnotes.xml.rels>&#65279;<?xml version="1.0" encoding="utf-8" standalone="yes"?><Relationships xmlns="http://schemas.openxmlformats.org/package/2006/relationships"><Relationship Id="rId1" Type="http://schemas.openxmlformats.org/officeDocument/2006/relationships/hyperlink" Target="file:///R:\Sekce\Analyticky\gender\Strategie_rovnosti_zen_a_muzu.pdf" TargetMode="External" /><Relationship Id="rId10" Type="http://schemas.openxmlformats.org/officeDocument/2006/relationships/hyperlink" Target="https://www.vlada.cz/assets/ppov/rovne-prilezitosti-zen-a-muzu/Aktuality/Strategie_rovnosti_zen_a_muzu.pdf" TargetMode="External" /><Relationship Id="rId11" Type="http://schemas.openxmlformats.org/officeDocument/2006/relationships/hyperlink" Target="https://opvvv.msmt.cz/download/file5938.pdf" TargetMode="External" /><Relationship Id="rId2" Type="http://schemas.openxmlformats.org/officeDocument/2006/relationships/hyperlink" Target="http://genderaveda.cz/vyzkum-granty-rodicovstvi/" TargetMode="External" /><Relationship Id="rId3" Type="http://schemas.openxmlformats.org/officeDocument/2006/relationships/hyperlink" Target="http://www.cnv-stiftung.de/index.php?id=2" TargetMode="External" /><Relationship Id="rId4" Type="http://schemas.openxmlformats.org/officeDocument/2006/relationships/hyperlink" Target="https://www.mpg.de/11406090/Kleinstkinderbetreuung---Flyer_en.pdf" TargetMode="External" /><Relationship Id="rId5" Type="http://schemas.openxmlformats.org/officeDocument/2006/relationships/hyperlink" Target="http://www.gendermed.at/index.php/kinderbetreuung-a-vereinbarkeit/aktion-wiedereinstieg.html" TargetMode="External" /><Relationship Id="rId6" Type="http://schemas.openxmlformats.org/officeDocument/2006/relationships/hyperlink" Target="https://www.snf.ch/en/ovil4ntsX4h2jEiU/funding/supplementary-measures/flexibility-grant" TargetMode="External" /><Relationship Id="rId7" Type="http://schemas.openxmlformats.org/officeDocument/2006/relationships/hyperlink" Target="https://www.dfg.de/en/research_funding/principles_dfg_funding/equal_opportunities/measures/compensation_maternity_leave/index.html" TargetMode="External" /><Relationship Id="rId8" Type="http://schemas.openxmlformats.org/officeDocument/2006/relationships/hyperlink" Target="https://www.snf.ch/en/lmtHcFYxD213PsnU/news/news-160502-call-for-proposals-marie-heim-voegtlin-grants" TargetMode="External" /><Relationship Id="rId9" Type="http://schemas.openxmlformats.org/officeDocument/2006/relationships/hyperlink" Target="https://www.vyzkum.cz/FrontClanek.aspx?idsekce=913172&amp;ad=1&amp;attid=913186" TargetMode="Externa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945eb02-9408-4597-8fd5-2bf405d00a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2E4252EE064E46A97055BE664392F4" ma:contentTypeVersion="14" ma:contentTypeDescription="Vytvoří nový dokument" ma:contentTypeScope="" ma:versionID="e43865aff0d683fb5fd01175d8c886f2">
  <xsd:schema xmlns:xsd="http://www.w3.org/2001/XMLSchema" xmlns:xs="http://www.w3.org/2001/XMLSchema" xmlns:p="http://schemas.microsoft.com/office/2006/metadata/properties" xmlns:ns3="f945eb02-9408-4597-8fd5-2bf405d00ad6" xmlns:ns4="0d41a1e1-74a9-4619-ab95-c8f6fa3585b4" targetNamespace="http://schemas.microsoft.com/office/2006/metadata/properties" ma:root="true" ma:fieldsID="54738f4ea1569736b0964cadbadc43ad" ns3:_="" ns4:_="">
    <xsd:import namespace="f945eb02-9408-4597-8fd5-2bf405d00ad6"/>
    <xsd:import namespace="0d41a1e1-74a9-4619-ab95-c8f6fa3585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_activity" minOccurs="0"/>
                <xsd:element ref="ns3:MediaServiceSearchProperties" minOccurs="0"/>
                <xsd:element ref="ns3:MediaServiceGenerationTime" minOccurs="0"/>
                <xsd:element ref="ns3:MediaServiceEventHashCode" minOccurs="0"/>
                <xsd:element ref="ns3:MediaLengthInSeconds" minOccurs="0"/>
                <xsd:element ref="ns3:MediaServiceSystem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5eb02-9408-4597-8fd5-2bf405d00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41a1e1-74a9-4619-ab95-c8f6fa3585b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0E682-7250-494C-ACC8-BCC760272EDD}">
  <ds:schemaRefs>
    <ds:schemaRef ds:uri="http://schemas.microsoft.com/office/2006/metadata/properties"/>
    <ds:schemaRef ds:uri="http://schemas.microsoft.com/office/infopath/2007/PartnerControls"/>
    <ds:schemaRef ds:uri="f945eb02-9408-4597-8fd5-2bf405d00ad6"/>
  </ds:schemaRefs>
</ds:datastoreItem>
</file>

<file path=customXml/itemProps2.xml><?xml version="1.0" encoding="utf-8"?>
<ds:datastoreItem xmlns:ds="http://schemas.openxmlformats.org/officeDocument/2006/customXml" ds:itemID="{5D73FCBF-88CD-4BA6-B385-FBAE5C94C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5eb02-9408-4597-8fd5-2bf405d00ad6"/>
    <ds:schemaRef ds:uri="0d41a1e1-74a9-4619-ab95-c8f6fa3585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D5D7FD-2615-4888-B0A4-CD37D79C2DF5}">
  <ds:schemaRefs>
    <ds:schemaRef ds:uri="http://schemas.microsoft.com/sharepoint/v3/contenttype/forms"/>
  </ds:schemaRefs>
</ds:datastoreItem>
</file>

<file path=customXml/itemProps4.xml><?xml version="1.0" encoding="utf-8"?>
<ds:datastoreItem xmlns:ds="http://schemas.openxmlformats.org/officeDocument/2006/customXml" ds:itemID="{04D98628-8043-4718-93F9-9920B3024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6594</Words>
  <Characters>41531</Characters>
  <Application>Microsoft Office Word</Application>
  <DocSecurity>0</DocSecurity>
  <Lines>346</Lines>
  <Paragraphs>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Projekty na podporu excelence</vt:lpstr>
      <vt:lpstr>Projekty na podporu excelence</vt:lpstr>
    </vt:vector>
  </TitlesOfParts>
  <Company>Grantová agentura ČR</Company>
  <LinksUpToDate>false</LinksUpToDate>
  <CharactersWithSpaces>48029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Projekty na podporu excelence</dc:title>
  <dc:creator>Lada Knetlová</dc:creator>
  <cp:lastModifiedBy>Petra Svobodová</cp:lastModifiedBy>
  <cp:revision>2</cp:revision>
  <cp:lastPrinted>2024-03-12T13:39:00Z</cp:lastPrinted>
  <dcterms:created xsi:type="dcterms:W3CDTF">2024-06-17T07:05:00Z</dcterms:created>
  <dcterms:modified xsi:type="dcterms:W3CDTF">2024-06-17T07:05:00Z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63150/2024/GAČR/PAK</vt:lpwstr>
  </property>
  <property fmtid="{D5CDD505-2E9C-101B-9397-08002B2CF9AE}" pid="5" name="CJ_PostaDoruc_PisemnostOdpovedNa_Pisemnost">
    <vt:lpwstr>40474-2024-UVCR</vt:lpwstr>
  </property>
  <property fmtid="{D5CDD505-2E9C-101B-9397-08002B2CF9AE}" pid="6" name="CJ_Spis_Pisemnost">
    <vt:lpwstr>40728/2024/GAČR/PAK</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ContentTypeId">
    <vt:lpwstr>0x010100202E4252EE064E46A97055BE664392F4</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17.6.2024</vt:lpwstr>
  </property>
  <property fmtid="{D5CDD505-2E9C-101B-9397-08002B2CF9AE}" pid="13" name="DisplayName_CisloObalky_PostaOdes">
    <vt:lpwstr>ČÍSLO OBÁLKY</vt:lpwstr>
  </property>
  <property fmtid="{D5CDD505-2E9C-101B-9397-08002B2CF9AE}" pid="14" name="DisplayName_CJCol">
    <vt:lpwstr>&lt;TABLE&gt;&lt;TR&gt;&lt;TD&gt;Č.j.:&lt;/TD&gt;&lt;TD&gt;63150/2024/GAČR/PAK&lt;/TD&gt;&lt;/TR&gt;&lt;TR&gt;&lt;TD&gt;&lt;/TD&gt;&lt;TD&gt;&lt;/TD&gt;&lt;/TR&gt;&lt;/TABLE&gt;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Oddělení právní</vt:lpwstr>
  </property>
  <property fmtid="{D5CDD505-2E9C-101B-9397-08002B2CF9AE}" pid="17" name="DisplayName_UserPoriz_Pisemnost">
    <vt:lpwstr>Petra Huječková</vt:lpwstr>
  </property>
  <property fmtid="{D5CDD505-2E9C-101B-9397-08002B2CF9AE}" pid="18" name="DuvodZmeny_SlozkaStupenUtajeniCollection_Slozka_Pisemnost">
    <vt:lpwstr/>
  </property>
  <property fmtid="{D5CDD505-2E9C-101B-9397-08002B2CF9AE}" pid="19" name="EC_Pisemnost">
    <vt:lpwstr>63811/2024-GAČR</vt:lpwstr>
  </property>
  <property fmtid="{D5CDD505-2E9C-101B-9397-08002B2CF9AE}" pid="20" name="Key_BarCode_Pisemnost">
    <vt:lpwstr>*B000851222*</vt:lpwstr>
  </property>
  <property fmtid="{D5CDD505-2E9C-101B-9397-08002B2CF9AE}" pid="21" name="Key_BarCode_PostaOdes">
    <vt:lpwstr>11101001011</vt:lpwstr>
  </property>
  <property fmtid="{D5CDD505-2E9C-101B-9397-08002B2CF9AE}" pid="22" name="KRukam">
    <vt:lpwstr>{KRukam}</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5</vt:lpwstr>
  </property>
  <property fmtid="{D5CDD505-2E9C-101B-9397-08002B2CF9AE}" pid="28" name="PocetListu_Pisemnost">
    <vt:lpwstr>5/2</vt:lpwstr>
  </property>
  <property fmtid="{D5CDD505-2E9C-101B-9397-08002B2CF9AE}" pid="29" name="PocetPriloh_Pisemnost">
    <vt:lpwstr>2</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63811/2024-GAČR</vt:lpwstr>
  </property>
  <property fmtid="{D5CDD505-2E9C-101B-9397-08002B2CF9AE}" pid="34" name="RC">
    <vt:lpwstr/>
  </property>
  <property fmtid="{D5CDD505-2E9C-101B-9397-08002B2CF9AE}" pid="35" name="SkartacniZnakLhuta_PisemnostZnak">
    <vt:lpwstr>V/5</vt:lpwstr>
  </property>
  <property fmtid="{D5CDD505-2E9C-101B-9397-08002B2CF9AE}" pid="36" name="SmlouvaCislo">
    <vt:lpwstr>ČÍSLO SMLOUVY</vt:lpwstr>
  </property>
  <property fmtid="{D5CDD505-2E9C-101B-9397-08002B2CF9AE}" pid="37" name="SZ_Spis_Pisemnost">
    <vt:lpwstr>ZN/3511/PAK/2024</vt:lpwstr>
  </property>
  <property fmtid="{D5CDD505-2E9C-101B-9397-08002B2CF9AE}" pid="38" name="TEST">
    <vt:lpwstr>testovací pole</vt:lpwstr>
  </property>
  <property fmtid="{D5CDD505-2E9C-101B-9397-08002B2CF9AE}" pid="39" name="TypPrilohy_Pisemnost">
    <vt:lpwstr>2 el.s.</vt:lpwstr>
  </property>
  <property fmtid="{D5CDD505-2E9C-101B-9397-08002B2CF9AE}" pid="40" name="UserName_PisemnostTypZpristupneniInformaciZOSZ_Pisemnost">
    <vt:lpwstr>ZOSZ_UserName</vt:lpwstr>
  </property>
  <property fmtid="{D5CDD505-2E9C-101B-9397-08002B2CF9AE}" pid="41" name="Vec_Pisemnost">
    <vt:lpwstr>Návrh vypořádání připomínek Rady k Návratovým grantům</vt:lpwstr>
  </property>
  <property fmtid="{D5CDD505-2E9C-101B-9397-08002B2CF9AE}" pid="42" name="Zkratka_SpisovyUzel_PoziceZodpo_Pisemnost">
    <vt:lpwstr>PAK</vt:lpwstr>
  </property>
</Properties>
</file>